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38B" w:rsidRDefault="00A3638B">
      <w:pPr>
        <w:spacing w:before="6" w:line="100" w:lineRule="exact"/>
        <w:rPr>
          <w:rFonts w:ascii="宋体" w:hAnsi="宋体" w:cs="Arial"/>
          <w:color w:val="000000"/>
          <w:sz w:val="10"/>
          <w:szCs w:val="10"/>
        </w:rPr>
      </w:pPr>
    </w:p>
    <w:p w:rsidR="00A3638B" w:rsidRDefault="00A3638B">
      <w:pPr>
        <w:spacing w:before="6" w:line="100" w:lineRule="exact"/>
        <w:rPr>
          <w:rFonts w:ascii="宋体" w:hAnsi="宋体" w:cs="Arial"/>
          <w:color w:val="000000"/>
          <w:sz w:val="10"/>
          <w:szCs w:val="10"/>
        </w:rPr>
      </w:pPr>
    </w:p>
    <w:p w:rsidR="00A3638B" w:rsidRDefault="00A3638B">
      <w:pPr>
        <w:ind w:firstLineChars="0" w:firstLine="0"/>
        <w:rPr>
          <w:rFonts w:ascii="微软简隶书" w:eastAsia="微软简隶书"/>
          <w:bCs/>
          <w:color w:val="000000"/>
          <w:sz w:val="56"/>
          <w:szCs w:val="52"/>
        </w:rPr>
      </w:pPr>
    </w:p>
    <w:p w:rsidR="00A3638B" w:rsidRDefault="00B11B3E">
      <w:pPr>
        <w:ind w:firstLineChars="0" w:firstLine="0"/>
        <w:jc w:val="center"/>
        <w:rPr>
          <w:rFonts w:ascii="微软简隶书" w:eastAsia="微软简隶书"/>
          <w:bCs/>
          <w:color w:val="000000"/>
          <w:sz w:val="56"/>
          <w:szCs w:val="52"/>
        </w:rPr>
      </w:pPr>
      <w:r>
        <w:rPr>
          <w:rFonts w:ascii="微软简隶书" w:eastAsia="微软简隶书" w:hint="eastAsia"/>
          <w:bCs/>
          <w:color w:val="000000"/>
          <w:sz w:val="56"/>
          <w:szCs w:val="52"/>
        </w:rPr>
        <w:t>许昌市政府采购中心</w:t>
      </w:r>
    </w:p>
    <w:p w:rsidR="00A3638B" w:rsidRDefault="00A3638B">
      <w:pPr>
        <w:ind w:firstLineChars="0" w:firstLine="0"/>
        <w:jc w:val="center"/>
        <w:rPr>
          <w:rFonts w:ascii="微软简隶书" w:eastAsia="微软简隶书"/>
          <w:bCs/>
          <w:color w:val="000000"/>
          <w:w w:val="90"/>
          <w:sz w:val="72"/>
          <w:szCs w:val="72"/>
        </w:rPr>
      </w:pPr>
    </w:p>
    <w:p w:rsidR="00A3638B" w:rsidRDefault="00B11B3E">
      <w:pPr>
        <w:ind w:firstLineChars="0" w:firstLine="0"/>
        <w:jc w:val="center"/>
        <w:rPr>
          <w:rFonts w:ascii="微软简隶书" w:eastAsia="微软简隶书"/>
          <w:bCs/>
          <w:color w:val="000000"/>
          <w:w w:val="90"/>
          <w:sz w:val="72"/>
          <w:szCs w:val="72"/>
        </w:rPr>
      </w:pPr>
      <w:r>
        <w:rPr>
          <w:rFonts w:ascii="微软简隶书" w:eastAsia="微软简隶书" w:hint="eastAsia"/>
          <w:bCs/>
          <w:color w:val="000000"/>
          <w:w w:val="90"/>
          <w:sz w:val="72"/>
          <w:szCs w:val="72"/>
        </w:rPr>
        <w:t>招</w:t>
      </w:r>
      <w:r>
        <w:rPr>
          <w:rFonts w:ascii="微软简隶书" w:eastAsia="隶书" w:hint="eastAsia"/>
          <w:bCs/>
          <w:color w:val="000000"/>
          <w:w w:val="90"/>
          <w:sz w:val="72"/>
          <w:szCs w:val="72"/>
        </w:rPr>
        <w:t xml:space="preserve">　</w:t>
      </w:r>
      <w:r>
        <w:rPr>
          <w:rFonts w:ascii="微软简隶书" w:eastAsia="微软简隶书" w:hint="eastAsia"/>
          <w:bCs/>
          <w:color w:val="000000"/>
          <w:w w:val="90"/>
          <w:sz w:val="72"/>
          <w:szCs w:val="72"/>
        </w:rPr>
        <w:t>标</w:t>
      </w:r>
      <w:r>
        <w:rPr>
          <w:rFonts w:ascii="微软简隶书" w:eastAsia="隶书" w:hint="eastAsia"/>
          <w:bCs/>
          <w:color w:val="000000"/>
          <w:w w:val="90"/>
          <w:sz w:val="72"/>
          <w:szCs w:val="72"/>
        </w:rPr>
        <w:t xml:space="preserve">　</w:t>
      </w:r>
      <w:r>
        <w:rPr>
          <w:rFonts w:ascii="微软简隶书" w:eastAsia="微软简隶书" w:hint="eastAsia"/>
          <w:bCs/>
          <w:color w:val="000000"/>
          <w:w w:val="90"/>
          <w:sz w:val="72"/>
          <w:szCs w:val="72"/>
        </w:rPr>
        <w:t>文</w:t>
      </w:r>
      <w:r>
        <w:rPr>
          <w:rFonts w:ascii="微软简隶书" w:eastAsia="隶书" w:hint="eastAsia"/>
          <w:bCs/>
          <w:color w:val="000000"/>
          <w:w w:val="90"/>
          <w:sz w:val="72"/>
          <w:szCs w:val="72"/>
        </w:rPr>
        <w:t xml:space="preserve">　</w:t>
      </w:r>
      <w:r>
        <w:rPr>
          <w:rFonts w:ascii="微软简隶书" w:eastAsia="微软简隶书" w:hint="eastAsia"/>
          <w:bCs/>
          <w:color w:val="000000"/>
          <w:w w:val="90"/>
          <w:sz w:val="72"/>
          <w:szCs w:val="72"/>
        </w:rPr>
        <w:t>件</w:t>
      </w:r>
    </w:p>
    <w:p w:rsidR="00A3638B" w:rsidRDefault="00A3638B">
      <w:pPr>
        <w:ind w:firstLine="480"/>
        <w:rPr>
          <w:rFonts w:ascii="微软简隶书" w:eastAsia="微软简隶书"/>
          <w:color w:val="000000"/>
        </w:rPr>
      </w:pPr>
    </w:p>
    <w:p w:rsidR="00A3638B" w:rsidRDefault="00A3638B">
      <w:pPr>
        <w:ind w:firstLineChars="55" w:firstLine="199"/>
        <w:rPr>
          <w:rFonts w:ascii="宋体" w:hAnsi="宋体"/>
          <w:b/>
          <w:bCs/>
          <w:color w:val="000000"/>
          <w:sz w:val="36"/>
        </w:rPr>
      </w:pPr>
    </w:p>
    <w:p w:rsidR="00A3638B" w:rsidRDefault="00A3638B">
      <w:pPr>
        <w:ind w:firstLine="480"/>
        <w:rPr>
          <w:rFonts w:ascii="微软简隶书" w:eastAsia="微软简隶书"/>
          <w:color w:val="000000"/>
        </w:rPr>
      </w:pPr>
    </w:p>
    <w:p w:rsidR="00A3638B" w:rsidRDefault="00A3638B">
      <w:pPr>
        <w:ind w:firstLine="480"/>
        <w:rPr>
          <w:rFonts w:ascii="微软简隶书" w:eastAsia="微软简隶书"/>
          <w:color w:val="000000"/>
        </w:rPr>
      </w:pPr>
    </w:p>
    <w:p w:rsidR="00A3638B" w:rsidRDefault="00A3638B">
      <w:pPr>
        <w:ind w:firstLine="480"/>
        <w:rPr>
          <w:rFonts w:ascii="微软简隶书" w:eastAsia="微软简隶书"/>
          <w:color w:val="000000"/>
        </w:rPr>
      </w:pPr>
    </w:p>
    <w:p w:rsidR="00A3638B" w:rsidRDefault="00A3638B">
      <w:pPr>
        <w:ind w:firstLine="480"/>
        <w:rPr>
          <w:rFonts w:ascii="微软简隶书" w:eastAsia="微软简隶书"/>
          <w:color w:val="000000"/>
        </w:rPr>
      </w:pPr>
    </w:p>
    <w:p w:rsidR="00A3638B" w:rsidRDefault="00A3638B">
      <w:pPr>
        <w:ind w:firstLine="480"/>
        <w:rPr>
          <w:rFonts w:ascii="微软简隶书" w:eastAsia="微软简隶书"/>
          <w:color w:val="000000"/>
        </w:rPr>
      </w:pPr>
    </w:p>
    <w:p w:rsidR="00A3638B" w:rsidRDefault="00A3638B">
      <w:pPr>
        <w:ind w:firstLine="480"/>
        <w:rPr>
          <w:rFonts w:ascii="微软简隶书" w:eastAsia="微软简隶书"/>
          <w:color w:val="000000"/>
        </w:rPr>
      </w:pPr>
    </w:p>
    <w:p w:rsidR="00A3638B" w:rsidRDefault="00A3638B">
      <w:pPr>
        <w:ind w:firstLine="480"/>
        <w:rPr>
          <w:rFonts w:ascii="微软简隶书" w:eastAsia="微软简隶书"/>
          <w:color w:val="000000"/>
        </w:rPr>
      </w:pPr>
    </w:p>
    <w:p w:rsidR="00A3638B" w:rsidRDefault="00A3638B">
      <w:pPr>
        <w:ind w:firstLine="480"/>
        <w:rPr>
          <w:rFonts w:ascii="微软简隶书" w:eastAsia="微软简隶书"/>
          <w:color w:val="000000"/>
        </w:rPr>
      </w:pPr>
    </w:p>
    <w:p w:rsidR="00A3638B" w:rsidRDefault="00A3638B">
      <w:pPr>
        <w:ind w:firstLine="480"/>
        <w:rPr>
          <w:rFonts w:ascii="微软简隶书" w:eastAsia="微软简隶书"/>
          <w:color w:val="000000"/>
        </w:rPr>
      </w:pPr>
    </w:p>
    <w:p w:rsidR="00A3638B" w:rsidRDefault="00A3638B">
      <w:pPr>
        <w:ind w:firstLine="480"/>
        <w:rPr>
          <w:rFonts w:ascii="微软简隶书" w:eastAsia="微软简隶书"/>
          <w:color w:val="000000"/>
        </w:rPr>
      </w:pPr>
    </w:p>
    <w:p w:rsidR="00A3638B" w:rsidRDefault="00B11B3E">
      <w:pPr>
        <w:ind w:firstLineChars="355" w:firstLine="1283"/>
        <w:rPr>
          <w:rFonts w:ascii="宋体" w:hAnsi="宋体"/>
          <w:b/>
          <w:bCs/>
          <w:color w:val="000000"/>
          <w:sz w:val="36"/>
        </w:rPr>
      </w:pPr>
      <w:r>
        <w:rPr>
          <w:rFonts w:ascii="宋体" w:hAnsi="宋体" w:hint="eastAsia"/>
          <w:b/>
          <w:bCs/>
          <w:color w:val="000000"/>
          <w:sz w:val="36"/>
        </w:rPr>
        <w:t>采购单位：许昌市文化广电新闻出版局</w:t>
      </w:r>
    </w:p>
    <w:p w:rsidR="00A3638B" w:rsidRDefault="00B11B3E">
      <w:pPr>
        <w:ind w:firstLineChars="345" w:firstLine="1247"/>
        <w:rPr>
          <w:rFonts w:ascii="宋体" w:hAnsi="宋体"/>
          <w:b/>
          <w:bCs/>
          <w:color w:val="000000"/>
          <w:sz w:val="36"/>
        </w:rPr>
      </w:pPr>
      <w:r>
        <w:rPr>
          <w:rFonts w:ascii="宋体" w:hAnsi="宋体" w:hint="eastAsia"/>
          <w:b/>
          <w:bCs/>
          <w:color w:val="000000"/>
          <w:sz w:val="36"/>
        </w:rPr>
        <w:t>项目编号：</w:t>
      </w:r>
      <w:r>
        <w:rPr>
          <w:rFonts w:ascii="宋体" w:hAnsi="宋体"/>
          <w:b/>
          <w:bCs/>
          <w:color w:val="000000"/>
          <w:sz w:val="36"/>
        </w:rPr>
        <w:t>：</w:t>
      </w:r>
      <w:r>
        <w:rPr>
          <w:rFonts w:ascii="宋体" w:hAnsi="宋体" w:hint="eastAsia"/>
          <w:b/>
          <w:bCs/>
          <w:color w:val="000000"/>
          <w:sz w:val="36"/>
        </w:rPr>
        <w:t>Z</w:t>
      </w:r>
      <w:r>
        <w:rPr>
          <w:rFonts w:ascii="宋体" w:hAnsi="宋体"/>
          <w:b/>
          <w:bCs/>
          <w:color w:val="000000"/>
          <w:sz w:val="36"/>
        </w:rPr>
        <w:t>FCG-G2017</w:t>
      </w:r>
      <w:r w:rsidR="00D90FAF">
        <w:rPr>
          <w:rFonts w:ascii="宋体" w:hAnsi="宋体" w:hint="eastAsia"/>
          <w:b/>
          <w:bCs/>
          <w:color w:val="000000"/>
          <w:sz w:val="36"/>
        </w:rPr>
        <w:t>147</w:t>
      </w:r>
      <w:r>
        <w:rPr>
          <w:rFonts w:ascii="宋体" w:hAnsi="宋体" w:hint="eastAsia"/>
          <w:b/>
          <w:bCs/>
          <w:color w:val="000000"/>
          <w:sz w:val="36"/>
        </w:rPr>
        <w:t>号</w:t>
      </w:r>
    </w:p>
    <w:p w:rsidR="00A3638B" w:rsidRDefault="00B11B3E">
      <w:pPr>
        <w:ind w:firstLineChars="355" w:firstLine="1283"/>
        <w:rPr>
          <w:rFonts w:ascii="宋体" w:hAnsi="宋体"/>
          <w:b/>
          <w:bCs/>
          <w:color w:val="000000"/>
          <w:sz w:val="36"/>
        </w:rPr>
      </w:pPr>
      <w:r>
        <w:rPr>
          <w:rFonts w:ascii="宋体" w:hAnsi="宋体" w:hint="eastAsia"/>
          <w:b/>
          <w:bCs/>
          <w:color w:val="000000"/>
          <w:sz w:val="36"/>
        </w:rPr>
        <w:t>项目名称</w:t>
      </w:r>
      <w:r>
        <w:rPr>
          <w:rFonts w:ascii="宋体" w:hAnsi="宋体"/>
          <w:b/>
          <w:bCs/>
          <w:color w:val="000000"/>
          <w:sz w:val="36"/>
        </w:rPr>
        <w:t>：</w:t>
      </w:r>
      <w:r>
        <w:rPr>
          <w:rFonts w:ascii="宋体" w:hAnsi="宋体" w:hint="eastAsia"/>
          <w:b/>
          <w:bCs/>
          <w:color w:val="000000"/>
          <w:sz w:val="36"/>
        </w:rPr>
        <w:t>许昌市文化艺术中心PPP项目</w:t>
      </w:r>
    </w:p>
    <w:p w:rsidR="00A3638B" w:rsidRDefault="00B11B3E">
      <w:pPr>
        <w:ind w:firstLine="723"/>
        <w:jc w:val="center"/>
        <w:rPr>
          <w:lang w:val="zh-CN"/>
        </w:rPr>
      </w:pPr>
      <w:r>
        <w:rPr>
          <w:rFonts w:ascii="宋体" w:hAnsi="宋体" w:hint="eastAsia"/>
          <w:b/>
          <w:bCs/>
          <w:color w:val="000000"/>
          <w:sz w:val="36"/>
          <w:lang w:val="zh-CN"/>
        </w:rPr>
        <w:t>二〇一七年八月</w:t>
      </w:r>
      <w:bookmarkStart w:id="0" w:name="_Toc386638201"/>
      <w:bookmarkStart w:id="1" w:name="_Toc386638477"/>
      <w:r w:rsidR="00816AF3">
        <w:rPr>
          <w:rFonts w:ascii="宋体" w:hAnsi="宋体" w:hint="eastAsia"/>
          <w:b/>
          <w:bCs/>
          <w:color w:val="000000"/>
          <w:sz w:val="36"/>
          <w:lang w:val="zh-CN"/>
        </w:rPr>
        <w:t>四</w:t>
      </w:r>
      <w:r>
        <w:rPr>
          <w:rFonts w:ascii="宋体" w:hAnsi="宋体" w:hint="eastAsia"/>
          <w:b/>
          <w:bCs/>
          <w:color w:val="000000"/>
          <w:sz w:val="36"/>
          <w:lang w:val="zh-CN"/>
        </w:rPr>
        <w:t>日</w:t>
      </w:r>
    </w:p>
    <w:p w:rsidR="00A3638B" w:rsidRDefault="00A3638B">
      <w:pPr>
        <w:ind w:firstLine="480"/>
        <w:jc w:val="center"/>
        <w:rPr>
          <w:lang w:val="zh-CN"/>
        </w:rPr>
      </w:pPr>
    </w:p>
    <w:p w:rsidR="00A3638B" w:rsidRDefault="00B11B3E">
      <w:pPr>
        <w:widowControl/>
        <w:spacing w:line="240" w:lineRule="auto"/>
        <w:ind w:firstLineChars="0" w:firstLine="0"/>
        <w:jc w:val="left"/>
        <w:rPr>
          <w:rFonts w:ascii="Calibri Light" w:hAnsi="Calibri Light"/>
          <w:kern w:val="0"/>
          <w:sz w:val="32"/>
          <w:szCs w:val="32"/>
          <w:lang w:val="zh-CN"/>
        </w:rPr>
      </w:pPr>
      <w:r>
        <w:rPr>
          <w:lang w:val="zh-CN"/>
        </w:rPr>
        <w:br w:type="page"/>
      </w:r>
    </w:p>
    <w:p w:rsidR="00A3638B" w:rsidRDefault="00B11B3E">
      <w:pPr>
        <w:pStyle w:val="TOC1"/>
        <w:ind w:firstLine="480"/>
        <w:jc w:val="center"/>
        <w:rPr>
          <w:color w:val="auto"/>
        </w:rPr>
      </w:pPr>
      <w:r>
        <w:rPr>
          <w:rFonts w:hint="eastAsia"/>
          <w:color w:val="auto"/>
          <w:lang w:val="zh-CN"/>
        </w:rPr>
        <w:lastRenderedPageBreak/>
        <w:t>目录</w:t>
      </w:r>
    </w:p>
    <w:p w:rsidR="00A3638B" w:rsidRDefault="008A46C0">
      <w:pPr>
        <w:pStyle w:val="10"/>
        <w:rPr>
          <w:rFonts w:asciiTheme="minorHAnsi" w:eastAsiaTheme="minorEastAsia" w:hAnsiTheme="minorHAnsi" w:cstheme="minorBidi"/>
          <w:b w:val="0"/>
          <w:bCs w:val="0"/>
          <w:caps w:val="0"/>
          <w:sz w:val="21"/>
          <w:szCs w:val="22"/>
        </w:rPr>
      </w:pPr>
      <w:r w:rsidRPr="008A46C0">
        <w:fldChar w:fldCharType="begin"/>
      </w:r>
      <w:r w:rsidR="00B11B3E">
        <w:instrText xml:space="preserve"> TOC \o "1-3" \h \z \u </w:instrText>
      </w:r>
      <w:r w:rsidRPr="008A46C0">
        <w:fldChar w:fldCharType="separate"/>
      </w:r>
      <w:hyperlink w:anchor="_Toc488064777" w:history="1">
        <w:r w:rsidR="00B11B3E">
          <w:rPr>
            <w:rStyle w:val="a8"/>
            <w:rFonts w:hint="eastAsia"/>
          </w:rPr>
          <w:t>第一章</w:t>
        </w:r>
        <w:r w:rsidR="00B11B3E">
          <w:rPr>
            <w:rFonts w:asciiTheme="minorHAnsi" w:eastAsiaTheme="minorEastAsia" w:hAnsiTheme="minorHAnsi" w:cstheme="minorBidi"/>
            <w:b w:val="0"/>
            <w:bCs w:val="0"/>
            <w:caps w:val="0"/>
            <w:sz w:val="21"/>
            <w:szCs w:val="22"/>
          </w:rPr>
          <w:tab/>
        </w:r>
        <w:r w:rsidR="00B11B3E">
          <w:rPr>
            <w:rStyle w:val="a8"/>
            <w:rFonts w:hint="eastAsia"/>
          </w:rPr>
          <w:t>采购邀请</w:t>
        </w:r>
        <w:r w:rsidR="00B11B3E">
          <w:tab/>
        </w:r>
        <w:r>
          <w:fldChar w:fldCharType="begin"/>
        </w:r>
        <w:r w:rsidR="00B11B3E">
          <w:instrText xml:space="preserve"> PAGEREF _Toc488064777 \h </w:instrText>
        </w:r>
        <w:r>
          <w:fldChar w:fldCharType="separate"/>
        </w:r>
        <w:r w:rsidR="00B46E00">
          <w:rPr>
            <w:noProof/>
          </w:rPr>
          <w:t>- 1 -</w:t>
        </w:r>
        <w:r>
          <w:fldChar w:fldCharType="end"/>
        </w:r>
      </w:hyperlink>
    </w:p>
    <w:p w:rsidR="00A3638B" w:rsidRDefault="008A46C0">
      <w:pPr>
        <w:pStyle w:val="10"/>
        <w:rPr>
          <w:rFonts w:asciiTheme="minorHAnsi" w:eastAsiaTheme="minorEastAsia" w:hAnsiTheme="minorHAnsi" w:cstheme="minorBidi"/>
          <w:b w:val="0"/>
          <w:bCs w:val="0"/>
          <w:caps w:val="0"/>
          <w:sz w:val="21"/>
          <w:szCs w:val="22"/>
        </w:rPr>
      </w:pPr>
      <w:hyperlink w:anchor="_Toc488064778" w:history="1">
        <w:r w:rsidR="00B11B3E">
          <w:rPr>
            <w:rStyle w:val="a8"/>
            <w:rFonts w:hint="eastAsia"/>
          </w:rPr>
          <w:t>第二章</w:t>
        </w:r>
        <w:r w:rsidR="00B11B3E">
          <w:rPr>
            <w:rFonts w:asciiTheme="minorHAnsi" w:eastAsiaTheme="minorEastAsia" w:hAnsiTheme="minorHAnsi" w:cstheme="minorBidi"/>
            <w:b w:val="0"/>
            <w:bCs w:val="0"/>
            <w:caps w:val="0"/>
            <w:sz w:val="21"/>
            <w:szCs w:val="22"/>
          </w:rPr>
          <w:tab/>
        </w:r>
        <w:r w:rsidR="00B11B3E">
          <w:rPr>
            <w:rStyle w:val="a8"/>
            <w:rFonts w:hint="eastAsia"/>
          </w:rPr>
          <w:t>投标人须知</w:t>
        </w:r>
        <w:r w:rsidR="00B11B3E">
          <w:tab/>
        </w:r>
        <w:r>
          <w:fldChar w:fldCharType="begin"/>
        </w:r>
        <w:r w:rsidR="00B11B3E">
          <w:instrText xml:space="preserve"> PAGEREF _Toc488064778 \h </w:instrText>
        </w:r>
        <w:r>
          <w:fldChar w:fldCharType="separate"/>
        </w:r>
        <w:r w:rsidR="00B46E00">
          <w:rPr>
            <w:noProof/>
          </w:rPr>
          <w:t>- 3 -</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779" w:history="1">
        <w:r w:rsidR="00B11B3E">
          <w:rPr>
            <w:rStyle w:val="a8"/>
            <w:rFonts w:hint="eastAsia"/>
          </w:rPr>
          <w:t>投标人须知前附表</w:t>
        </w:r>
        <w:r w:rsidR="00B11B3E">
          <w:tab/>
        </w:r>
        <w:r>
          <w:fldChar w:fldCharType="begin"/>
        </w:r>
        <w:r w:rsidR="00B11B3E">
          <w:instrText xml:space="preserve"> PAGEREF _Toc488064779 \h </w:instrText>
        </w:r>
        <w:r>
          <w:fldChar w:fldCharType="separate"/>
        </w:r>
        <w:r w:rsidR="00B46E00">
          <w:rPr>
            <w:noProof/>
          </w:rPr>
          <w:t>3</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780" w:history="1">
        <w:r w:rsidR="00B11B3E">
          <w:rPr>
            <w:rStyle w:val="a8"/>
          </w:rPr>
          <w:t>1</w:t>
        </w:r>
        <w:r w:rsidR="00B11B3E">
          <w:rPr>
            <w:rFonts w:asciiTheme="minorHAnsi" w:eastAsiaTheme="minorEastAsia" w:hAnsiTheme="minorHAnsi" w:cstheme="minorBidi"/>
            <w:smallCaps w:val="0"/>
            <w:sz w:val="21"/>
            <w:szCs w:val="22"/>
          </w:rPr>
          <w:tab/>
        </w:r>
        <w:r w:rsidR="00B11B3E">
          <w:rPr>
            <w:rStyle w:val="a8"/>
            <w:rFonts w:hint="eastAsia"/>
          </w:rPr>
          <w:t>说明</w:t>
        </w:r>
        <w:r w:rsidR="00B11B3E">
          <w:tab/>
        </w:r>
        <w:r>
          <w:fldChar w:fldCharType="begin"/>
        </w:r>
        <w:r w:rsidR="00B11B3E">
          <w:instrText xml:space="preserve"> PAGEREF _Toc488064780 \h </w:instrText>
        </w:r>
        <w:r>
          <w:fldChar w:fldCharType="separate"/>
        </w:r>
        <w:r w:rsidR="00B46E00">
          <w:rPr>
            <w:noProof/>
          </w:rPr>
          <w:t>8</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81" w:history="1">
        <w:r w:rsidR="00B11B3E">
          <w:rPr>
            <w:rStyle w:val="a8"/>
          </w:rPr>
          <w:t>1.1</w:t>
        </w:r>
        <w:r w:rsidR="00B11B3E">
          <w:rPr>
            <w:rFonts w:asciiTheme="minorHAnsi" w:eastAsiaTheme="minorEastAsia" w:hAnsiTheme="minorHAnsi" w:cstheme="minorBidi"/>
            <w:i w:val="0"/>
            <w:iCs w:val="0"/>
            <w:sz w:val="21"/>
            <w:szCs w:val="22"/>
          </w:rPr>
          <w:tab/>
        </w:r>
        <w:r w:rsidR="00B11B3E">
          <w:rPr>
            <w:rStyle w:val="a8"/>
            <w:rFonts w:hint="eastAsia"/>
          </w:rPr>
          <w:t>定义</w:t>
        </w:r>
        <w:r w:rsidR="00B11B3E">
          <w:tab/>
        </w:r>
        <w:r>
          <w:fldChar w:fldCharType="begin"/>
        </w:r>
        <w:r w:rsidR="00B11B3E">
          <w:instrText xml:space="preserve"> PAGEREF _Toc488064781 \h </w:instrText>
        </w:r>
        <w:r>
          <w:fldChar w:fldCharType="separate"/>
        </w:r>
        <w:r w:rsidR="00B46E00">
          <w:rPr>
            <w:noProof/>
          </w:rPr>
          <w:t>8</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82" w:history="1">
        <w:r w:rsidR="00B11B3E">
          <w:rPr>
            <w:rStyle w:val="a8"/>
          </w:rPr>
          <w:t>1.2</w:t>
        </w:r>
        <w:r w:rsidR="00B11B3E">
          <w:rPr>
            <w:rFonts w:asciiTheme="minorHAnsi" w:eastAsiaTheme="minorEastAsia" w:hAnsiTheme="minorHAnsi" w:cstheme="minorBidi"/>
            <w:i w:val="0"/>
            <w:iCs w:val="0"/>
            <w:sz w:val="21"/>
            <w:szCs w:val="22"/>
          </w:rPr>
          <w:tab/>
        </w:r>
        <w:r w:rsidR="00B11B3E">
          <w:rPr>
            <w:rStyle w:val="a8"/>
            <w:rFonts w:hint="eastAsia"/>
          </w:rPr>
          <w:t>项目采购须具备条件</w:t>
        </w:r>
        <w:r w:rsidR="00B11B3E">
          <w:tab/>
        </w:r>
        <w:r>
          <w:fldChar w:fldCharType="begin"/>
        </w:r>
        <w:r w:rsidR="00B11B3E">
          <w:instrText xml:space="preserve"> PAGEREF _Toc488064782 \h </w:instrText>
        </w:r>
        <w:r>
          <w:fldChar w:fldCharType="separate"/>
        </w:r>
        <w:r w:rsidR="00B46E00">
          <w:rPr>
            <w:noProof/>
          </w:rPr>
          <w:t>9</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83" w:history="1">
        <w:r w:rsidR="00B11B3E">
          <w:rPr>
            <w:rStyle w:val="a8"/>
          </w:rPr>
          <w:t>1.3</w:t>
        </w:r>
        <w:r w:rsidR="00B11B3E">
          <w:rPr>
            <w:rFonts w:asciiTheme="minorHAnsi" w:eastAsiaTheme="minorEastAsia" w:hAnsiTheme="minorHAnsi" w:cstheme="minorBidi"/>
            <w:i w:val="0"/>
            <w:iCs w:val="0"/>
            <w:sz w:val="21"/>
            <w:szCs w:val="22"/>
          </w:rPr>
          <w:tab/>
        </w:r>
        <w:r w:rsidR="00B11B3E">
          <w:rPr>
            <w:rStyle w:val="a8"/>
            <w:rFonts w:hint="eastAsia"/>
          </w:rPr>
          <w:t>采购当事人</w:t>
        </w:r>
        <w:r w:rsidR="00B11B3E">
          <w:tab/>
        </w:r>
        <w:r>
          <w:fldChar w:fldCharType="begin"/>
        </w:r>
        <w:r w:rsidR="00B11B3E">
          <w:instrText xml:space="preserve"> PAGEREF _Toc488064783 \h </w:instrText>
        </w:r>
        <w:r>
          <w:fldChar w:fldCharType="separate"/>
        </w:r>
        <w:r w:rsidR="00B46E00">
          <w:rPr>
            <w:noProof/>
          </w:rPr>
          <w:t>9</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84" w:history="1">
        <w:r w:rsidR="00B11B3E">
          <w:rPr>
            <w:rStyle w:val="a8"/>
          </w:rPr>
          <w:t>1.4</w:t>
        </w:r>
        <w:r w:rsidR="00B11B3E">
          <w:rPr>
            <w:rFonts w:asciiTheme="minorHAnsi" w:eastAsiaTheme="minorEastAsia" w:hAnsiTheme="minorHAnsi" w:cstheme="minorBidi"/>
            <w:i w:val="0"/>
            <w:iCs w:val="0"/>
            <w:sz w:val="21"/>
            <w:szCs w:val="22"/>
          </w:rPr>
          <w:tab/>
        </w:r>
        <w:r w:rsidR="00B11B3E">
          <w:rPr>
            <w:rStyle w:val="a8"/>
            <w:rFonts w:hint="eastAsia"/>
          </w:rPr>
          <w:t>合格的投标人</w:t>
        </w:r>
        <w:r w:rsidR="00B11B3E">
          <w:tab/>
        </w:r>
        <w:r>
          <w:fldChar w:fldCharType="begin"/>
        </w:r>
        <w:r w:rsidR="00B11B3E">
          <w:instrText xml:space="preserve"> PAGEREF _Toc488064784 \h </w:instrText>
        </w:r>
        <w:r>
          <w:fldChar w:fldCharType="separate"/>
        </w:r>
        <w:r w:rsidR="00B46E00">
          <w:rPr>
            <w:noProof/>
          </w:rPr>
          <w:t>10</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85" w:history="1">
        <w:r w:rsidR="00B11B3E">
          <w:rPr>
            <w:rStyle w:val="a8"/>
          </w:rPr>
          <w:t>1.5</w:t>
        </w:r>
        <w:r w:rsidR="00B11B3E">
          <w:rPr>
            <w:rFonts w:asciiTheme="minorHAnsi" w:eastAsiaTheme="minorEastAsia" w:hAnsiTheme="minorHAnsi" w:cstheme="minorBidi"/>
            <w:i w:val="0"/>
            <w:iCs w:val="0"/>
            <w:sz w:val="21"/>
            <w:szCs w:val="22"/>
          </w:rPr>
          <w:tab/>
        </w:r>
        <w:r w:rsidR="00B11B3E">
          <w:rPr>
            <w:rStyle w:val="a8"/>
            <w:rFonts w:hint="eastAsia"/>
          </w:rPr>
          <w:t>项目概况</w:t>
        </w:r>
        <w:r w:rsidR="00B11B3E">
          <w:tab/>
        </w:r>
        <w:r>
          <w:fldChar w:fldCharType="begin"/>
        </w:r>
        <w:r w:rsidR="00B11B3E">
          <w:instrText xml:space="preserve"> PAGEREF _Toc488064785 \h </w:instrText>
        </w:r>
        <w:r>
          <w:fldChar w:fldCharType="separate"/>
        </w:r>
        <w:r w:rsidR="00B46E00">
          <w:rPr>
            <w:noProof/>
          </w:rPr>
          <w:t>11</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86" w:history="1">
        <w:r w:rsidR="00B11B3E">
          <w:rPr>
            <w:rStyle w:val="a8"/>
          </w:rPr>
          <w:t>1.6</w:t>
        </w:r>
        <w:r w:rsidR="00B11B3E">
          <w:rPr>
            <w:rFonts w:asciiTheme="minorHAnsi" w:eastAsiaTheme="minorEastAsia" w:hAnsiTheme="minorHAnsi" w:cstheme="minorBidi"/>
            <w:i w:val="0"/>
            <w:iCs w:val="0"/>
            <w:sz w:val="21"/>
            <w:szCs w:val="22"/>
          </w:rPr>
          <w:tab/>
        </w:r>
        <w:r w:rsidR="00B11B3E">
          <w:rPr>
            <w:rStyle w:val="a8"/>
            <w:rFonts w:hint="eastAsia"/>
          </w:rPr>
          <w:t>采购需求</w:t>
        </w:r>
        <w:r w:rsidR="00B11B3E">
          <w:tab/>
        </w:r>
        <w:r>
          <w:fldChar w:fldCharType="begin"/>
        </w:r>
        <w:r w:rsidR="00B11B3E">
          <w:instrText xml:space="preserve"> PAGEREF _Toc488064786 \h </w:instrText>
        </w:r>
        <w:r>
          <w:fldChar w:fldCharType="separate"/>
        </w:r>
        <w:r w:rsidR="00B46E00">
          <w:rPr>
            <w:noProof/>
          </w:rPr>
          <w:t>11</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87" w:history="1">
        <w:r w:rsidR="00B11B3E">
          <w:rPr>
            <w:rStyle w:val="a8"/>
          </w:rPr>
          <w:t>1.7</w:t>
        </w:r>
        <w:r w:rsidR="00B11B3E">
          <w:rPr>
            <w:rFonts w:asciiTheme="minorHAnsi" w:eastAsiaTheme="minorEastAsia" w:hAnsiTheme="minorHAnsi" w:cstheme="minorBidi"/>
            <w:i w:val="0"/>
            <w:iCs w:val="0"/>
            <w:sz w:val="21"/>
            <w:szCs w:val="22"/>
          </w:rPr>
          <w:tab/>
        </w:r>
        <w:r w:rsidR="00B11B3E">
          <w:rPr>
            <w:rStyle w:val="a8"/>
            <w:rFonts w:hint="eastAsia"/>
          </w:rPr>
          <w:t>费用承担</w:t>
        </w:r>
        <w:r w:rsidR="00B11B3E">
          <w:tab/>
        </w:r>
        <w:r>
          <w:fldChar w:fldCharType="begin"/>
        </w:r>
        <w:r w:rsidR="00B11B3E">
          <w:instrText xml:space="preserve"> PAGEREF _Toc488064787 \h </w:instrText>
        </w:r>
        <w:r>
          <w:fldChar w:fldCharType="separate"/>
        </w:r>
        <w:r w:rsidR="00B46E00">
          <w:rPr>
            <w:noProof/>
          </w:rPr>
          <w:t>11</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88" w:history="1">
        <w:r w:rsidR="00B11B3E">
          <w:rPr>
            <w:rStyle w:val="a8"/>
          </w:rPr>
          <w:t>1.8</w:t>
        </w:r>
        <w:r w:rsidR="00B11B3E">
          <w:rPr>
            <w:rFonts w:asciiTheme="minorHAnsi" w:eastAsiaTheme="minorEastAsia" w:hAnsiTheme="minorHAnsi" w:cstheme="minorBidi"/>
            <w:i w:val="0"/>
            <w:iCs w:val="0"/>
            <w:sz w:val="21"/>
            <w:szCs w:val="22"/>
          </w:rPr>
          <w:tab/>
        </w:r>
        <w:r w:rsidR="00B11B3E">
          <w:rPr>
            <w:rStyle w:val="a8"/>
            <w:rFonts w:hint="eastAsia"/>
          </w:rPr>
          <w:t>保密</w:t>
        </w:r>
        <w:r w:rsidR="00B11B3E">
          <w:tab/>
        </w:r>
        <w:r>
          <w:fldChar w:fldCharType="begin"/>
        </w:r>
        <w:r w:rsidR="00B11B3E">
          <w:instrText xml:space="preserve"> PAGEREF _Toc488064788 \h </w:instrText>
        </w:r>
        <w:r>
          <w:fldChar w:fldCharType="separate"/>
        </w:r>
        <w:r w:rsidR="00B46E00">
          <w:rPr>
            <w:noProof/>
          </w:rPr>
          <w:t>11</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89" w:history="1">
        <w:r w:rsidR="00B11B3E">
          <w:rPr>
            <w:rStyle w:val="a8"/>
          </w:rPr>
          <w:t>1.9</w:t>
        </w:r>
        <w:r w:rsidR="00B11B3E">
          <w:rPr>
            <w:rFonts w:asciiTheme="minorHAnsi" w:eastAsiaTheme="minorEastAsia" w:hAnsiTheme="minorHAnsi" w:cstheme="minorBidi"/>
            <w:i w:val="0"/>
            <w:iCs w:val="0"/>
            <w:sz w:val="21"/>
            <w:szCs w:val="22"/>
          </w:rPr>
          <w:tab/>
        </w:r>
        <w:r w:rsidR="00B11B3E">
          <w:rPr>
            <w:rStyle w:val="a8"/>
            <w:rFonts w:hint="eastAsia"/>
          </w:rPr>
          <w:t>现场考察会及答疑会</w:t>
        </w:r>
        <w:r w:rsidR="00B11B3E">
          <w:tab/>
        </w:r>
        <w:r>
          <w:fldChar w:fldCharType="begin"/>
        </w:r>
        <w:r w:rsidR="00B11B3E">
          <w:instrText xml:space="preserve"> PAGEREF _Toc488064789 \h </w:instrText>
        </w:r>
        <w:r>
          <w:fldChar w:fldCharType="separate"/>
        </w:r>
        <w:r w:rsidR="00B46E00">
          <w:rPr>
            <w:noProof/>
          </w:rPr>
          <w:t>12</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790" w:history="1">
        <w:r w:rsidR="00B11B3E">
          <w:rPr>
            <w:rStyle w:val="a8"/>
          </w:rPr>
          <w:t>2</w:t>
        </w:r>
        <w:r w:rsidR="00B11B3E">
          <w:rPr>
            <w:rFonts w:asciiTheme="minorHAnsi" w:eastAsiaTheme="minorEastAsia" w:hAnsiTheme="minorHAnsi" w:cstheme="minorBidi"/>
            <w:smallCaps w:val="0"/>
            <w:sz w:val="21"/>
            <w:szCs w:val="22"/>
          </w:rPr>
          <w:tab/>
        </w:r>
        <w:r w:rsidR="00B11B3E">
          <w:rPr>
            <w:rStyle w:val="a8"/>
            <w:rFonts w:hint="eastAsia"/>
          </w:rPr>
          <w:t>采购文件</w:t>
        </w:r>
        <w:r w:rsidR="00B11B3E">
          <w:tab/>
        </w:r>
        <w:r>
          <w:fldChar w:fldCharType="begin"/>
        </w:r>
        <w:r w:rsidR="00B11B3E">
          <w:instrText xml:space="preserve"> PAGEREF _Toc488064790 \h </w:instrText>
        </w:r>
        <w:r>
          <w:fldChar w:fldCharType="separate"/>
        </w:r>
        <w:r w:rsidR="00B46E00">
          <w:rPr>
            <w:noProof/>
          </w:rPr>
          <w:t>12</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91" w:history="1">
        <w:r w:rsidR="00B11B3E">
          <w:rPr>
            <w:rStyle w:val="a8"/>
          </w:rPr>
          <w:t>2.1</w:t>
        </w:r>
        <w:r w:rsidR="00B11B3E">
          <w:rPr>
            <w:rFonts w:asciiTheme="minorHAnsi" w:eastAsiaTheme="minorEastAsia" w:hAnsiTheme="minorHAnsi" w:cstheme="minorBidi"/>
            <w:i w:val="0"/>
            <w:iCs w:val="0"/>
            <w:sz w:val="21"/>
            <w:szCs w:val="22"/>
          </w:rPr>
          <w:tab/>
        </w:r>
        <w:r w:rsidR="00B11B3E">
          <w:rPr>
            <w:rStyle w:val="a8"/>
            <w:rFonts w:hint="eastAsia"/>
          </w:rPr>
          <w:t>采购文件的编制依据及组成</w:t>
        </w:r>
        <w:r w:rsidR="00B11B3E">
          <w:tab/>
        </w:r>
        <w:r>
          <w:fldChar w:fldCharType="begin"/>
        </w:r>
        <w:r w:rsidR="00B11B3E">
          <w:instrText xml:space="preserve"> PAGEREF _Toc488064791 \h </w:instrText>
        </w:r>
        <w:r>
          <w:fldChar w:fldCharType="separate"/>
        </w:r>
        <w:r w:rsidR="00B46E00">
          <w:rPr>
            <w:noProof/>
          </w:rPr>
          <w:t>12</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92" w:history="1">
        <w:r w:rsidR="00B11B3E">
          <w:rPr>
            <w:rStyle w:val="a8"/>
          </w:rPr>
          <w:t>2.2</w:t>
        </w:r>
        <w:r w:rsidR="00B11B3E">
          <w:rPr>
            <w:rFonts w:asciiTheme="minorHAnsi" w:eastAsiaTheme="minorEastAsia" w:hAnsiTheme="minorHAnsi" w:cstheme="minorBidi"/>
            <w:i w:val="0"/>
            <w:iCs w:val="0"/>
            <w:sz w:val="21"/>
            <w:szCs w:val="22"/>
          </w:rPr>
          <w:tab/>
        </w:r>
        <w:r w:rsidR="00B11B3E">
          <w:rPr>
            <w:rStyle w:val="a8"/>
            <w:rFonts w:hint="eastAsia"/>
          </w:rPr>
          <w:t>采购文件的澄清和修改</w:t>
        </w:r>
        <w:r w:rsidR="00B11B3E">
          <w:tab/>
        </w:r>
        <w:r>
          <w:fldChar w:fldCharType="begin"/>
        </w:r>
        <w:r w:rsidR="00B11B3E">
          <w:instrText xml:space="preserve"> PAGEREF _Toc488064792 \h </w:instrText>
        </w:r>
        <w:r>
          <w:fldChar w:fldCharType="separate"/>
        </w:r>
        <w:r w:rsidR="00B46E00">
          <w:rPr>
            <w:noProof/>
          </w:rPr>
          <w:t>14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793" w:history="1">
        <w:r w:rsidR="00B11B3E">
          <w:rPr>
            <w:rStyle w:val="a8"/>
          </w:rPr>
          <w:t>3</w:t>
        </w:r>
        <w:r w:rsidR="00B11B3E">
          <w:rPr>
            <w:rFonts w:asciiTheme="minorHAnsi" w:eastAsiaTheme="minorEastAsia" w:hAnsiTheme="minorHAnsi" w:cstheme="minorBidi"/>
            <w:smallCaps w:val="0"/>
            <w:sz w:val="21"/>
            <w:szCs w:val="22"/>
          </w:rPr>
          <w:tab/>
        </w:r>
        <w:r w:rsidR="00B11B3E">
          <w:rPr>
            <w:rStyle w:val="a8"/>
            <w:rFonts w:hint="eastAsia"/>
          </w:rPr>
          <w:t>投标文件</w:t>
        </w:r>
        <w:r w:rsidR="00B11B3E">
          <w:tab/>
        </w:r>
        <w:r>
          <w:fldChar w:fldCharType="begin"/>
        </w:r>
        <w:r w:rsidR="00B11B3E">
          <w:instrText xml:space="preserve"> PAGEREF _Toc488064793 \h </w:instrText>
        </w:r>
        <w:r>
          <w:fldChar w:fldCharType="separate"/>
        </w:r>
        <w:r w:rsidR="00B46E00">
          <w:rPr>
            <w:noProof/>
          </w:rPr>
          <w:t>14</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94" w:history="1">
        <w:r w:rsidR="00B11B3E">
          <w:rPr>
            <w:rStyle w:val="a8"/>
          </w:rPr>
          <w:t>3.1</w:t>
        </w:r>
        <w:r w:rsidR="00B11B3E">
          <w:rPr>
            <w:rFonts w:asciiTheme="minorHAnsi" w:eastAsiaTheme="minorEastAsia" w:hAnsiTheme="minorHAnsi" w:cstheme="minorBidi"/>
            <w:i w:val="0"/>
            <w:iCs w:val="0"/>
            <w:sz w:val="21"/>
            <w:szCs w:val="22"/>
          </w:rPr>
          <w:tab/>
        </w:r>
        <w:r w:rsidR="00B11B3E">
          <w:rPr>
            <w:rStyle w:val="a8"/>
            <w:rFonts w:hint="eastAsia"/>
          </w:rPr>
          <w:t>投标的语言与计量</w:t>
        </w:r>
        <w:r w:rsidR="00B11B3E">
          <w:tab/>
        </w:r>
        <w:r>
          <w:fldChar w:fldCharType="begin"/>
        </w:r>
        <w:r w:rsidR="00B11B3E">
          <w:instrText xml:space="preserve"> PAGEREF _Toc488064794 \h </w:instrText>
        </w:r>
        <w:r>
          <w:fldChar w:fldCharType="separate"/>
        </w:r>
        <w:r w:rsidR="00B46E00">
          <w:rPr>
            <w:noProof/>
          </w:rPr>
          <w:t>14</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95" w:history="1">
        <w:r w:rsidR="00B11B3E">
          <w:rPr>
            <w:rStyle w:val="a8"/>
          </w:rPr>
          <w:t>3.2</w:t>
        </w:r>
        <w:r w:rsidR="00B11B3E">
          <w:rPr>
            <w:rFonts w:asciiTheme="minorHAnsi" w:eastAsiaTheme="minorEastAsia" w:hAnsiTheme="minorHAnsi" w:cstheme="minorBidi"/>
            <w:i w:val="0"/>
            <w:iCs w:val="0"/>
            <w:sz w:val="21"/>
            <w:szCs w:val="22"/>
          </w:rPr>
          <w:tab/>
        </w:r>
        <w:r w:rsidR="00B11B3E">
          <w:rPr>
            <w:rStyle w:val="a8"/>
            <w:rFonts w:hint="eastAsia"/>
          </w:rPr>
          <w:t>投标文件的组成</w:t>
        </w:r>
        <w:r w:rsidR="00B11B3E">
          <w:tab/>
        </w:r>
        <w:r>
          <w:fldChar w:fldCharType="begin"/>
        </w:r>
        <w:r w:rsidR="00B11B3E">
          <w:instrText xml:space="preserve"> PAGEREF _Toc488064795 \h </w:instrText>
        </w:r>
        <w:r>
          <w:fldChar w:fldCharType="separate"/>
        </w:r>
        <w:r w:rsidR="00B46E00">
          <w:rPr>
            <w:noProof/>
          </w:rPr>
          <w:t>14</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96" w:history="1">
        <w:r w:rsidR="00B11B3E">
          <w:rPr>
            <w:rStyle w:val="a8"/>
          </w:rPr>
          <w:t>3.3</w:t>
        </w:r>
        <w:r w:rsidR="00B11B3E">
          <w:rPr>
            <w:rFonts w:asciiTheme="minorHAnsi" w:eastAsiaTheme="minorEastAsia" w:hAnsiTheme="minorHAnsi" w:cstheme="minorBidi"/>
            <w:i w:val="0"/>
            <w:iCs w:val="0"/>
            <w:sz w:val="21"/>
            <w:szCs w:val="22"/>
          </w:rPr>
          <w:tab/>
        </w:r>
        <w:r w:rsidR="00B11B3E">
          <w:rPr>
            <w:rStyle w:val="a8"/>
            <w:rFonts w:hint="eastAsia"/>
          </w:rPr>
          <w:t>投标价格</w:t>
        </w:r>
        <w:r w:rsidR="00B11B3E">
          <w:tab/>
        </w:r>
        <w:r>
          <w:fldChar w:fldCharType="begin"/>
        </w:r>
        <w:r w:rsidR="00B11B3E">
          <w:instrText xml:space="preserve"> PAGEREF _Toc488064796 \h </w:instrText>
        </w:r>
        <w:r>
          <w:fldChar w:fldCharType="separate"/>
        </w:r>
        <w:r w:rsidR="00B46E00">
          <w:rPr>
            <w:noProof/>
          </w:rPr>
          <w:t>15</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97" w:history="1">
        <w:r w:rsidR="00B11B3E">
          <w:rPr>
            <w:rStyle w:val="a8"/>
          </w:rPr>
          <w:t>3.4</w:t>
        </w:r>
        <w:r w:rsidR="00B11B3E">
          <w:rPr>
            <w:rFonts w:asciiTheme="minorHAnsi" w:eastAsiaTheme="minorEastAsia" w:hAnsiTheme="minorHAnsi" w:cstheme="minorBidi"/>
            <w:i w:val="0"/>
            <w:iCs w:val="0"/>
            <w:sz w:val="21"/>
            <w:szCs w:val="22"/>
          </w:rPr>
          <w:tab/>
        </w:r>
        <w:r w:rsidR="00B11B3E">
          <w:rPr>
            <w:rStyle w:val="a8"/>
            <w:rFonts w:hint="eastAsia"/>
          </w:rPr>
          <w:t>投资人资格证明文件</w:t>
        </w:r>
        <w:r w:rsidR="00B11B3E">
          <w:tab/>
        </w:r>
        <w:r>
          <w:fldChar w:fldCharType="begin"/>
        </w:r>
        <w:r w:rsidR="00B11B3E">
          <w:instrText xml:space="preserve"> PAGEREF _Toc488064797 \h </w:instrText>
        </w:r>
        <w:r>
          <w:fldChar w:fldCharType="separate"/>
        </w:r>
        <w:r w:rsidR="00B46E00">
          <w:rPr>
            <w:noProof/>
          </w:rPr>
          <w:t>15</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98" w:history="1">
        <w:r w:rsidR="00B11B3E">
          <w:rPr>
            <w:rStyle w:val="a8"/>
          </w:rPr>
          <w:t>3.5</w:t>
        </w:r>
        <w:r w:rsidR="00B11B3E">
          <w:rPr>
            <w:rFonts w:asciiTheme="minorHAnsi" w:eastAsiaTheme="minorEastAsia" w:hAnsiTheme="minorHAnsi" w:cstheme="minorBidi"/>
            <w:i w:val="0"/>
            <w:iCs w:val="0"/>
            <w:sz w:val="21"/>
            <w:szCs w:val="22"/>
          </w:rPr>
          <w:tab/>
        </w:r>
        <w:r w:rsidR="00B11B3E">
          <w:rPr>
            <w:rStyle w:val="a8"/>
            <w:rFonts w:hint="eastAsia"/>
          </w:rPr>
          <w:t>投标人提供服务项目中涉及的产品、工程和服务的合格性文件</w:t>
        </w:r>
        <w:r w:rsidR="00B11B3E">
          <w:tab/>
        </w:r>
        <w:r>
          <w:fldChar w:fldCharType="begin"/>
        </w:r>
        <w:r w:rsidR="00B11B3E">
          <w:instrText xml:space="preserve"> PAGEREF _Toc488064798 \h </w:instrText>
        </w:r>
        <w:r>
          <w:fldChar w:fldCharType="separate"/>
        </w:r>
        <w:r w:rsidR="00B46E00">
          <w:rPr>
            <w:noProof/>
          </w:rPr>
          <w:t>15</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799" w:history="1">
        <w:r w:rsidR="00B11B3E">
          <w:rPr>
            <w:rStyle w:val="a8"/>
          </w:rPr>
          <w:t>3.6</w:t>
        </w:r>
        <w:r w:rsidR="00B11B3E">
          <w:rPr>
            <w:rFonts w:asciiTheme="minorHAnsi" w:eastAsiaTheme="minorEastAsia" w:hAnsiTheme="minorHAnsi" w:cstheme="minorBidi"/>
            <w:i w:val="0"/>
            <w:iCs w:val="0"/>
            <w:sz w:val="21"/>
            <w:szCs w:val="22"/>
          </w:rPr>
          <w:tab/>
        </w:r>
        <w:r w:rsidR="00B11B3E">
          <w:rPr>
            <w:rStyle w:val="a8"/>
            <w:rFonts w:hint="eastAsia"/>
          </w:rPr>
          <w:t>投标文件有效期</w:t>
        </w:r>
        <w:r w:rsidR="00B11B3E">
          <w:tab/>
        </w:r>
        <w:r>
          <w:fldChar w:fldCharType="begin"/>
        </w:r>
        <w:r w:rsidR="00B11B3E">
          <w:instrText xml:space="preserve"> PAGEREF _Toc488064799 \h </w:instrText>
        </w:r>
        <w:r>
          <w:fldChar w:fldCharType="separate"/>
        </w:r>
        <w:r w:rsidR="00B46E00">
          <w:rPr>
            <w:noProof/>
          </w:rPr>
          <w:t>16</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00" w:history="1">
        <w:r w:rsidR="00B11B3E">
          <w:rPr>
            <w:rStyle w:val="a8"/>
          </w:rPr>
          <w:t>3.7</w:t>
        </w:r>
        <w:r w:rsidR="00B11B3E">
          <w:rPr>
            <w:rFonts w:asciiTheme="minorHAnsi" w:eastAsiaTheme="minorEastAsia" w:hAnsiTheme="minorHAnsi" w:cstheme="minorBidi"/>
            <w:i w:val="0"/>
            <w:iCs w:val="0"/>
            <w:sz w:val="21"/>
            <w:szCs w:val="22"/>
          </w:rPr>
          <w:tab/>
        </w:r>
        <w:r w:rsidR="00B11B3E">
          <w:rPr>
            <w:rStyle w:val="a8"/>
            <w:rFonts w:hint="eastAsia"/>
          </w:rPr>
          <w:t>投标保证金</w:t>
        </w:r>
        <w:r w:rsidR="00B11B3E">
          <w:tab/>
        </w:r>
        <w:r>
          <w:fldChar w:fldCharType="begin"/>
        </w:r>
        <w:r w:rsidR="00B11B3E">
          <w:instrText xml:space="preserve"> PAGEREF _Toc488064800 \h </w:instrText>
        </w:r>
        <w:r>
          <w:fldChar w:fldCharType="separate"/>
        </w:r>
        <w:r w:rsidR="00B46E00">
          <w:rPr>
            <w:noProof/>
          </w:rPr>
          <w:t>16</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01" w:history="1">
        <w:r w:rsidR="00B11B3E">
          <w:rPr>
            <w:rStyle w:val="a8"/>
          </w:rPr>
          <w:t>3.8</w:t>
        </w:r>
        <w:r w:rsidR="00B11B3E">
          <w:rPr>
            <w:rFonts w:asciiTheme="minorHAnsi" w:eastAsiaTheme="minorEastAsia" w:hAnsiTheme="minorHAnsi" w:cstheme="minorBidi"/>
            <w:i w:val="0"/>
            <w:iCs w:val="0"/>
            <w:sz w:val="21"/>
            <w:szCs w:val="22"/>
          </w:rPr>
          <w:tab/>
        </w:r>
        <w:r w:rsidR="00B11B3E">
          <w:rPr>
            <w:rStyle w:val="a8"/>
            <w:rFonts w:hint="eastAsia"/>
          </w:rPr>
          <w:t>投标文件的编制</w:t>
        </w:r>
        <w:r w:rsidR="00B11B3E">
          <w:tab/>
        </w:r>
        <w:r>
          <w:fldChar w:fldCharType="begin"/>
        </w:r>
        <w:r w:rsidR="00B11B3E">
          <w:instrText xml:space="preserve"> PAGEREF _Toc488064801 \h </w:instrText>
        </w:r>
        <w:r>
          <w:fldChar w:fldCharType="separate"/>
        </w:r>
        <w:r w:rsidR="00B46E00">
          <w:rPr>
            <w:noProof/>
          </w:rPr>
          <w:t>16</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02" w:history="1">
        <w:r w:rsidR="00B11B3E">
          <w:rPr>
            <w:rStyle w:val="a8"/>
          </w:rPr>
          <w:t>4</w:t>
        </w:r>
        <w:r w:rsidR="00B11B3E">
          <w:rPr>
            <w:rFonts w:asciiTheme="minorHAnsi" w:eastAsiaTheme="minorEastAsia" w:hAnsiTheme="minorHAnsi" w:cstheme="minorBidi"/>
            <w:smallCaps w:val="0"/>
            <w:sz w:val="21"/>
            <w:szCs w:val="22"/>
          </w:rPr>
          <w:tab/>
        </w:r>
        <w:r w:rsidR="00B11B3E">
          <w:rPr>
            <w:rStyle w:val="a8"/>
            <w:rFonts w:hint="eastAsia"/>
          </w:rPr>
          <w:t>投标文件的递交</w:t>
        </w:r>
        <w:r w:rsidR="00B11B3E">
          <w:tab/>
        </w:r>
        <w:r>
          <w:fldChar w:fldCharType="begin"/>
        </w:r>
        <w:r w:rsidR="00B11B3E">
          <w:instrText xml:space="preserve"> PAGEREF _Toc488064802 \h </w:instrText>
        </w:r>
        <w:r>
          <w:fldChar w:fldCharType="separate"/>
        </w:r>
        <w:r w:rsidR="00B46E00">
          <w:rPr>
            <w:noProof/>
          </w:rPr>
          <w:t>17</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03" w:history="1">
        <w:r w:rsidR="00B11B3E">
          <w:rPr>
            <w:rStyle w:val="a8"/>
          </w:rPr>
          <w:t>4.1</w:t>
        </w:r>
        <w:r w:rsidR="00B11B3E">
          <w:rPr>
            <w:rFonts w:asciiTheme="minorHAnsi" w:eastAsiaTheme="minorEastAsia" w:hAnsiTheme="minorHAnsi" w:cstheme="minorBidi"/>
            <w:i w:val="0"/>
            <w:iCs w:val="0"/>
            <w:sz w:val="21"/>
            <w:szCs w:val="22"/>
          </w:rPr>
          <w:tab/>
        </w:r>
        <w:r w:rsidR="00B11B3E">
          <w:rPr>
            <w:rStyle w:val="a8"/>
            <w:rFonts w:hint="eastAsia"/>
          </w:rPr>
          <w:t>投标文件的密封和标记</w:t>
        </w:r>
        <w:r w:rsidR="00B11B3E">
          <w:tab/>
        </w:r>
        <w:r>
          <w:fldChar w:fldCharType="begin"/>
        </w:r>
        <w:r w:rsidR="00B11B3E">
          <w:instrText xml:space="preserve"> PAGEREF _Toc488064803 \h </w:instrText>
        </w:r>
        <w:r>
          <w:fldChar w:fldCharType="separate"/>
        </w:r>
        <w:r w:rsidR="00B46E00">
          <w:rPr>
            <w:noProof/>
          </w:rPr>
          <w:t>17</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04" w:history="1">
        <w:r w:rsidR="00B11B3E">
          <w:rPr>
            <w:rStyle w:val="a8"/>
          </w:rPr>
          <w:t>4.2</w:t>
        </w:r>
        <w:r w:rsidR="00B11B3E">
          <w:rPr>
            <w:rFonts w:asciiTheme="minorHAnsi" w:eastAsiaTheme="minorEastAsia" w:hAnsiTheme="minorHAnsi" w:cstheme="minorBidi"/>
            <w:i w:val="0"/>
            <w:iCs w:val="0"/>
            <w:sz w:val="21"/>
            <w:szCs w:val="22"/>
          </w:rPr>
          <w:tab/>
        </w:r>
        <w:r w:rsidR="00B11B3E">
          <w:rPr>
            <w:rStyle w:val="a8"/>
            <w:rFonts w:hint="eastAsia"/>
          </w:rPr>
          <w:t>投标文件的提交</w:t>
        </w:r>
        <w:r w:rsidR="00B11B3E">
          <w:tab/>
        </w:r>
        <w:r>
          <w:fldChar w:fldCharType="begin"/>
        </w:r>
        <w:r w:rsidR="00B11B3E">
          <w:instrText xml:space="preserve"> PAGEREF _Toc488064804 \h </w:instrText>
        </w:r>
        <w:r>
          <w:fldChar w:fldCharType="separate"/>
        </w:r>
        <w:r w:rsidR="00B46E00">
          <w:rPr>
            <w:noProof/>
          </w:rPr>
          <w:t>17</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05" w:history="1">
        <w:r w:rsidR="00B11B3E">
          <w:rPr>
            <w:rStyle w:val="a8"/>
          </w:rPr>
          <w:t>4.3</w:t>
        </w:r>
        <w:r w:rsidR="00B11B3E">
          <w:rPr>
            <w:rFonts w:asciiTheme="minorHAnsi" w:eastAsiaTheme="minorEastAsia" w:hAnsiTheme="minorHAnsi" w:cstheme="minorBidi"/>
            <w:i w:val="0"/>
            <w:iCs w:val="0"/>
            <w:sz w:val="21"/>
            <w:szCs w:val="22"/>
          </w:rPr>
          <w:tab/>
        </w:r>
        <w:r w:rsidR="00B11B3E">
          <w:rPr>
            <w:rStyle w:val="a8"/>
            <w:rFonts w:hint="eastAsia"/>
          </w:rPr>
          <w:t>投标文件的修改与撤回</w:t>
        </w:r>
        <w:r w:rsidR="00B11B3E">
          <w:tab/>
        </w:r>
        <w:r>
          <w:fldChar w:fldCharType="begin"/>
        </w:r>
        <w:r w:rsidR="00B11B3E">
          <w:instrText xml:space="preserve"> PAGEREF _Toc488064805 \h </w:instrText>
        </w:r>
        <w:r>
          <w:fldChar w:fldCharType="separate"/>
        </w:r>
        <w:r w:rsidR="00B46E00">
          <w:rPr>
            <w:noProof/>
          </w:rPr>
          <w:t>17</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06" w:history="1">
        <w:r w:rsidR="00B11B3E">
          <w:rPr>
            <w:rStyle w:val="a8"/>
          </w:rPr>
          <w:t>5</w:t>
        </w:r>
        <w:r w:rsidR="00B11B3E">
          <w:rPr>
            <w:rFonts w:asciiTheme="minorHAnsi" w:eastAsiaTheme="minorEastAsia" w:hAnsiTheme="minorHAnsi" w:cstheme="minorBidi"/>
            <w:smallCaps w:val="0"/>
            <w:sz w:val="21"/>
            <w:szCs w:val="22"/>
          </w:rPr>
          <w:tab/>
        </w:r>
        <w:r w:rsidR="00B11B3E">
          <w:rPr>
            <w:rStyle w:val="a8"/>
            <w:rFonts w:hint="eastAsia"/>
          </w:rPr>
          <w:t>开标</w:t>
        </w:r>
        <w:r w:rsidR="00B11B3E">
          <w:tab/>
        </w:r>
        <w:r>
          <w:fldChar w:fldCharType="begin"/>
        </w:r>
        <w:r w:rsidR="00B11B3E">
          <w:instrText xml:space="preserve"> PAGEREF _Toc488064806 \h </w:instrText>
        </w:r>
        <w:r>
          <w:fldChar w:fldCharType="separate"/>
        </w:r>
        <w:r w:rsidR="00B46E00">
          <w:rPr>
            <w:noProof/>
          </w:rPr>
          <w:t>17</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07" w:history="1">
        <w:r w:rsidR="00B11B3E">
          <w:rPr>
            <w:rStyle w:val="a8"/>
          </w:rPr>
          <w:t>5.1</w:t>
        </w:r>
        <w:r w:rsidR="00B11B3E">
          <w:rPr>
            <w:rFonts w:asciiTheme="minorHAnsi" w:eastAsiaTheme="minorEastAsia" w:hAnsiTheme="minorHAnsi" w:cstheme="minorBidi"/>
            <w:i w:val="0"/>
            <w:iCs w:val="0"/>
            <w:sz w:val="21"/>
            <w:szCs w:val="22"/>
          </w:rPr>
          <w:tab/>
        </w:r>
        <w:r w:rsidR="00B11B3E">
          <w:rPr>
            <w:rStyle w:val="a8"/>
            <w:rFonts w:hint="eastAsia"/>
          </w:rPr>
          <w:t>开标的时间和地点</w:t>
        </w:r>
        <w:r w:rsidR="00B11B3E">
          <w:tab/>
        </w:r>
        <w:r>
          <w:fldChar w:fldCharType="begin"/>
        </w:r>
        <w:r w:rsidR="00B11B3E">
          <w:instrText xml:space="preserve"> PAGEREF _Toc488064807 \h </w:instrText>
        </w:r>
        <w:r>
          <w:fldChar w:fldCharType="separate"/>
        </w:r>
        <w:r w:rsidR="00B46E00">
          <w:rPr>
            <w:noProof/>
          </w:rPr>
          <w:t>17</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08" w:history="1">
        <w:r w:rsidR="00B11B3E">
          <w:rPr>
            <w:rStyle w:val="a8"/>
          </w:rPr>
          <w:t>5.2</w:t>
        </w:r>
        <w:r w:rsidR="00B11B3E">
          <w:rPr>
            <w:rFonts w:asciiTheme="minorHAnsi" w:eastAsiaTheme="minorEastAsia" w:hAnsiTheme="minorHAnsi" w:cstheme="minorBidi"/>
            <w:i w:val="0"/>
            <w:iCs w:val="0"/>
            <w:sz w:val="21"/>
            <w:szCs w:val="22"/>
          </w:rPr>
          <w:tab/>
        </w:r>
        <w:r w:rsidR="00B11B3E">
          <w:rPr>
            <w:rStyle w:val="a8"/>
            <w:rFonts w:hint="eastAsia"/>
          </w:rPr>
          <w:t>开标</w:t>
        </w:r>
        <w:r w:rsidR="00B11B3E">
          <w:tab/>
        </w:r>
        <w:r>
          <w:fldChar w:fldCharType="begin"/>
        </w:r>
        <w:r w:rsidR="00B11B3E">
          <w:instrText xml:space="preserve"> PAGEREF _Toc488064808 \h </w:instrText>
        </w:r>
        <w:r>
          <w:fldChar w:fldCharType="separate"/>
        </w:r>
        <w:r w:rsidR="00B46E00">
          <w:rPr>
            <w:noProof/>
          </w:rPr>
          <w:t>18</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09" w:history="1">
        <w:r w:rsidR="00B11B3E">
          <w:rPr>
            <w:rStyle w:val="a8"/>
          </w:rPr>
          <w:t>6</w:t>
        </w:r>
        <w:r w:rsidR="00B11B3E">
          <w:rPr>
            <w:rFonts w:asciiTheme="minorHAnsi" w:eastAsiaTheme="minorEastAsia" w:hAnsiTheme="minorHAnsi" w:cstheme="minorBidi"/>
            <w:smallCaps w:val="0"/>
            <w:sz w:val="21"/>
            <w:szCs w:val="22"/>
          </w:rPr>
          <w:tab/>
        </w:r>
        <w:r w:rsidR="00B11B3E">
          <w:rPr>
            <w:rStyle w:val="a8"/>
            <w:rFonts w:hint="eastAsia"/>
          </w:rPr>
          <w:t>评审</w:t>
        </w:r>
        <w:r w:rsidR="00B11B3E">
          <w:tab/>
        </w:r>
        <w:r>
          <w:fldChar w:fldCharType="begin"/>
        </w:r>
        <w:r w:rsidR="00B11B3E">
          <w:instrText xml:space="preserve"> PAGEREF _Toc488064809 \h </w:instrText>
        </w:r>
        <w:r>
          <w:fldChar w:fldCharType="separate"/>
        </w:r>
        <w:r w:rsidR="00B46E00">
          <w:rPr>
            <w:noProof/>
          </w:rPr>
          <w:t>18</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10" w:history="1">
        <w:r w:rsidR="00B11B3E">
          <w:rPr>
            <w:rStyle w:val="a8"/>
          </w:rPr>
          <w:t>6.1</w:t>
        </w:r>
        <w:r w:rsidR="00B11B3E">
          <w:rPr>
            <w:rFonts w:asciiTheme="minorHAnsi" w:eastAsiaTheme="minorEastAsia" w:hAnsiTheme="minorHAnsi" w:cstheme="minorBidi"/>
            <w:i w:val="0"/>
            <w:iCs w:val="0"/>
            <w:sz w:val="21"/>
            <w:szCs w:val="22"/>
          </w:rPr>
          <w:tab/>
        </w:r>
        <w:r w:rsidR="00B11B3E">
          <w:rPr>
            <w:rStyle w:val="a8"/>
            <w:rFonts w:hint="eastAsia"/>
          </w:rPr>
          <w:t>评审小组</w:t>
        </w:r>
        <w:r w:rsidR="00B11B3E">
          <w:tab/>
        </w:r>
        <w:r>
          <w:fldChar w:fldCharType="begin"/>
        </w:r>
        <w:r w:rsidR="00B11B3E">
          <w:instrText xml:space="preserve"> PAGEREF _Toc488064810 \h </w:instrText>
        </w:r>
        <w:r>
          <w:fldChar w:fldCharType="separate"/>
        </w:r>
        <w:r w:rsidR="00B46E00">
          <w:rPr>
            <w:noProof/>
          </w:rPr>
          <w:t>18</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11" w:history="1">
        <w:r w:rsidR="00B11B3E">
          <w:rPr>
            <w:rStyle w:val="a8"/>
          </w:rPr>
          <w:t>6.2</w:t>
        </w:r>
        <w:r w:rsidR="00B11B3E">
          <w:rPr>
            <w:rFonts w:asciiTheme="minorHAnsi" w:eastAsiaTheme="minorEastAsia" w:hAnsiTheme="minorHAnsi" w:cstheme="minorBidi"/>
            <w:i w:val="0"/>
            <w:iCs w:val="0"/>
            <w:sz w:val="21"/>
            <w:szCs w:val="22"/>
          </w:rPr>
          <w:tab/>
        </w:r>
        <w:r w:rsidR="00B11B3E">
          <w:rPr>
            <w:rStyle w:val="a8"/>
            <w:rFonts w:hint="eastAsia"/>
          </w:rPr>
          <w:t>评审原则</w:t>
        </w:r>
        <w:r w:rsidR="00B11B3E">
          <w:tab/>
        </w:r>
        <w:r>
          <w:fldChar w:fldCharType="begin"/>
        </w:r>
        <w:r w:rsidR="00B11B3E">
          <w:instrText xml:space="preserve"> PAGEREF _Toc488064811 \h </w:instrText>
        </w:r>
        <w:r>
          <w:fldChar w:fldCharType="separate"/>
        </w:r>
        <w:r w:rsidR="00B46E00">
          <w:rPr>
            <w:noProof/>
          </w:rPr>
          <w:t>18</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12" w:history="1">
        <w:r w:rsidR="00B11B3E">
          <w:rPr>
            <w:rStyle w:val="a8"/>
          </w:rPr>
          <w:t>6.3</w:t>
        </w:r>
        <w:r w:rsidR="00B11B3E">
          <w:rPr>
            <w:rFonts w:asciiTheme="minorHAnsi" w:eastAsiaTheme="minorEastAsia" w:hAnsiTheme="minorHAnsi" w:cstheme="minorBidi"/>
            <w:i w:val="0"/>
            <w:iCs w:val="0"/>
            <w:sz w:val="21"/>
            <w:szCs w:val="22"/>
          </w:rPr>
          <w:tab/>
        </w:r>
        <w:r w:rsidR="00B11B3E">
          <w:rPr>
            <w:rStyle w:val="a8"/>
            <w:rFonts w:hint="eastAsia"/>
          </w:rPr>
          <w:t>评审</w:t>
        </w:r>
        <w:r w:rsidR="00B11B3E">
          <w:tab/>
        </w:r>
        <w:r>
          <w:fldChar w:fldCharType="begin"/>
        </w:r>
        <w:r w:rsidR="00B11B3E">
          <w:instrText xml:space="preserve"> PAGEREF _Toc488064812 \h </w:instrText>
        </w:r>
        <w:r>
          <w:fldChar w:fldCharType="separate"/>
        </w:r>
        <w:r w:rsidR="00B46E00">
          <w:rPr>
            <w:noProof/>
          </w:rPr>
          <w:t>18</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13" w:history="1">
        <w:r w:rsidR="00B11B3E">
          <w:rPr>
            <w:rStyle w:val="a8"/>
          </w:rPr>
          <w:t>7</w:t>
        </w:r>
        <w:r w:rsidR="00B11B3E">
          <w:rPr>
            <w:rFonts w:asciiTheme="minorHAnsi" w:eastAsiaTheme="minorEastAsia" w:hAnsiTheme="minorHAnsi" w:cstheme="minorBidi"/>
            <w:smallCaps w:val="0"/>
            <w:sz w:val="21"/>
            <w:szCs w:val="22"/>
          </w:rPr>
          <w:tab/>
        </w:r>
        <w:r w:rsidR="00B11B3E">
          <w:rPr>
            <w:rStyle w:val="a8"/>
            <w:rFonts w:hint="eastAsia"/>
          </w:rPr>
          <w:t>合同授予</w:t>
        </w:r>
        <w:r w:rsidR="00B11B3E">
          <w:tab/>
        </w:r>
        <w:r>
          <w:fldChar w:fldCharType="begin"/>
        </w:r>
        <w:r w:rsidR="00B11B3E">
          <w:instrText xml:space="preserve"> PAGEREF _Toc488064813 \h </w:instrText>
        </w:r>
        <w:r>
          <w:fldChar w:fldCharType="separate"/>
        </w:r>
        <w:r w:rsidR="00B46E00">
          <w:rPr>
            <w:noProof/>
          </w:rPr>
          <w:t>19</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14" w:history="1">
        <w:r w:rsidR="00B11B3E">
          <w:rPr>
            <w:rStyle w:val="a8"/>
          </w:rPr>
          <w:t>7.1</w:t>
        </w:r>
        <w:r w:rsidR="00B11B3E">
          <w:rPr>
            <w:rFonts w:asciiTheme="minorHAnsi" w:eastAsiaTheme="minorEastAsia" w:hAnsiTheme="minorHAnsi" w:cstheme="minorBidi"/>
            <w:i w:val="0"/>
            <w:iCs w:val="0"/>
            <w:sz w:val="21"/>
            <w:szCs w:val="22"/>
          </w:rPr>
          <w:tab/>
        </w:r>
        <w:r w:rsidR="00B11B3E">
          <w:rPr>
            <w:rStyle w:val="a8"/>
            <w:rFonts w:hint="eastAsia"/>
          </w:rPr>
          <w:t>定标方式</w:t>
        </w:r>
        <w:r w:rsidR="00B11B3E">
          <w:tab/>
        </w:r>
        <w:r>
          <w:fldChar w:fldCharType="begin"/>
        </w:r>
        <w:r w:rsidR="00B11B3E">
          <w:instrText xml:space="preserve"> PAGEREF _Toc488064814 \h </w:instrText>
        </w:r>
        <w:r>
          <w:fldChar w:fldCharType="separate"/>
        </w:r>
        <w:r w:rsidR="00B46E00">
          <w:rPr>
            <w:noProof/>
          </w:rPr>
          <w:t>19</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15" w:history="1">
        <w:r w:rsidR="00B11B3E">
          <w:rPr>
            <w:rStyle w:val="a8"/>
          </w:rPr>
          <w:t>7.2</w:t>
        </w:r>
        <w:r w:rsidR="00B11B3E">
          <w:rPr>
            <w:rFonts w:asciiTheme="minorHAnsi" w:eastAsiaTheme="minorEastAsia" w:hAnsiTheme="minorHAnsi" w:cstheme="minorBidi"/>
            <w:i w:val="0"/>
            <w:iCs w:val="0"/>
            <w:sz w:val="21"/>
            <w:szCs w:val="22"/>
          </w:rPr>
          <w:tab/>
        </w:r>
        <w:r w:rsidR="00B11B3E">
          <w:rPr>
            <w:rStyle w:val="a8"/>
            <w:rFonts w:hint="eastAsia"/>
          </w:rPr>
          <w:t>中标通知</w:t>
        </w:r>
        <w:r w:rsidR="00B11B3E">
          <w:tab/>
        </w:r>
        <w:r>
          <w:fldChar w:fldCharType="begin"/>
        </w:r>
        <w:r w:rsidR="00B11B3E">
          <w:instrText xml:space="preserve"> PAGEREF _Toc488064815 \h </w:instrText>
        </w:r>
        <w:r>
          <w:fldChar w:fldCharType="separate"/>
        </w:r>
        <w:r w:rsidR="00B46E00">
          <w:rPr>
            <w:noProof/>
          </w:rPr>
          <w:t>20</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16" w:history="1">
        <w:r w:rsidR="00B11B3E">
          <w:rPr>
            <w:rStyle w:val="a8"/>
          </w:rPr>
          <w:t>7.3</w:t>
        </w:r>
        <w:r w:rsidR="00B11B3E">
          <w:rPr>
            <w:rFonts w:asciiTheme="minorHAnsi" w:eastAsiaTheme="minorEastAsia" w:hAnsiTheme="minorHAnsi" w:cstheme="minorBidi"/>
            <w:i w:val="0"/>
            <w:iCs w:val="0"/>
            <w:sz w:val="21"/>
            <w:szCs w:val="22"/>
          </w:rPr>
          <w:tab/>
        </w:r>
        <w:r w:rsidR="00B11B3E">
          <w:rPr>
            <w:rStyle w:val="a8"/>
            <w:rFonts w:hint="eastAsia"/>
          </w:rPr>
          <w:t>履约担保</w:t>
        </w:r>
        <w:r w:rsidR="00B11B3E">
          <w:tab/>
        </w:r>
        <w:r>
          <w:fldChar w:fldCharType="begin"/>
        </w:r>
        <w:r w:rsidR="00B11B3E">
          <w:instrText xml:space="preserve"> PAGEREF _Toc488064816 \h </w:instrText>
        </w:r>
        <w:r>
          <w:fldChar w:fldCharType="separate"/>
        </w:r>
        <w:r w:rsidR="00B46E00">
          <w:rPr>
            <w:noProof/>
          </w:rPr>
          <w:t>20</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17" w:history="1">
        <w:r w:rsidR="00B11B3E">
          <w:rPr>
            <w:rStyle w:val="a8"/>
          </w:rPr>
          <w:t>7.4</w:t>
        </w:r>
        <w:r w:rsidR="00B11B3E">
          <w:rPr>
            <w:rFonts w:asciiTheme="minorHAnsi" w:eastAsiaTheme="minorEastAsia" w:hAnsiTheme="minorHAnsi" w:cstheme="minorBidi"/>
            <w:i w:val="0"/>
            <w:iCs w:val="0"/>
            <w:sz w:val="21"/>
            <w:szCs w:val="22"/>
          </w:rPr>
          <w:tab/>
        </w:r>
        <w:r w:rsidR="00B11B3E">
          <w:rPr>
            <w:rStyle w:val="a8"/>
            <w:rFonts w:hint="eastAsia"/>
          </w:rPr>
          <w:t>签订合同</w:t>
        </w:r>
        <w:r w:rsidR="00B11B3E">
          <w:tab/>
        </w:r>
        <w:r>
          <w:fldChar w:fldCharType="begin"/>
        </w:r>
        <w:r w:rsidR="00B11B3E">
          <w:instrText xml:space="preserve"> PAGEREF _Toc488064817 \h </w:instrText>
        </w:r>
        <w:r>
          <w:fldChar w:fldCharType="separate"/>
        </w:r>
        <w:r w:rsidR="00B46E00">
          <w:rPr>
            <w:noProof/>
          </w:rPr>
          <w:t>20</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18" w:history="1">
        <w:r w:rsidR="00B11B3E">
          <w:rPr>
            <w:rStyle w:val="a8"/>
          </w:rPr>
          <w:t>8</w:t>
        </w:r>
        <w:r w:rsidR="00B11B3E">
          <w:rPr>
            <w:rFonts w:asciiTheme="minorHAnsi" w:eastAsiaTheme="minorEastAsia" w:hAnsiTheme="minorHAnsi" w:cstheme="minorBidi"/>
            <w:smallCaps w:val="0"/>
            <w:sz w:val="21"/>
            <w:szCs w:val="22"/>
          </w:rPr>
          <w:tab/>
        </w:r>
        <w:r w:rsidR="00B11B3E">
          <w:rPr>
            <w:rStyle w:val="a8"/>
            <w:rFonts w:hint="eastAsia"/>
          </w:rPr>
          <w:t>重新招标</w:t>
        </w:r>
        <w:r w:rsidR="00B11B3E">
          <w:tab/>
        </w:r>
        <w:r>
          <w:fldChar w:fldCharType="begin"/>
        </w:r>
        <w:r w:rsidR="00B11B3E">
          <w:instrText xml:space="preserve"> PAGEREF _Toc488064818 \h </w:instrText>
        </w:r>
        <w:r>
          <w:fldChar w:fldCharType="separate"/>
        </w:r>
        <w:r w:rsidR="00B46E00">
          <w:rPr>
            <w:noProof/>
          </w:rPr>
          <w:t>21</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19" w:history="1">
        <w:r w:rsidR="00B11B3E">
          <w:rPr>
            <w:rStyle w:val="a8"/>
          </w:rPr>
          <w:t>9</w:t>
        </w:r>
        <w:r w:rsidR="00B11B3E">
          <w:rPr>
            <w:rFonts w:asciiTheme="minorHAnsi" w:eastAsiaTheme="minorEastAsia" w:hAnsiTheme="minorHAnsi" w:cstheme="minorBidi"/>
            <w:smallCaps w:val="0"/>
            <w:sz w:val="21"/>
            <w:szCs w:val="22"/>
          </w:rPr>
          <w:tab/>
        </w:r>
        <w:r w:rsidR="00B11B3E">
          <w:rPr>
            <w:rStyle w:val="a8"/>
            <w:rFonts w:hint="eastAsia"/>
          </w:rPr>
          <w:t>纪律和监督</w:t>
        </w:r>
        <w:r w:rsidR="00B11B3E">
          <w:tab/>
        </w:r>
        <w:r>
          <w:fldChar w:fldCharType="begin"/>
        </w:r>
        <w:r w:rsidR="00B11B3E">
          <w:instrText xml:space="preserve"> PAGEREF _Toc488064819 \h </w:instrText>
        </w:r>
        <w:r>
          <w:fldChar w:fldCharType="separate"/>
        </w:r>
        <w:r w:rsidR="00B46E00">
          <w:rPr>
            <w:noProof/>
          </w:rPr>
          <w:t>21</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20" w:history="1">
        <w:r w:rsidR="00B11B3E">
          <w:rPr>
            <w:rStyle w:val="a8"/>
          </w:rPr>
          <w:t>9.1</w:t>
        </w:r>
        <w:r w:rsidR="00B11B3E">
          <w:rPr>
            <w:rFonts w:asciiTheme="minorHAnsi" w:eastAsiaTheme="minorEastAsia" w:hAnsiTheme="minorHAnsi" w:cstheme="minorBidi"/>
            <w:i w:val="0"/>
            <w:iCs w:val="0"/>
            <w:sz w:val="21"/>
            <w:szCs w:val="22"/>
          </w:rPr>
          <w:tab/>
        </w:r>
        <w:r w:rsidR="00B11B3E">
          <w:rPr>
            <w:rStyle w:val="a8"/>
            <w:rFonts w:hint="eastAsia"/>
          </w:rPr>
          <w:t>纪律要求</w:t>
        </w:r>
        <w:r w:rsidR="00B11B3E">
          <w:tab/>
        </w:r>
        <w:r>
          <w:fldChar w:fldCharType="begin"/>
        </w:r>
        <w:r w:rsidR="00B11B3E">
          <w:instrText xml:space="preserve"> PAGEREF _Toc488064820 \h </w:instrText>
        </w:r>
        <w:r>
          <w:fldChar w:fldCharType="separate"/>
        </w:r>
        <w:r w:rsidR="00B46E00">
          <w:rPr>
            <w:noProof/>
          </w:rPr>
          <w:t>21</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21" w:history="1">
        <w:r w:rsidR="00B11B3E">
          <w:rPr>
            <w:rStyle w:val="a8"/>
          </w:rPr>
          <w:t>9.2</w:t>
        </w:r>
        <w:r w:rsidR="00B11B3E">
          <w:rPr>
            <w:rFonts w:asciiTheme="minorHAnsi" w:eastAsiaTheme="minorEastAsia" w:hAnsiTheme="minorHAnsi" w:cstheme="minorBidi"/>
            <w:i w:val="0"/>
            <w:iCs w:val="0"/>
            <w:sz w:val="21"/>
            <w:szCs w:val="22"/>
          </w:rPr>
          <w:tab/>
        </w:r>
        <w:r w:rsidR="00B11B3E">
          <w:rPr>
            <w:rStyle w:val="a8"/>
            <w:rFonts w:hint="eastAsia"/>
          </w:rPr>
          <w:t>质疑、投诉处理</w:t>
        </w:r>
        <w:r w:rsidR="00B11B3E">
          <w:tab/>
        </w:r>
        <w:r>
          <w:fldChar w:fldCharType="begin"/>
        </w:r>
        <w:r w:rsidR="00B11B3E">
          <w:instrText xml:space="preserve"> PAGEREF _Toc488064821 \h </w:instrText>
        </w:r>
        <w:r>
          <w:fldChar w:fldCharType="separate"/>
        </w:r>
        <w:r w:rsidR="00B46E00">
          <w:rPr>
            <w:noProof/>
          </w:rPr>
          <w:t>21</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22" w:history="1">
        <w:r w:rsidR="00B11B3E">
          <w:rPr>
            <w:rStyle w:val="a8"/>
          </w:rPr>
          <w:t>10</w:t>
        </w:r>
        <w:r w:rsidR="00B11B3E">
          <w:rPr>
            <w:rFonts w:asciiTheme="minorHAnsi" w:eastAsiaTheme="minorEastAsia" w:hAnsiTheme="minorHAnsi" w:cstheme="minorBidi"/>
            <w:smallCaps w:val="0"/>
            <w:sz w:val="21"/>
            <w:szCs w:val="22"/>
          </w:rPr>
          <w:tab/>
        </w:r>
        <w:r w:rsidR="00B11B3E">
          <w:rPr>
            <w:rStyle w:val="a8"/>
            <w:rFonts w:hint="eastAsia"/>
          </w:rPr>
          <w:t>政府采购政策</w:t>
        </w:r>
        <w:r w:rsidR="00B11B3E">
          <w:tab/>
        </w:r>
        <w:r>
          <w:fldChar w:fldCharType="begin"/>
        </w:r>
        <w:r w:rsidR="00B11B3E">
          <w:instrText xml:space="preserve"> PAGEREF _Toc488064822 \h </w:instrText>
        </w:r>
        <w:r>
          <w:fldChar w:fldCharType="separate"/>
        </w:r>
        <w:r w:rsidR="00B46E00">
          <w:rPr>
            <w:noProof/>
          </w:rPr>
          <w:t>22</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23" w:history="1">
        <w:r w:rsidR="00B11B3E">
          <w:rPr>
            <w:rStyle w:val="a8"/>
          </w:rPr>
          <w:t>11</w:t>
        </w:r>
        <w:r w:rsidR="00B11B3E">
          <w:rPr>
            <w:rFonts w:asciiTheme="minorHAnsi" w:eastAsiaTheme="minorEastAsia" w:hAnsiTheme="minorHAnsi" w:cstheme="minorBidi"/>
            <w:smallCaps w:val="0"/>
            <w:sz w:val="21"/>
            <w:szCs w:val="22"/>
          </w:rPr>
          <w:tab/>
        </w:r>
        <w:r w:rsidR="00B11B3E">
          <w:rPr>
            <w:rStyle w:val="a8"/>
            <w:rFonts w:hint="eastAsia"/>
          </w:rPr>
          <w:t>需要补充的其他内容</w:t>
        </w:r>
        <w:r w:rsidR="00B11B3E">
          <w:tab/>
        </w:r>
        <w:r>
          <w:fldChar w:fldCharType="begin"/>
        </w:r>
        <w:r w:rsidR="00B11B3E">
          <w:instrText xml:space="preserve"> PAGEREF _Toc488064823 \h </w:instrText>
        </w:r>
        <w:r>
          <w:fldChar w:fldCharType="separate"/>
        </w:r>
        <w:r w:rsidR="00B46E00">
          <w:rPr>
            <w:noProof/>
          </w:rPr>
          <w:t>22</w:t>
        </w:r>
        <w:r>
          <w:fldChar w:fldCharType="end"/>
        </w:r>
      </w:hyperlink>
    </w:p>
    <w:p w:rsidR="00A3638B" w:rsidRDefault="008A46C0">
      <w:pPr>
        <w:pStyle w:val="10"/>
        <w:rPr>
          <w:rFonts w:asciiTheme="minorHAnsi" w:eastAsiaTheme="minorEastAsia" w:hAnsiTheme="minorHAnsi" w:cstheme="minorBidi"/>
          <w:b w:val="0"/>
          <w:bCs w:val="0"/>
          <w:caps w:val="0"/>
          <w:sz w:val="21"/>
          <w:szCs w:val="22"/>
        </w:rPr>
      </w:pPr>
      <w:hyperlink w:anchor="_Toc488064824" w:history="1">
        <w:r w:rsidR="00B11B3E">
          <w:rPr>
            <w:rStyle w:val="a8"/>
            <w:rFonts w:hint="eastAsia"/>
          </w:rPr>
          <w:t>第三章</w:t>
        </w:r>
        <w:r w:rsidR="00B11B3E">
          <w:rPr>
            <w:rFonts w:asciiTheme="minorHAnsi" w:eastAsiaTheme="minorEastAsia" w:hAnsiTheme="minorHAnsi" w:cstheme="minorBidi"/>
            <w:b w:val="0"/>
            <w:bCs w:val="0"/>
            <w:caps w:val="0"/>
            <w:sz w:val="21"/>
            <w:szCs w:val="22"/>
          </w:rPr>
          <w:tab/>
        </w:r>
        <w:r w:rsidR="00B11B3E">
          <w:rPr>
            <w:rStyle w:val="a8"/>
          </w:rPr>
          <w:t>PPP</w:t>
        </w:r>
        <w:r w:rsidR="00B11B3E">
          <w:rPr>
            <w:rStyle w:val="a8"/>
            <w:rFonts w:hint="eastAsia"/>
          </w:rPr>
          <w:t>项目合同（草案）</w:t>
        </w:r>
        <w:r w:rsidR="00B11B3E">
          <w:tab/>
        </w:r>
        <w:r>
          <w:fldChar w:fldCharType="begin"/>
        </w:r>
        <w:r w:rsidR="00B11B3E">
          <w:instrText xml:space="preserve"> PAGEREF _Toc488064824 \h </w:instrText>
        </w:r>
        <w:r>
          <w:fldChar w:fldCharType="separate"/>
        </w:r>
        <w:r w:rsidR="00B46E00">
          <w:rPr>
            <w:noProof/>
          </w:rPr>
          <w:t>23</w:t>
        </w:r>
        <w:r>
          <w:fldChar w:fldCharType="end"/>
        </w:r>
      </w:hyperlink>
    </w:p>
    <w:p w:rsidR="00A3638B" w:rsidRDefault="008A46C0">
      <w:pPr>
        <w:pStyle w:val="10"/>
        <w:rPr>
          <w:rFonts w:asciiTheme="minorHAnsi" w:eastAsiaTheme="minorEastAsia" w:hAnsiTheme="minorHAnsi" w:cstheme="minorBidi"/>
          <w:b w:val="0"/>
          <w:bCs w:val="0"/>
          <w:caps w:val="0"/>
          <w:sz w:val="21"/>
          <w:szCs w:val="22"/>
        </w:rPr>
      </w:pPr>
      <w:hyperlink w:anchor="_Toc488064825" w:history="1">
        <w:r w:rsidR="00B11B3E">
          <w:rPr>
            <w:rStyle w:val="a8"/>
            <w:rFonts w:hint="eastAsia"/>
          </w:rPr>
          <w:t>第四章</w:t>
        </w:r>
        <w:r w:rsidR="00B11B3E">
          <w:rPr>
            <w:rFonts w:asciiTheme="minorHAnsi" w:eastAsiaTheme="minorEastAsia" w:hAnsiTheme="minorHAnsi" w:cstheme="minorBidi"/>
            <w:b w:val="0"/>
            <w:bCs w:val="0"/>
            <w:caps w:val="0"/>
            <w:sz w:val="21"/>
            <w:szCs w:val="22"/>
          </w:rPr>
          <w:tab/>
        </w:r>
        <w:r w:rsidR="00B11B3E">
          <w:rPr>
            <w:rStyle w:val="a8"/>
            <w:rFonts w:hint="eastAsia"/>
          </w:rPr>
          <w:t>项目采购需求</w:t>
        </w:r>
        <w:r w:rsidR="00B11B3E">
          <w:tab/>
        </w:r>
        <w:r>
          <w:fldChar w:fldCharType="begin"/>
        </w:r>
        <w:r w:rsidR="00B11B3E">
          <w:instrText xml:space="preserve"> PAGEREF _Toc488064825 \h </w:instrText>
        </w:r>
        <w:r>
          <w:fldChar w:fldCharType="separate"/>
        </w:r>
        <w:r w:rsidR="00B46E00">
          <w:rPr>
            <w:noProof/>
          </w:rPr>
          <w:t>24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26" w:history="1">
        <w:r w:rsidR="00B11B3E">
          <w:rPr>
            <w:rStyle w:val="a8"/>
            <w:rFonts w:hint="eastAsia"/>
          </w:rPr>
          <w:t>一、</w:t>
        </w:r>
        <w:r w:rsidR="00B11B3E">
          <w:rPr>
            <w:rFonts w:asciiTheme="minorHAnsi" w:eastAsiaTheme="minorEastAsia" w:hAnsiTheme="minorHAnsi" w:cstheme="minorBidi"/>
            <w:smallCaps w:val="0"/>
            <w:sz w:val="21"/>
            <w:szCs w:val="22"/>
          </w:rPr>
          <w:tab/>
        </w:r>
        <w:r w:rsidR="00B11B3E">
          <w:rPr>
            <w:rStyle w:val="a8"/>
            <w:rFonts w:hint="eastAsia"/>
          </w:rPr>
          <w:t>项目概况</w:t>
        </w:r>
        <w:r w:rsidR="00B11B3E">
          <w:tab/>
        </w:r>
        <w:r>
          <w:fldChar w:fldCharType="begin"/>
        </w:r>
        <w:r w:rsidR="00B11B3E">
          <w:instrText xml:space="preserve"> PAGEREF _Toc488064826 \h </w:instrText>
        </w:r>
        <w:r>
          <w:fldChar w:fldCharType="separate"/>
        </w:r>
        <w:r w:rsidR="00B46E00">
          <w:rPr>
            <w:noProof/>
          </w:rPr>
          <w:t>24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27" w:history="1">
        <w:r w:rsidR="00B11B3E">
          <w:rPr>
            <w:rStyle w:val="a8"/>
            <w:rFonts w:hint="eastAsia"/>
          </w:rPr>
          <w:t>二、</w:t>
        </w:r>
        <w:r w:rsidR="00B11B3E">
          <w:rPr>
            <w:rFonts w:asciiTheme="minorHAnsi" w:eastAsiaTheme="minorEastAsia" w:hAnsiTheme="minorHAnsi" w:cstheme="minorBidi"/>
            <w:smallCaps w:val="0"/>
            <w:sz w:val="21"/>
            <w:szCs w:val="22"/>
          </w:rPr>
          <w:tab/>
        </w:r>
        <w:r w:rsidR="00B11B3E">
          <w:rPr>
            <w:rStyle w:val="a8"/>
            <w:rFonts w:hint="eastAsia"/>
          </w:rPr>
          <w:t>风险分配基本框架</w:t>
        </w:r>
        <w:r w:rsidR="00B11B3E">
          <w:tab/>
        </w:r>
        <w:r>
          <w:fldChar w:fldCharType="begin"/>
        </w:r>
        <w:r w:rsidR="00B11B3E">
          <w:instrText xml:space="preserve"> PAGEREF _Toc488064827 \h </w:instrText>
        </w:r>
        <w:r>
          <w:fldChar w:fldCharType="separate"/>
        </w:r>
        <w:r w:rsidR="00B46E00">
          <w:rPr>
            <w:noProof/>
          </w:rPr>
          <w:t>24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28" w:history="1">
        <w:r w:rsidR="00B11B3E">
          <w:rPr>
            <w:rStyle w:val="a8"/>
            <w:rFonts w:hint="eastAsia"/>
          </w:rPr>
          <w:t>三、</w:t>
        </w:r>
        <w:r w:rsidR="00B11B3E">
          <w:rPr>
            <w:rFonts w:asciiTheme="minorHAnsi" w:eastAsiaTheme="minorEastAsia" w:hAnsiTheme="minorHAnsi" w:cstheme="minorBidi"/>
            <w:smallCaps w:val="0"/>
            <w:sz w:val="21"/>
            <w:szCs w:val="22"/>
          </w:rPr>
          <w:tab/>
        </w:r>
        <w:r w:rsidR="00B11B3E">
          <w:rPr>
            <w:rStyle w:val="a8"/>
            <w:rFonts w:hint="eastAsia"/>
          </w:rPr>
          <w:t>项目运作方式</w:t>
        </w:r>
        <w:r w:rsidR="00B11B3E">
          <w:tab/>
        </w:r>
        <w:r>
          <w:fldChar w:fldCharType="begin"/>
        </w:r>
        <w:r w:rsidR="00B11B3E">
          <w:instrText xml:space="preserve"> PAGEREF _Toc488064828 \h </w:instrText>
        </w:r>
        <w:r>
          <w:fldChar w:fldCharType="separate"/>
        </w:r>
        <w:r w:rsidR="00B46E00">
          <w:rPr>
            <w:noProof/>
          </w:rPr>
          <w:t>24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29" w:history="1">
        <w:r w:rsidR="00B11B3E">
          <w:rPr>
            <w:rStyle w:val="a8"/>
            <w:rFonts w:hint="eastAsia"/>
          </w:rPr>
          <w:t>四、</w:t>
        </w:r>
        <w:r w:rsidR="00B11B3E">
          <w:rPr>
            <w:rFonts w:asciiTheme="minorHAnsi" w:eastAsiaTheme="minorEastAsia" w:hAnsiTheme="minorHAnsi" w:cstheme="minorBidi"/>
            <w:smallCaps w:val="0"/>
            <w:sz w:val="21"/>
            <w:szCs w:val="22"/>
          </w:rPr>
          <w:tab/>
        </w:r>
        <w:r w:rsidR="00B11B3E">
          <w:rPr>
            <w:rStyle w:val="a8"/>
            <w:rFonts w:hint="eastAsia"/>
          </w:rPr>
          <w:t>交易结构</w:t>
        </w:r>
        <w:r w:rsidR="00B11B3E">
          <w:tab/>
        </w:r>
        <w:r>
          <w:fldChar w:fldCharType="begin"/>
        </w:r>
        <w:r w:rsidR="00B11B3E">
          <w:instrText xml:space="preserve"> PAGEREF _Toc488064829 \h </w:instrText>
        </w:r>
        <w:r>
          <w:fldChar w:fldCharType="separate"/>
        </w:r>
        <w:r w:rsidR="00B46E00">
          <w:rPr>
            <w:noProof/>
          </w:rPr>
          <w:t>24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30" w:history="1">
        <w:r w:rsidR="00B11B3E">
          <w:rPr>
            <w:rStyle w:val="a8"/>
            <w:rFonts w:hint="eastAsia"/>
          </w:rPr>
          <w:t>五、</w:t>
        </w:r>
        <w:r w:rsidR="00B11B3E">
          <w:rPr>
            <w:rFonts w:asciiTheme="minorHAnsi" w:eastAsiaTheme="minorEastAsia" w:hAnsiTheme="minorHAnsi" w:cstheme="minorBidi"/>
            <w:smallCaps w:val="0"/>
            <w:sz w:val="21"/>
            <w:szCs w:val="22"/>
          </w:rPr>
          <w:tab/>
        </w:r>
        <w:r w:rsidR="00B11B3E">
          <w:rPr>
            <w:rStyle w:val="a8"/>
            <w:rFonts w:hint="eastAsia"/>
          </w:rPr>
          <w:t>合同体系</w:t>
        </w:r>
        <w:r w:rsidR="00B11B3E">
          <w:tab/>
        </w:r>
        <w:r>
          <w:fldChar w:fldCharType="begin"/>
        </w:r>
        <w:r w:rsidR="00B11B3E">
          <w:instrText xml:space="preserve"> PAGEREF _Toc488064830 \h </w:instrText>
        </w:r>
        <w:r>
          <w:fldChar w:fldCharType="separate"/>
        </w:r>
        <w:r w:rsidR="00B46E00">
          <w:rPr>
            <w:noProof/>
          </w:rPr>
          <w:t>24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31" w:history="1">
        <w:r w:rsidR="00B11B3E">
          <w:rPr>
            <w:rStyle w:val="a8"/>
            <w:rFonts w:hint="eastAsia"/>
          </w:rPr>
          <w:t>六、</w:t>
        </w:r>
        <w:r w:rsidR="00B11B3E">
          <w:rPr>
            <w:rFonts w:asciiTheme="minorHAnsi" w:eastAsiaTheme="minorEastAsia" w:hAnsiTheme="minorHAnsi" w:cstheme="minorBidi"/>
            <w:smallCaps w:val="0"/>
            <w:sz w:val="21"/>
            <w:szCs w:val="22"/>
          </w:rPr>
          <w:tab/>
        </w:r>
        <w:r w:rsidR="00B11B3E">
          <w:rPr>
            <w:rStyle w:val="a8"/>
            <w:rFonts w:hint="eastAsia"/>
          </w:rPr>
          <w:t>监管架构</w:t>
        </w:r>
        <w:r w:rsidR="00B11B3E">
          <w:tab/>
        </w:r>
        <w:r>
          <w:fldChar w:fldCharType="begin"/>
        </w:r>
        <w:r w:rsidR="00B11B3E">
          <w:instrText xml:space="preserve"> PAGEREF _Toc488064831 \h </w:instrText>
        </w:r>
        <w:r>
          <w:fldChar w:fldCharType="separate"/>
        </w:r>
        <w:r w:rsidR="00B46E00">
          <w:rPr>
            <w:noProof/>
          </w:rPr>
          <w:t>25</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32" w:history="1">
        <w:r w:rsidR="00B11B3E">
          <w:rPr>
            <w:rStyle w:val="a8"/>
            <w:rFonts w:hint="eastAsia"/>
          </w:rPr>
          <w:t>七、</w:t>
        </w:r>
        <w:r w:rsidR="00B11B3E">
          <w:rPr>
            <w:rFonts w:asciiTheme="minorHAnsi" w:eastAsiaTheme="minorEastAsia" w:hAnsiTheme="minorHAnsi" w:cstheme="minorBidi"/>
            <w:smallCaps w:val="0"/>
            <w:sz w:val="21"/>
            <w:szCs w:val="22"/>
          </w:rPr>
          <w:tab/>
        </w:r>
        <w:r w:rsidR="00B11B3E">
          <w:rPr>
            <w:rStyle w:val="a8"/>
            <w:rFonts w:hint="eastAsia"/>
          </w:rPr>
          <w:t>附件</w:t>
        </w:r>
        <w:r w:rsidR="00B11B3E">
          <w:tab/>
        </w:r>
        <w:r>
          <w:fldChar w:fldCharType="begin"/>
        </w:r>
        <w:r w:rsidR="00B11B3E">
          <w:instrText xml:space="preserve"> PAGEREF _Toc488064832 \h </w:instrText>
        </w:r>
        <w:r>
          <w:fldChar w:fldCharType="separate"/>
        </w:r>
        <w:r w:rsidR="00B46E00">
          <w:rPr>
            <w:noProof/>
          </w:rPr>
          <w:t>25</w:t>
        </w:r>
        <w:r>
          <w:fldChar w:fldCharType="end"/>
        </w:r>
      </w:hyperlink>
    </w:p>
    <w:p w:rsidR="00A3638B" w:rsidRDefault="008A46C0">
      <w:pPr>
        <w:pStyle w:val="10"/>
        <w:rPr>
          <w:rFonts w:asciiTheme="minorHAnsi" w:eastAsiaTheme="minorEastAsia" w:hAnsiTheme="minorHAnsi" w:cstheme="minorBidi"/>
          <w:b w:val="0"/>
          <w:bCs w:val="0"/>
          <w:caps w:val="0"/>
          <w:sz w:val="21"/>
          <w:szCs w:val="22"/>
        </w:rPr>
      </w:pPr>
      <w:hyperlink w:anchor="_Toc488064833" w:history="1">
        <w:r w:rsidR="00B11B3E">
          <w:rPr>
            <w:rStyle w:val="a8"/>
            <w:rFonts w:hint="eastAsia"/>
          </w:rPr>
          <w:t>第五章</w:t>
        </w:r>
        <w:r w:rsidR="00B11B3E">
          <w:rPr>
            <w:rFonts w:asciiTheme="minorHAnsi" w:eastAsiaTheme="minorEastAsia" w:hAnsiTheme="minorHAnsi" w:cstheme="minorBidi"/>
            <w:b w:val="0"/>
            <w:bCs w:val="0"/>
            <w:caps w:val="0"/>
            <w:sz w:val="21"/>
            <w:szCs w:val="22"/>
          </w:rPr>
          <w:tab/>
        </w:r>
        <w:r w:rsidR="00B11B3E">
          <w:rPr>
            <w:rStyle w:val="a8"/>
            <w:rFonts w:hint="eastAsia"/>
          </w:rPr>
          <w:t>评审方法</w:t>
        </w:r>
        <w:r w:rsidR="00B11B3E">
          <w:tab/>
        </w:r>
        <w:r>
          <w:fldChar w:fldCharType="begin"/>
        </w:r>
        <w:r w:rsidR="00B11B3E">
          <w:instrText xml:space="preserve"> PAGEREF _Toc488064833 \h </w:instrText>
        </w:r>
        <w:r>
          <w:fldChar w:fldCharType="separate"/>
        </w:r>
        <w:r w:rsidR="00B46E00">
          <w:rPr>
            <w:noProof/>
          </w:rPr>
          <w:t>26</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34" w:history="1">
        <w:r w:rsidR="00B11B3E">
          <w:rPr>
            <w:rStyle w:val="a8"/>
            <w:rFonts w:hint="eastAsia"/>
          </w:rPr>
          <w:t>评审方法前附表</w:t>
        </w:r>
        <w:r w:rsidR="00B11B3E">
          <w:tab/>
        </w:r>
        <w:r>
          <w:fldChar w:fldCharType="begin"/>
        </w:r>
        <w:r w:rsidR="00B11B3E">
          <w:instrText xml:space="preserve"> PAGEREF _Toc488064834 \h </w:instrText>
        </w:r>
        <w:r>
          <w:fldChar w:fldCharType="separate"/>
        </w:r>
        <w:r w:rsidR="00B46E00">
          <w:rPr>
            <w:noProof/>
          </w:rPr>
          <w:t>26</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35" w:history="1">
        <w:r w:rsidR="00B11B3E">
          <w:rPr>
            <w:rStyle w:val="a8"/>
            <w:rFonts w:hint="eastAsia"/>
          </w:rPr>
          <w:t>评分细则</w:t>
        </w:r>
        <w:r w:rsidR="00B11B3E">
          <w:tab/>
        </w:r>
        <w:r>
          <w:fldChar w:fldCharType="begin"/>
        </w:r>
        <w:r w:rsidR="00B11B3E">
          <w:instrText xml:space="preserve"> PAGEREF _Toc488064835 \h </w:instrText>
        </w:r>
        <w:r>
          <w:fldChar w:fldCharType="separate"/>
        </w:r>
        <w:r w:rsidR="00B46E00">
          <w:rPr>
            <w:noProof/>
          </w:rPr>
          <w:t>26</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36" w:history="1">
        <w:r w:rsidR="00B11B3E">
          <w:rPr>
            <w:rStyle w:val="a8"/>
          </w:rPr>
          <w:t>1</w:t>
        </w:r>
        <w:r w:rsidR="00B11B3E">
          <w:rPr>
            <w:rFonts w:asciiTheme="minorHAnsi" w:eastAsiaTheme="minorEastAsia" w:hAnsiTheme="minorHAnsi" w:cstheme="minorBidi"/>
            <w:smallCaps w:val="0"/>
            <w:sz w:val="21"/>
            <w:szCs w:val="22"/>
          </w:rPr>
          <w:tab/>
        </w:r>
        <w:r w:rsidR="00B11B3E">
          <w:rPr>
            <w:rStyle w:val="a8"/>
            <w:rFonts w:hint="eastAsia"/>
          </w:rPr>
          <w:t>评审方法</w:t>
        </w:r>
        <w:r w:rsidR="00B11B3E">
          <w:tab/>
        </w:r>
        <w:r>
          <w:fldChar w:fldCharType="begin"/>
        </w:r>
        <w:r w:rsidR="00B11B3E">
          <w:instrText xml:space="preserve"> PAGEREF _Toc488064836 \h </w:instrText>
        </w:r>
        <w:r>
          <w:fldChar w:fldCharType="separate"/>
        </w:r>
        <w:r w:rsidR="00B46E00">
          <w:rPr>
            <w:noProof/>
          </w:rPr>
          <w:t>33</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37" w:history="1">
        <w:r w:rsidR="00B11B3E">
          <w:rPr>
            <w:rStyle w:val="a8"/>
          </w:rPr>
          <w:t>2</w:t>
        </w:r>
        <w:r w:rsidR="00B11B3E">
          <w:rPr>
            <w:rFonts w:asciiTheme="minorHAnsi" w:eastAsiaTheme="minorEastAsia" w:hAnsiTheme="minorHAnsi" w:cstheme="minorBidi"/>
            <w:smallCaps w:val="0"/>
            <w:sz w:val="21"/>
            <w:szCs w:val="22"/>
          </w:rPr>
          <w:tab/>
        </w:r>
        <w:r w:rsidR="00B11B3E">
          <w:rPr>
            <w:rStyle w:val="a8"/>
            <w:rFonts w:hint="eastAsia"/>
          </w:rPr>
          <w:t>评审程序</w:t>
        </w:r>
        <w:r w:rsidR="00B11B3E">
          <w:tab/>
        </w:r>
        <w:r>
          <w:fldChar w:fldCharType="begin"/>
        </w:r>
        <w:r w:rsidR="00B11B3E">
          <w:instrText xml:space="preserve"> PAGEREF _Toc488064837 \h </w:instrText>
        </w:r>
        <w:r>
          <w:fldChar w:fldCharType="separate"/>
        </w:r>
        <w:r w:rsidR="00B46E00">
          <w:rPr>
            <w:noProof/>
          </w:rPr>
          <w:t>33</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38" w:history="1">
        <w:r w:rsidR="00B11B3E">
          <w:rPr>
            <w:rStyle w:val="a8"/>
          </w:rPr>
          <w:t>3</w:t>
        </w:r>
        <w:r w:rsidR="00B11B3E">
          <w:rPr>
            <w:rFonts w:asciiTheme="minorHAnsi" w:eastAsiaTheme="minorEastAsia" w:hAnsiTheme="minorHAnsi" w:cstheme="minorBidi"/>
            <w:smallCaps w:val="0"/>
            <w:sz w:val="21"/>
            <w:szCs w:val="22"/>
          </w:rPr>
          <w:tab/>
        </w:r>
        <w:r w:rsidR="00B11B3E">
          <w:rPr>
            <w:rStyle w:val="a8"/>
            <w:rFonts w:hint="eastAsia"/>
          </w:rPr>
          <w:t>投标文件初审</w:t>
        </w:r>
        <w:r w:rsidR="00B11B3E">
          <w:tab/>
        </w:r>
        <w:r>
          <w:fldChar w:fldCharType="begin"/>
        </w:r>
        <w:r w:rsidR="00B11B3E">
          <w:instrText xml:space="preserve"> PAGEREF _Toc488064838 \h </w:instrText>
        </w:r>
        <w:r>
          <w:fldChar w:fldCharType="separate"/>
        </w:r>
        <w:r w:rsidR="00B46E00">
          <w:rPr>
            <w:noProof/>
          </w:rPr>
          <w:t>33</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39" w:history="1">
        <w:r w:rsidR="00B11B3E">
          <w:rPr>
            <w:rStyle w:val="a8"/>
          </w:rPr>
          <w:t>3.1</w:t>
        </w:r>
        <w:r w:rsidR="00B11B3E">
          <w:rPr>
            <w:rFonts w:asciiTheme="minorHAnsi" w:eastAsiaTheme="minorEastAsia" w:hAnsiTheme="minorHAnsi" w:cstheme="minorBidi"/>
            <w:i w:val="0"/>
            <w:iCs w:val="0"/>
            <w:sz w:val="21"/>
            <w:szCs w:val="22"/>
          </w:rPr>
          <w:tab/>
        </w:r>
        <w:r w:rsidR="00B11B3E">
          <w:rPr>
            <w:rStyle w:val="a8"/>
            <w:rFonts w:hint="eastAsia"/>
          </w:rPr>
          <w:t>资格性检查</w:t>
        </w:r>
        <w:r w:rsidR="00B11B3E">
          <w:tab/>
        </w:r>
        <w:r>
          <w:fldChar w:fldCharType="begin"/>
        </w:r>
        <w:r w:rsidR="00B11B3E">
          <w:instrText xml:space="preserve"> PAGEREF _Toc488064839 \h </w:instrText>
        </w:r>
        <w:r>
          <w:fldChar w:fldCharType="separate"/>
        </w:r>
        <w:r w:rsidR="00B46E00">
          <w:rPr>
            <w:noProof/>
          </w:rPr>
          <w:t>34</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40" w:history="1">
        <w:r w:rsidR="00B11B3E">
          <w:rPr>
            <w:rStyle w:val="a8"/>
          </w:rPr>
          <w:t>3.2</w:t>
        </w:r>
        <w:r w:rsidR="00B11B3E">
          <w:rPr>
            <w:rFonts w:asciiTheme="minorHAnsi" w:eastAsiaTheme="minorEastAsia" w:hAnsiTheme="minorHAnsi" w:cstheme="minorBidi"/>
            <w:i w:val="0"/>
            <w:iCs w:val="0"/>
            <w:sz w:val="21"/>
            <w:szCs w:val="22"/>
          </w:rPr>
          <w:tab/>
        </w:r>
        <w:r w:rsidR="00B11B3E">
          <w:rPr>
            <w:rStyle w:val="a8"/>
            <w:rFonts w:hint="eastAsia"/>
          </w:rPr>
          <w:t>符合性检查评审标准</w:t>
        </w:r>
        <w:r w:rsidR="00B11B3E">
          <w:tab/>
        </w:r>
        <w:r>
          <w:fldChar w:fldCharType="begin"/>
        </w:r>
        <w:r w:rsidR="00B11B3E">
          <w:instrText xml:space="preserve"> PAGEREF _Toc488064840 \h </w:instrText>
        </w:r>
        <w:r>
          <w:fldChar w:fldCharType="separate"/>
        </w:r>
        <w:r w:rsidR="00B46E00">
          <w:rPr>
            <w:noProof/>
          </w:rPr>
          <w:t>34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41" w:history="1">
        <w:r w:rsidR="00B11B3E">
          <w:rPr>
            <w:rStyle w:val="a8"/>
          </w:rPr>
          <w:t>4</w:t>
        </w:r>
        <w:r w:rsidR="00B11B3E">
          <w:rPr>
            <w:rFonts w:asciiTheme="minorHAnsi" w:eastAsiaTheme="minorEastAsia" w:hAnsiTheme="minorHAnsi" w:cstheme="minorBidi"/>
            <w:smallCaps w:val="0"/>
            <w:sz w:val="21"/>
            <w:szCs w:val="22"/>
          </w:rPr>
          <w:tab/>
        </w:r>
        <w:r w:rsidR="00B11B3E">
          <w:rPr>
            <w:rStyle w:val="a8"/>
            <w:rFonts w:hint="eastAsia"/>
          </w:rPr>
          <w:t>澄清有关问题</w:t>
        </w:r>
        <w:r w:rsidR="00B11B3E">
          <w:tab/>
        </w:r>
        <w:r>
          <w:fldChar w:fldCharType="begin"/>
        </w:r>
        <w:r w:rsidR="00B11B3E">
          <w:instrText xml:space="preserve"> PAGEREF _Toc488064841 \h </w:instrText>
        </w:r>
        <w:r>
          <w:fldChar w:fldCharType="separate"/>
        </w:r>
        <w:r w:rsidR="00B46E00">
          <w:rPr>
            <w:noProof/>
          </w:rPr>
          <w:t>34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42" w:history="1">
        <w:r w:rsidR="00B11B3E">
          <w:rPr>
            <w:rStyle w:val="a8"/>
          </w:rPr>
          <w:t>5</w:t>
        </w:r>
        <w:r w:rsidR="00B11B3E">
          <w:rPr>
            <w:rFonts w:asciiTheme="minorHAnsi" w:eastAsiaTheme="minorEastAsia" w:hAnsiTheme="minorHAnsi" w:cstheme="minorBidi"/>
            <w:smallCaps w:val="0"/>
            <w:sz w:val="21"/>
            <w:szCs w:val="22"/>
          </w:rPr>
          <w:tab/>
        </w:r>
        <w:r w:rsidR="00B11B3E">
          <w:rPr>
            <w:rStyle w:val="a8"/>
            <w:rFonts w:hint="eastAsia"/>
          </w:rPr>
          <w:t>比较与评价</w:t>
        </w:r>
        <w:r w:rsidR="00B11B3E">
          <w:tab/>
        </w:r>
        <w:r>
          <w:fldChar w:fldCharType="begin"/>
        </w:r>
        <w:r w:rsidR="00B11B3E">
          <w:instrText xml:space="preserve"> PAGEREF _Toc488064842 \h </w:instrText>
        </w:r>
        <w:r>
          <w:fldChar w:fldCharType="separate"/>
        </w:r>
        <w:r w:rsidR="00B46E00">
          <w:rPr>
            <w:noProof/>
          </w:rPr>
          <w:t>34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43" w:history="1">
        <w:r w:rsidR="00B11B3E">
          <w:rPr>
            <w:rStyle w:val="a8"/>
          </w:rPr>
          <w:t>6</w:t>
        </w:r>
        <w:r w:rsidR="00B11B3E">
          <w:rPr>
            <w:rFonts w:asciiTheme="minorHAnsi" w:eastAsiaTheme="minorEastAsia" w:hAnsiTheme="minorHAnsi" w:cstheme="minorBidi"/>
            <w:smallCaps w:val="0"/>
            <w:sz w:val="21"/>
            <w:szCs w:val="22"/>
          </w:rPr>
          <w:tab/>
        </w:r>
        <w:r w:rsidR="00B11B3E">
          <w:rPr>
            <w:rStyle w:val="a8"/>
            <w:rFonts w:hint="eastAsia"/>
          </w:rPr>
          <w:t>评审结果</w:t>
        </w:r>
        <w:r w:rsidR="00B11B3E">
          <w:tab/>
        </w:r>
        <w:r>
          <w:fldChar w:fldCharType="begin"/>
        </w:r>
        <w:r w:rsidR="00B11B3E">
          <w:instrText xml:space="preserve"> PAGEREF _Toc488064843 \h </w:instrText>
        </w:r>
        <w:r>
          <w:fldChar w:fldCharType="separate"/>
        </w:r>
        <w:r w:rsidR="00B46E00">
          <w:rPr>
            <w:noProof/>
          </w:rPr>
          <w:t>35</w:t>
        </w:r>
        <w:r>
          <w:fldChar w:fldCharType="end"/>
        </w:r>
      </w:hyperlink>
    </w:p>
    <w:p w:rsidR="00A3638B" w:rsidRDefault="008A46C0">
      <w:pPr>
        <w:pStyle w:val="10"/>
        <w:rPr>
          <w:rFonts w:asciiTheme="minorHAnsi" w:eastAsiaTheme="minorEastAsia" w:hAnsiTheme="minorHAnsi" w:cstheme="minorBidi"/>
          <w:b w:val="0"/>
          <w:bCs w:val="0"/>
          <w:caps w:val="0"/>
          <w:sz w:val="21"/>
          <w:szCs w:val="22"/>
        </w:rPr>
      </w:pPr>
      <w:hyperlink w:anchor="_Toc488064844" w:history="1">
        <w:r w:rsidR="00B11B3E">
          <w:rPr>
            <w:rStyle w:val="a8"/>
            <w:rFonts w:hint="eastAsia"/>
          </w:rPr>
          <w:t>第六章</w:t>
        </w:r>
        <w:r w:rsidR="00B11B3E">
          <w:rPr>
            <w:rFonts w:asciiTheme="minorHAnsi" w:eastAsiaTheme="minorEastAsia" w:hAnsiTheme="minorHAnsi" w:cstheme="minorBidi"/>
            <w:b w:val="0"/>
            <w:bCs w:val="0"/>
            <w:caps w:val="0"/>
            <w:sz w:val="21"/>
            <w:szCs w:val="22"/>
          </w:rPr>
          <w:tab/>
        </w:r>
        <w:r w:rsidR="00B11B3E">
          <w:rPr>
            <w:rStyle w:val="a8"/>
            <w:rFonts w:hint="eastAsia"/>
          </w:rPr>
          <w:t>投标文件格式</w:t>
        </w:r>
        <w:r w:rsidR="00B11B3E">
          <w:tab/>
        </w:r>
        <w:r>
          <w:fldChar w:fldCharType="begin"/>
        </w:r>
        <w:r w:rsidR="00B11B3E">
          <w:instrText xml:space="preserve"> PAGEREF _Toc488064844 \h </w:instrText>
        </w:r>
        <w:r>
          <w:fldChar w:fldCharType="separate"/>
        </w:r>
        <w:r w:rsidR="00B46E00">
          <w:rPr>
            <w:noProof/>
          </w:rPr>
          <w:t>36</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45" w:history="1">
        <w:r w:rsidR="00B11B3E">
          <w:rPr>
            <w:rStyle w:val="a8"/>
            <w:rFonts w:hint="eastAsia"/>
          </w:rPr>
          <w:t>一、投标函</w:t>
        </w:r>
        <w:r w:rsidR="00B11B3E">
          <w:tab/>
        </w:r>
        <w:r>
          <w:fldChar w:fldCharType="begin"/>
        </w:r>
        <w:r w:rsidR="00B11B3E">
          <w:instrText xml:space="preserve"> PAGEREF _Toc488064845 \h </w:instrText>
        </w:r>
        <w:r>
          <w:fldChar w:fldCharType="separate"/>
        </w:r>
        <w:r w:rsidR="00B46E00">
          <w:rPr>
            <w:noProof/>
          </w:rPr>
          <w:t>37</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46" w:history="1">
        <w:r w:rsidR="00B11B3E">
          <w:rPr>
            <w:rStyle w:val="a8"/>
            <w:rFonts w:hint="eastAsia"/>
          </w:rPr>
          <w:t>二、开标一览表</w:t>
        </w:r>
        <w:r w:rsidR="00B11B3E">
          <w:tab/>
        </w:r>
        <w:r>
          <w:fldChar w:fldCharType="begin"/>
        </w:r>
        <w:r w:rsidR="00B11B3E">
          <w:instrText xml:space="preserve"> PAGEREF _Toc488064846 \h </w:instrText>
        </w:r>
        <w:r>
          <w:fldChar w:fldCharType="separate"/>
        </w:r>
        <w:r w:rsidR="00B46E00">
          <w:rPr>
            <w:noProof/>
          </w:rPr>
          <w:t>39</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47" w:history="1">
        <w:r w:rsidR="00B11B3E">
          <w:rPr>
            <w:rStyle w:val="a8"/>
            <w:rFonts w:hint="eastAsia"/>
          </w:rPr>
          <w:t>三、法定代表人身份证明</w:t>
        </w:r>
        <w:r w:rsidR="00B11B3E">
          <w:tab/>
        </w:r>
        <w:r>
          <w:fldChar w:fldCharType="begin"/>
        </w:r>
        <w:r w:rsidR="00B11B3E">
          <w:instrText xml:space="preserve"> PAGEREF _Toc488064847 \h </w:instrText>
        </w:r>
        <w:r>
          <w:fldChar w:fldCharType="separate"/>
        </w:r>
        <w:r w:rsidR="00B46E00">
          <w:rPr>
            <w:noProof/>
          </w:rPr>
          <w:t>43</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48" w:history="1">
        <w:r w:rsidR="00B11B3E">
          <w:rPr>
            <w:rStyle w:val="a8"/>
            <w:rFonts w:hint="eastAsia"/>
          </w:rPr>
          <w:t>四、授权委托书</w:t>
        </w:r>
        <w:r w:rsidR="00B11B3E">
          <w:tab/>
        </w:r>
        <w:r>
          <w:fldChar w:fldCharType="begin"/>
        </w:r>
        <w:r w:rsidR="00B11B3E">
          <w:instrText xml:space="preserve"> PAGEREF _Toc488064848 \h </w:instrText>
        </w:r>
        <w:r>
          <w:fldChar w:fldCharType="separate"/>
        </w:r>
        <w:r w:rsidR="00B46E00">
          <w:rPr>
            <w:noProof/>
          </w:rPr>
          <w:t>44</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49" w:history="1">
        <w:r w:rsidR="00B11B3E">
          <w:rPr>
            <w:rStyle w:val="a8"/>
            <w:rFonts w:hint="eastAsia"/>
          </w:rPr>
          <w:t>五、联合体协议书（如有）</w:t>
        </w:r>
        <w:r w:rsidR="00B11B3E">
          <w:tab/>
        </w:r>
        <w:r>
          <w:fldChar w:fldCharType="begin"/>
        </w:r>
        <w:r w:rsidR="00B11B3E">
          <w:instrText xml:space="preserve"> PAGEREF _Toc488064849 \h </w:instrText>
        </w:r>
        <w:r>
          <w:fldChar w:fldCharType="separate"/>
        </w:r>
        <w:r w:rsidR="00B46E00">
          <w:rPr>
            <w:noProof/>
          </w:rPr>
          <w:t>45</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50" w:history="1">
        <w:r w:rsidR="00B11B3E">
          <w:rPr>
            <w:rStyle w:val="a8"/>
            <w:rFonts w:hint="eastAsia"/>
          </w:rPr>
          <w:t>六、投标保证金回执</w:t>
        </w:r>
        <w:r w:rsidR="00B11B3E">
          <w:tab/>
        </w:r>
        <w:r>
          <w:fldChar w:fldCharType="begin"/>
        </w:r>
        <w:r w:rsidR="00B11B3E">
          <w:instrText xml:space="preserve"> PAGEREF _Toc488064850 \h </w:instrText>
        </w:r>
        <w:r>
          <w:fldChar w:fldCharType="separate"/>
        </w:r>
        <w:r w:rsidR="00B46E00">
          <w:rPr>
            <w:noProof/>
          </w:rPr>
          <w:t>46</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51" w:history="1">
        <w:r w:rsidR="00B11B3E">
          <w:rPr>
            <w:rStyle w:val="a8"/>
            <w:rFonts w:hint="eastAsia"/>
          </w:rPr>
          <w:t>七、项目总投资</w:t>
        </w:r>
        <w:r w:rsidR="00B11B3E">
          <w:tab/>
        </w:r>
        <w:r>
          <w:fldChar w:fldCharType="begin"/>
        </w:r>
        <w:r w:rsidR="00B11B3E">
          <w:instrText xml:space="preserve"> PAGEREF _Toc488064851 \h </w:instrText>
        </w:r>
        <w:r>
          <w:fldChar w:fldCharType="separate"/>
        </w:r>
        <w:r w:rsidR="00B46E00">
          <w:rPr>
            <w:noProof/>
          </w:rPr>
          <w:t>47</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52" w:history="1">
        <w:r w:rsidR="00B11B3E">
          <w:rPr>
            <w:rStyle w:val="a8"/>
            <w:rFonts w:hint="eastAsia"/>
          </w:rPr>
          <w:t>八、偏离表</w:t>
        </w:r>
        <w:r w:rsidR="00B11B3E">
          <w:tab/>
        </w:r>
        <w:r>
          <w:fldChar w:fldCharType="begin"/>
        </w:r>
        <w:r w:rsidR="00B11B3E">
          <w:instrText xml:space="preserve"> PAGEREF _Toc488064852 \h </w:instrText>
        </w:r>
        <w:r>
          <w:fldChar w:fldCharType="separate"/>
        </w:r>
        <w:r w:rsidR="00B46E00">
          <w:rPr>
            <w:noProof/>
          </w:rPr>
          <w:t>48</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53" w:history="1">
        <w:r w:rsidR="00B11B3E">
          <w:rPr>
            <w:rStyle w:val="a8"/>
            <w:rFonts w:hint="eastAsia"/>
          </w:rPr>
          <w:t>九、项目公司设立方案</w:t>
        </w:r>
        <w:r w:rsidR="00B11B3E">
          <w:tab/>
        </w:r>
        <w:r>
          <w:fldChar w:fldCharType="begin"/>
        </w:r>
        <w:r w:rsidR="00B11B3E">
          <w:instrText xml:space="preserve"> PAGEREF _Toc488064853 \h </w:instrText>
        </w:r>
        <w:r>
          <w:fldChar w:fldCharType="separate"/>
        </w:r>
        <w:r w:rsidR="00B46E00">
          <w:rPr>
            <w:noProof/>
          </w:rPr>
          <w:t>49</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54" w:history="1">
        <w:r w:rsidR="00B11B3E">
          <w:rPr>
            <w:rStyle w:val="a8"/>
            <w:rFonts w:hint="eastAsia"/>
          </w:rPr>
          <w:t>（一）</w:t>
        </w:r>
        <w:r w:rsidR="00B11B3E">
          <w:rPr>
            <w:rFonts w:asciiTheme="minorHAnsi" w:eastAsiaTheme="minorEastAsia" w:hAnsiTheme="minorHAnsi" w:cstheme="minorBidi"/>
            <w:i w:val="0"/>
            <w:iCs w:val="0"/>
            <w:sz w:val="21"/>
            <w:szCs w:val="22"/>
          </w:rPr>
          <w:tab/>
        </w:r>
        <w:r w:rsidR="00B11B3E">
          <w:rPr>
            <w:rStyle w:val="a8"/>
            <w:rFonts w:hint="eastAsia"/>
          </w:rPr>
          <w:t>拟组建项目组织机构组成表</w:t>
        </w:r>
        <w:r w:rsidR="00B11B3E">
          <w:tab/>
        </w:r>
        <w:r>
          <w:fldChar w:fldCharType="begin"/>
        </w:r>
        <w:r w:rsidR="00B11B3E">
          <w:instrText xml:space="preserve"> PAGEREF _Toc488064854 \h </w:instrText>
        </w:r>
        <w:r>
          <w:fldChar w:fldCharType="separate"/>
        </w:r>
        <w:r w:rsidR="00B46E00">
          <w:rPr>
            <w:noProof/>
          </w:rPr>
          <w:t>49</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55" w:history="1">
        <w:r w:rsidR="00B11B3E">
          <w:rPr>
            <w:rStyle w:val="a8"/>
            <w:rFonts w:hint="eastAsia"/>
          </w:rPr>
          <w:t>（二）</w:t>
        </w:r>
        <w:r w:rsidR="00B11B3E">
          <w:rPr>
            <w:rFonts w:asciiTheme="minorHAnsi" w:eastAsiaTheme="minorEastAsia" w:hAnsiTheme="minorHAnsi" w:cstheme="minorBidi"/>
            <w:i w:val="0"/>
            <w:iCs w:val="0"/>
            <w:sz w:val="21"/>
            <w:szCs w:val="22"/>
          </w:rPr>
          <w:tab/>
        </w:r>
        <w:r w:rsidR="00B11B3E">
          <w:rPr>
            <w:rStyle w:val="a8"/>
            <w:rFonts w:hint="eastAsia"/>
          </w:rPr>
          <w:t>主要人员简历表</w:t>
        </w:r>
        <w:r w:rsidR="00B11B3E">
          <w:tab/>
        </w:r>
        <w:r>
          <w:fldChar w:fldCharType="begin"/>
        </w:r>
        <w:r w:rsidR="00B11B3E">
          <w:instrText xml:space="preserve"> PAGEREF _Toc488064855 \h </w:instrText>
        </w:r>
        <w:r>
          <w:fldChar w:fldCharType="separate"/>
        </w:r>
        <w:r w:rsidR="00B46E00">
          <w:rPr>
            <w:noProof/>
          </w:rPr>
          <w:t>50</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56" w:history="1">
        <w:r w:rsidR="00B11B3E">
          <w:rPr>
            <w:rStyle w:val="a8"/>
            <w:rFonts w:hint="eastAsia"/>
          </w:rPr>
          <w:t>十、资格文件</w:t>
        </w:r>
        <w:r w:rsidR="00B11B3E">
          <w:tab/>
        </w:r>
        <w:r>
          <w:fldChar w:fldCharType="begin"/>
        </w:r>
        <w:r w:rsidR="00B11B3E">
          <w:instrText xml:space="preserve"> PAGEREF _Toc488064856 \h </w:instrText>
        </w:r>
        <w:r>
          <w:fldChar w:fldCharType="separate"/>
        </w:r>
        <w:r w:rsidR="00B46E00">
          <w:rPr>
            <w:noProof/>
          </w:rPr>
          <w:t>51</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57" w:history="1">
        <w:r w:rsidR="00B11B3E">
          <w:rPr>
            <w:rStyle w:val="a8"/>
            <w:rFonts w:hint="eastAsia"/>
          </w:rPr>
          <w:t>（一）</w:t>
        </w:r>
        <w:r w:rsidR="00B11B3E">
          <w:rPr>
            <w:rFonts w:asciiTheme="minorHAnsi" w:eastAsiaTheme="minorEastAsia" w:hAnsiTheme="minorHAnsi" w:cstheme="minorBidi"/>
            <w:i w:val="0"/>
            <w:iCs w:val="0"/>
            <w:sz w:val="21"/>
            <w:szCs w:val="22"/>
          </w:rPr>
          <w:tab/>
        </w:r>
        <w:r w:rsidR="00B11B3E">
          <w:rPr>
            <w:rStyle w:val="a8"/>
            <w:rFonts w:hint="eastAsia"/>
          </w:rPr>
          <w:t>投标人基本情况</w:t>
        </w:r>
        <w:r w:rsidR="00B11B3E">
          <w:tab/>
        </w:r>
        <w:r>
          <w:fldChar w:fldCharType="begin"/>
        </w:r>
        <w:r w:rsidR="00B11B3E">
          <w:instrText xml:space="preserve"> PAGEREF _Toc488064857 \h </w:instrText>
        </w:r>
        <w:r>
          <w:fldChar w:fldCharType="separate"/>
        </w:r>
        <w:r w:rsidR="00B46E00">
          <w:rPr>
            <w:noProof/>
          </w:rPr>
          <w:t>51</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58" w:history="1">
        <w:r w:rsidR="00B11B3E">
          <w:rPr>
            <w:rStyle w:val="a8"/>
            <w:rFonts w:hint="eastAsia"/>
          </w:rPr>
          <w:t>（二）</w:t>
        </w:r>
        <w:r w:rsidR="00B11B3E">
          <w:rPr>
            <w:rFonts w:asciiTheme="minorHAnsi" w:eastAsiaTheme="minorEastAsia" w:hAnsiTheme="minorHAnsi" w:cstheme="minorBidi"/>
            <w:i w:val="0"/>
            <w:iCs w:val="0"/>
            <w:sz w:val="21"/>
            <w:szCs w:val="22"/>
          </w:rPr>
          <w:tab/>
        </w:r>
        <w:r w:rsidR="00B11B3E">
          <w:rPr>
            <w:rStyle w:val="a8"/>
            <w:rFonts w:hint="eastAsia"/>
          </w:rPr>
          <w:t>近年财务状况表</w:t>
        </w:r>
        <w:r w:rsidR="00B11B3E">
          <w:tab/>
        </w:r>
        <w:r>
          <w:fldChar w:fldCharType="begin"/>
        </w:r>
        <w:r w:rsidR="00B11B3E">
          <w:instrText xml:space="preserve"> PAGEREF _Toc488064858 \h </w:instrText>
        </w:r>
        <w:r>
          <w:fldChar w:fldCharType="separate"/>
        </w:r>
        <w:r w:rsidR="00B46E00">
          <w:rPr>
            <w:noProof/>
          </w:rPr>
          <w:t>52</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59" w:history="1">
        <w:r w:rsidR="00B11B3E">
          <w:rPr>
            <w:rStyle w:val="a8"/>
            <w:rFonts w:hint="eastAsia"/>
          </w:rPr>
          <w:t>（三）</w:t>
        </w:r>
        <w:r w:rsidR="00B11B3E">
          <w:rPr>
            <w:rFonts w:asciiTheme="minorHAnsi" w:eastAsiaTheme="minorEastAsia" w:hAnsiTheme="minorHAnsi" w:cstheme="minorBidi"/>
            <w:i w:val="0"/>
            <w:iCs w:val="0"/>
            <w:sz w:val="21"/>
            <w:szCs w:val="22"/>
          </w:rPr>
          <w:tab/>
        </w:r>
        <w:r w:rsidR="00B11B3E">
          <w:rPr>
            <w:rStyle w:val="a8"/>
            <w:rFonts w:hint="eastAsia"/>
          </w:rPr>
          <w:t>近年完成的类似项目（</w:t>
        </w:r>
        <w:r w:rsidR="00B11B3E">
          <w:rPr>
            <w:rStyle w:val="a8"/>
          </w:rPr>
          <w:t>PPP</w:t>
        </w:r>
        <w:r w:rsidR="00B11B3E">
          <w:rPr>
            <w:rStyle w:val="a8"/>
            <w:rFonts w:hint="eastAsia"/>
          </w:rPr>
          <w:t>项目）情况表</w:t>
        </w:r>
        <w:r w:rsidR="00B11B3E">
          <w:tab/>
        </w:r>
        <w:r>
          <w:fldChar w:fldCharType="begin"/>
        </w:r>
        <w:r w:rsidR="00B11B3E">
          <w:instrText xml:space="preserve"> PAGEREF _Toc488064859 \h </w:instrText>
        </w:r>
        <w:r>
          <w:fldChar w:fldCharType="separate"/>
        </w:r>
        <w:r w:rsidR="00B46E00">
          <w:rPr>
            <w:noProof/>
          </w:rPr>
          <w:t>53</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60" w:history="1">
        <w:r w:rsidR="00B11B3E">
          <w:rPr>
            <w:rStyle w:val="a8"/>
            <w:rFonts w:hint="eastAsia"/>
          </w:rPr>
          <w:t>（四）</w:t>
        </w:r>
        <w:r w:rsidR="00B11B3E">
          <w:rPr>
            <w:rFonts w:asciiTheme="minorHAnsi" w:eastAsiaTheme="minorEastAsia" w:hAnsiTheme="minorHAnsi" w:cstheme="minorBidi"/>
            <w:i w:val="0"/>
            <w:iCs w:val="0"/>
            <w:sz w:val="21"/>
            <w:szCs w:val="22"/>
          </w:rPr>
          <w:tab/>
        </w:r>
        <w:r w:rsidR="00B11B3E">
          <w:rPr>
            <w:rStyle w:val="a8"/>
            <w:rFonts w:hint="eastAsia"/>
          </w:rPr>
          <w:t>近年发生的诉讼及仲裁情况</w:t>
        </w:r>
        <w:r w:rsidR="00B11B3E">
          <w:tab/>
        </w:r>
        <w:r>
          <w:fldChar w:fldCharType="begin"/>
        </w:r>
        <w:r w:rsidR="00B11B3E">
          <w:instrText xml:space="preserve"> PAGEREF _Toc488064860 \h </w:instrText>
        </w:r>
        <w:r>
          <w:fldChar w:fldCharType="separate"/>
        </w:r>
        <w:r w:rsidR="00B46E00">
          <w:rPr>
            <w:noProof/>
          </w:rPr>
          <w:t>53</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61" w:history="1">
        <w:r w:rsidR="00B11B3E">
          <w:rPr>
            <w:rStyle w:val="a8"/>
            <w:rFonts w:hint="eastAsia"/>
          </w:rPr>
          <w:t>十一、投标人拟定的项目实施方案</w:t>
        </w:r>
        <w:r w:rsidR="00B11B3E">
          <w:tab/>
        </w:r>
        <w:r>
          <w:fldChar w:fldCharType="begin"/>
        </w:r>
        <w:r w:rsidR="00B11B3E">
          <w:instrText xml:space="preserve"> PAGEREF _Toc488064861 \h </w:instrText>
        </w:r>
        <w:r>
          <w:fldChar w:fldCharType="separate"/>
        </w:r>
        <w:r w:rsidR="00B46E00">
          <w:rPr>
            <w:noProof/>
          </w:rPr>
          <w:t>55</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62" w:history="1">
        <w:r w:rsidR="00B11B3E">
          <w:rPr>
            <w:rStyle w:val="a8"/>
            <w:rFonts w:hint="eastAsia"/>
          </w:rPr>
          <w:t>一、财务方案</w:t>
        </w:r>
        <w:r w:rsidR="00B11B3E">
          <w:tab/>
        </w:r>
        <w:r>
          <w:fldChar w:fldCharType="begin"/>
        </w:r>
        <w:r w:rsidR="00B11B3E">
          <w:instrText xml:space="preserve"> PAGEREF _Toc488064862 \h </w:instrText>
        </w:r>
        <w:r>
          <w:fldChar w:fldCharType="separate"/>
        </w:r>
        <w:r w:rsidR="00B46E00">
          <w:rPr>
            <w:noProof/>
          </w:rPr>
          <w:t>55</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63" w:history="1">
        <w:r w:rsidR="00B11B3E">
          <w:rPr>
            <w:rStyle w:val="a8"/>
            <w:rFonts w:hint="eastAsia"/>
          </w:rPr>
          <w:t>二、建设方案及建设能力证明</w:t>
        </w:r>
        <w:r w:rsidR="00B11B3E">
          <w:tab/>
        </w:r>
        <w:r>
          <w:fldChar w:fldCharType="begin"/>
        </w:r>
        <w:r w:rsidR="00B11B3E">
          <w:instrText xml:space="preserve"> PAGEREF _Toc488064863 \h </w:instrText>
        </w:r>
        <w:r>
          <w:fldChar w:fldCharType="separate"/>
        </w:r>
        <w:r w:rsidR="00B46E00">
          <w:rPr>
            <w:noProof/>
          </w:rPr>
          <w:t>55</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64" w:history="1">
        <w:r w:rsidR="00B11B3E">
          <w:rPr>
            <w:rStyle w:val="a8"/>
            <w:rFonts w:hint="eastAsia"/>
          </w:rPr>
          <w:t>三、运营方案及运营能证明</w:t>
        </w:r>
        <w:r w:rsidR="00B11B3E">
          <w:tab/>
        </w:r>
        <w:r>
          <w:fldChar w:fldCharType="begin"/>
        </w:r>
        <w:r w:rsidR="00B11B3E">
          <w:instrText xml:space="preserve"> PAGEREF _Toc488064864 \h </w:instrText>
        </w:r>
        <w:r>
          <w:fldChar w:fldCharType="separate"/>
        </w:r>
        <w:r w:rsidR="00B46E00">
          <w:rPr>
            <w:noProof/>
          </w:rPr>
          <w:t>55</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65" w:history="1">
        <w:r w:rsidR="00B11B3E">
          <w:rPr>
            <w:rStyle w:val="a8"/>
            <w:rFonts w:hint="eastAsia"/>
          </w:rPr>
          <w:t>四、投资回报（收益）分析</w:t>
        </w:r>
        <w:r w:rsidR="00B11B3E">
          <w:tab/>
        </w:r>
        <w:r>
          <w:fldChar w:fldCharType="begin"/>
        </w:r>
        <w:r w:rsidR="00B11B3E">
          <w:instrText xml:space="preserve"> PAGEREF _Toc488064865 \h </w:instrText>
        </w:r>
        <w:r>
          <w:fldChar w:fldCharType="separate"/>
        </w:r>
        <w:r w:rsidR="00B46E00">
          <w:rPr>
            <w:noProof/>
          </w:rPr>
          <w:t>56</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66" w:history="1">
        <w:r w:rsidR="00B11B3E">
          <w:rPr>
            <w:rStyle w:val="a8"/>
            <w:rFonts w:hint="eastAsia"/>
          </w:rPr>
          <w:t>五、风险责任划分</w:t>
        </w:r>
        <w:r w:rsidR="00B11B3E">
          <w:tab/>
        </w:r>
        <w:r>
          <w:fldChar w:fldCharType="begin"/>
        </w:r>
        <w:r w:rsidR="00B11B3E">
          <w:instrText xml:space="preserve"> PAGEREF _Toc488064866 \h </w:instrText>
        </w:r>
        <w:r>
          <w:fldChar w:fldCharType="separate"/>
        </w:r>
        <w:r w:rsidR="00B46E00">
          <w:rPr>
            <w:noProof/>
          </w:rPr>
          <w:t>56</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67" w:history="1">
        <w:r w:rsidR="00B11B3E">
          <w:rPr>
            <w:rStyle w:val="a8"/>
            <w:rFonts w:hint="eastAsia"/>
          </w:rPr>
          <w:t>六、移交方案</w:t>
        </w:r>
        <w:r w:rsidR="00B11B3E">
          <w:tab/>
        </w:r>
        <w:r>
          <w:fldChar w:fldCharType="begin"/>
        </w:r>
        <w:r w:rsidR="00B11B3E">
          <w:instrText xml:space="preserve"> PAGEREF _Toc488064867 \h </w:instrText>
        </w:r>
        <w:r>
          <w:fldChar w:fldCharType="separate"/>
        </w:r>
        <w:r w:rsidR="00B46E00">
          <w:rPr>
            <w:noProof/>
          </w:rPr>
          <w:t>56</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68" w:history="1">
        <w:r w:rsidR="00B11B3E">
          <w:rPr>
            <w:rStyle w:val="a8"/>
            <w:rFonts w:hint="eastAsia"/>
          </w:rPr>
          <w:t>七、其他，如保险、审计、安全、劳务等法律规定的实施方案</w:t>
        </w:r>
        <w:r w:rsidR="00B11B3E">
          <w:tab/>
        </w:r>
        <w:r>
          <w:fldChar w:fldCharType="begin"/>
        </w:r>
        <w:r w:rsidR="00B11B3E">
          <w:instrText xml:space="preserve"> PAGEREF _Toc488064868 \h </w:instrText>
        </w:r>
        <w:r>
          <w:fldChar w:fldCharType="separate"/>
        </w:r>
        <w:r w:rsidR="00B46E00">
          <w:rPr>
            <w:noProof/>
          </w:rPr>
          <w:t>56</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69" w:history="1">
        <w:r w:rsidR="00B11B3E">
          <w:rPr>
            <w:rStyle w:val="a8"/>
            <w:rFonts w:hint="eastAsia"/>
          </w:rPr>
          <w:t>十二、声明</w:t>
        </w:r>
        <w:r w:rsidR="00B11B3E">
          <w:tab/>
        </w:r>
        <w:r>
          <w:fldChar w:fldCharType="begin"/>
        </w:r>
        <w:r w:rsidR="00B11B3E">
          <w:instrText xml:space="preserve"> PAGEREF _Toc488064869 \h </w:instrText>
        </w:r>
        <w:r>
          <w:fldChar w:fldCharType="separate"/>
        </w:r>
        <w:r w:rsidR="00B46E00">
          <w:rPr>
            <w:noProof/>
          </w:rPr>
          <w:t>57</w:t>
        </w:r>
        <w:r>
          <w:fldChar w:fldCharType="end"/>
        </w:r>
      </w:hyperlink>
    </w:p>
    <w:p w:rsidR="00A3638B" w:rsidRDefault="008A46C0">
      <w:pPr>
        <w:pStyle w:val="20"/>
        <w:rPr>
          <w:rFonts w:asciiTheme="minorHAnsi" w:eastAsiaTheme="minorEastAsia" w:hAnsiTheme="minorHAnsi" w:cstheme="minorBidi"/>
          <w:smallCaps w:val="0"/>
          <w:sz w:val="21"/>
          <w:szCs w:val="22"/>
        </w:rPr>
      </w:pPr>
      <w:hyperlink w:anchor="_Toc488064870" w:history="1">
        <w:r w:rsidR="00B11B3E">
          <w:rPr>
            <w:rStyle w:val="a8"/>
            <w:rFonts w:hint="eastAsia"/>
          </w:rPr>
          <w:t>十三、其他材料</w:t>
        </w:r>
        <w:r w:rsidR="00B11B3E">
          <w:tab/>
        </w:r>
        <w:r>
          <w:fldChar w:fldCharType="begin"/>
        </w:r>
        <w:r w:rsidR="00B11B3E">
          <w:instrText xml:space="preserve"> PAGEREF _Toc488064870 \h </w:instrText>
        </w:r>
        <w:r>
          <w:fldChar w:fldCharType="separate"/>
        </w:r>
        <w:r w:rsidR="00B46E00">
          <w:rPr>
            <w:noProof/>
          </w:rPr>
          <w:t>57</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71" w:history="1">
        <w:r w:rsidR="00B11B3E">
          <w:rPr>
            <w:rStyle w:val="a8"/>
            <w:rFonts w:hint="eastAsia"/>
          </w:rPr>
          <w:t>(</w:t>
        </w:r>
        <w:r w:rsidR="00B11B3E">
          <w:rPr>
            <w:rStyle w:val="a8"/>
            <w:rFonts w:hint="eastAsia"/>
          </w:rPr>
          <w:t>一</w:t>
        </w:r>
        <w:r w:rsidR="00B11B3E">
          <w:rPr>
            <w:rStyle w:val="a8"/>
            <w:rFonts w:hint="eastAsia"/>
          </w:rPr>
          <w:t>)</w:t>
        </w:r>
        <w:r w:rsidR="00B11B3E">
          <w:rPr>
            <w:rFonts w:asciiTheme="minorHAnsi" w:eastAsiaTheme="minorEastAsia" w:hAnsiTheme="minorHAnsi" w:cstheme="minorBidi"/>
            <w:i w:val="0"/>
            <w:iCs w:val="0"/>
            <w:sz w:val="21"/>
            <w:szCs w:val="22"/>
          </w:rPr>
          <w:tab/>
        </w:r>
        <w:r w:rsidR="00B11B3E">
          <w:rPr>
            <w:rStyle w:val="a8"/>
            <w:rFonts w:hint="eastAsia"/>
          </w:rPr>
          <w:t>通过本项目资格预审的证明材料（如结果公示）</w:t>
        </w:r>
        <w:r w:rsidR="00B11B3E">
          <w:tab/>
        </w:r>
        <w:r>
          <w:fldChar w:fldCharType="begin"/>
        </w:r>
        <w:r w:rsidR="00B11B3E">
          <w:instrText xml:space="preserve"> PAGEREF _Toc488064871 \h </w:instrText>
        </w:r>
        <w:r>
          <w:fldChar w:fldCharType="separate"/>
        </w:r>
        <w:r w:rsidR="00B46E00">
          <w:rPr>
            <w:noProof/>
          </w:rPr>
          <w:t>57</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72" w:history="1">
        <w:r w:rsidR="00B11B3E">
          <w:rPr>
            <w:rStyle w:val="a8"/>
            <w:rFonts w:hint="eastAsia"/>
          </w:rPr>
          <w:t>(</w:t>
        </w:r>
        <w:r w:rsidR="00B11B3E">
          <w:rPr>
            <w:rStyle w:val="a8"/>
            <w:rFonts w:hint="eastAsia"/>
          </w:rPr>
          <w:t>二</w:t>
        </w:r>
        <w:r w:rsidR="00B11B3E">
          <w:rPr>
            <w:rStyle w:val="a8"/>
            <w:rFonts w:hint="eastAsia"/>
          </w:rPr>
          <w:t>)</w:t>
        </w:r>
        <w:r w:rsidR="00B11B3E">
          <w:rPr>
            <w:rFonts w:asciiTheme="minorHAnsi" w:eastAsiaTheme="minorEastAsia" w:hAnsiTheme="minorHAnsi" w:cstheme="minorBidi"/>
            <w:i w:val="0"/>
            <w:iCs w:val="0"/>
            <w:sz w:val="21"/>
            <w:szCs w:val="22"/>
          </w:rPr>
          <w:tab/>
        </w:r>
        <w:r w:rsidR="00B11B3E">
          <w:rPr>
            <w:rStyle w:val="a8"/>
            <w:rFonts w:hint="eastAsia"/>
          </w:rPr>
          <w:t>投标人承诺不存在下列情形之一：</w:t>
        </w:r>
        <w:r w:rsidR="00B11B3E">
          <w:tab/>
        </w:r>
        <w:r>
          <w:fldChar w:fldCharType="begin"/>
        </w:r>
        <w:r w:rsidR="00B11B3E">
          <w:instrText xml:space="preserve"> PAGEREF _Toc488064872 \h </w:instrText>
        </w:r>
        <w:r>
          <w:fldChar w:fldCharType="separate"/>
        </w:r>
        <w:r w:rsidR="00B46E00">
          <w:rPr>
            <w:noProof/>
          </w:rPr>
          <w:t>57</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73" w:history="1">
        <w:r w:rsidR="00B11B3E">
          <w:rPr>
            <w:rStyle w:val="a8"/>
            <w:rFonts w:hint="eastAsia"/>
          </w:rPr>
          <w:t>(</w:t>
        </w:r>
        <w:r w:rsidR="00B11B3E">
          <w:rPr>
            <w:rStyle w:val="a8"/>
            <w:rFonts w:hint="eastAsia"/>
          </w:rPr>
          <w:t>三</w:t>
        </w:r>
        <w:r w:rsidR="00B11B3E">
          <w:rPr>
            <w:rStyle w:val="a8"/>
            <w:rFonts w:hint="eastAsia"/>
          </w:rPr>
          <w:t>)</w:t>
        </w:r>
        <w:r w:rsidR="00B11B3E">
          <w:rPr>
            <w:rFonts w:asciiTheme="minorHAnsi" w:eastAsiaTheme="minorEastAsia" w:hAnsiTheme="minorHAnsi" w:cstheme="minorBidi"/>
            <w:i w:val="0"/>
            <w:iCs w:val="0"/>
            <w:sz w:val="21"/>
            <w:szCs w:val="22"/>
          </w:rPr>
          <w:tab/>
        </w:r>
        <w:r w:rsidR="00B11B3E">
          <w:rPr>
            <w:rStyle w:val="a8"/>
            <w:rFonts w:hint="eastAsia"/>
          </w:rPr>
          <w:t>资本金出资承诺函</w:t>
        </w:r>
        <w:r w:rsidR="00B11B3E">
          <w:tab/>
        </w:r>
        <w:r>
          <w:fldChar w:fldCharType="begin"/>
        </w:r>
        <w:r w:rsidR="00B11B3E">
          <w:instrText xml:space="preserve"> PAGEREF _Toc488064873 \h </w:instrText>
        </w:r>
        <w:r>
          <w:fldChar w:fldCharType="separate"/>
        </w:r>
        <w:r w:rsidR="00B46E00">
          <w:rPr>
            <w:noProof/>
          </w:rPr>
          <w:t>58</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74" w:history="1">
        <w:r w:rsidR="00B11B3E">
          <w:rPr>
            <w:rStyle w:val="a8"/>
            <w:rFonts w:hint="eastAsia"/>
          </w:rPr>
          <w:t>(</w:t>
        </w:r>
        <w:r w:rsidR="00B11B3E">
          <w:rPr>
            <w:rStyle w:val="a8"/>
            <w:rFonts w:hint="eastAsia"/>
          </w:rPr>
          <w:t>四</w:t>
        </w:r>
        <w:r w:rsidR="00B11B3E">
          <w:rPr>
            <w:rStyle w:val="a8"/>
            <w:rFonts w:hint="eastAsia"/>
          </w:rPr>
          <w:t>)</w:t>
        </w:r>
        <w:r w:rsidR="00B11B3E">
          <w:rPr>
            <w:rFonts w:asciiTheme="minorHAnsi" w:eastAsiaTheme="minorEastAsia" w:hAnsiTheme="minorHAnsi" w:cstheme="minorBidi"/>
            <w:i w:val="0"/>
            <w:iCs w:val="0"/>
            <w:sz w:val="21"/>
            <w:szCs w:val="22"/>
          </w:rPr>
          <w:tab/>
        </w:r>
        <w:r w:rsidR="00B11B3E">
          <w:rPr>
            <w:rStyle w:val="a8"/>
            <w:rFonts w:hint="eastAsia"/>
          </w:rPr>
          <w:t>反商业贿赂承诺书</w:t>
        </w:r>
        <w:r w:rsidR="00B11B3E">
          <w:tab/>
        </w:r>
        <w:r>
          <w:fldChar w:fldCharType="begin"/>
        </w:r>
        <w:r w:rsidR="00B11B3E">
          <w:instrText xml:space="preserve"> PAGEREF _Toc488064874 \h </w:instrText>
        </w:r>
        <w:r>
          <w:fldChar w:fldCharType="separate"/>
        </w:r>
        <w:r w:rsidR="00B46E00">
          <w:rPr>
            <w:noProof/>
          </w:rPr>
          <w:t>59</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75" w:history="1">
        <w:r w:rsidR="00B11B3E">
          <w:rPr>
            <w:rStyle w:val="a8"/>
            <w:rFonts w:hint="eastAsia"/>
          </w:rPr>
          <w:t>(</w:t>
        </w:r>
        <w:r w:rsidR="00B11B3E">
          <w:rPr>
            <w:rStyle w:val="a8"/>
            <w:rFonts w:hint="eastAsia"/>
          </w:rPr>
          <w:t>五</w:t>
        </w:r>
        <w:r w:rsidR="00B11B3E">
          <w:rPr>
            <w:rStyle w:val="a8"/>
            <w:rFonts w:hint="eastAsia"/>
          </w:rPr>
          <w:t>)</w:t>
        </w:r>
        <w:r w:rsidR="00B11B3E">
          <w:rPr>
            <w:rFonts w:asciiTheme="minorHAnsi" w:eastAsiaTheme="minorEastAsia" w:hAnsiTheme="minorHAnsi" w:cstheme="minorBidi"/>
            <w:i w:val="0"/>
            <w:iCs w:val="0"/>
            <w:sz w:val="21"/>
            <w:szCs w:val="22"/>
          </w:rPr>
          <w:tab/>
        </w:r>
        <w:r w:rsidR="00B11B3E">
          <w:rPr>
            <w:rStyle w:val="a8"/>
            <w:rFonts w:hint="eastAsia"/>
          </w:rPr>
          <w:t>项目经理无在建工程承诺书</w:t>
        </w:r>
        <w:r w:rsidR="00B11B3E">
          <w:tab/>
        </w:r>
        <w:r>
          <w:fldChar w:fldCharType="begin"/>
        </w:r>
        <w:r w:rsidR="00B11B3E">
          <w:instrText xml:space="preserve"> PAGEREF _Toc488064875 \h </w:instrText>
        </w:r>
        <w:r>
          <w:fldChar w:fldCharType="separate"/>
        </w:r>
        <w:r w:rsidR="00B46E00">
          <w:rPr>
            <w:noProof/>
          </w:rPr>
          <w:t>60</w:t>
        </w:r>
        <w:r>
          <w:fldChar w:fldCharType="end"/>
        </w:r>
      </w:hyperlink>
    </w:p>
    <w:p w:rsidR="00A3638B" w:rsidRDefault="008A46C0">
      <w:pPr>
        <w:pStyle w:val="30"/>
        <w:rPr>
          <w:rFonts w:asciiTheme="minorHAnsi" w:eastAsiaTheme="minorEastAsia" w:hAnsiTheme="minorHAnsi" w:cstheme="minorBidi"/>
          <w:i w:val="0"/>
          <w:iCs w:val="0"/>
          <w:sz w:val="21"/>
          <w:szCs w:val="22"/>
        </w:rPr>
      </w:pPr>
      <w:hyperlink w:anchor="_Toc488064876" w:history="1">
        <w:r w:rsidR="00B11B3E">
          <w:rPr>
            <w:rStyle w:val="a8"/>
            <w:rFonts w:hint="eastAsia"/>
          </w:rPr>
          <w:t>(</w:t>
        </w:r>
        <w:r w:rsidR="00B11B3E">
          <w:rPr>
            <w:rStyle w:val="a8"/>
            <w:rFonts w:hint="eastAsia"/>
          </w:rPr>
          <w:t>六</w:t>
        </w:r>
        <w:r w:rsidR="00B11B3E">
          <w:rPr>
            <w:rStyle w:val="a8"/>
            <w:rFonts w:hint="eastAsia"/>
          </w:rPr>
          <w:t>)</w:t>
        </w:r>
        <w:r w:rsidR="00B11B3E">
          <w:rPr>
            <w:rFonts w:asciiTheme="minorHAnsi" w:eastAsiaTheme="minorEastAsia" w:hAnsiTheme="minorHAnsi" w:cstheme="minorBidi"/>
            <w:i w:val="0"/>
            <w:iCs w:val="0"/>
            <w:sz w:val="21"/>
            <w:szCs w:val="22"/>
          </w:rPr>
          <w:tab/>
        </w:r>
        <w:r w:rsidR="00B11B3E">
          <w:rPr>
            <w:rStyle w:val="a8"/>
            <w:rFonts w:hint="eastAsia"/>
          </w:rPr>
          <w:t>评审方法中涉及的内容本招标文件中没有列表的投标人自行列表（如有）</w:t>
        </w:r>
        <w:r w:rsidR="00B11B3E">
          <w:tab/>
        </w:r>
        <w:r>
          <w:fldChar w:fldCharType="begin"/>
        </w:r>
        <w:r w:rsidR="00B11B3E">
          <w:instrText xml:space="preserve"> PAGEREF _Toc488064876 \h </w:instrText>
        </w:r>
        <w:r>
          <w:fldChar w:fldCharType="separate"/>
        </w:r>
        <w:r w:rsidR="00B46E00">
          <w:rPr>
            <w:noProof/>
          </w:rPr>
          <w:t>60</w:t>
        </w:r>
        <w:r>
          <w:fldChar w:fldCharType="end"/>
        </w:r>
      </w:hyperlink>
    </w:p>
    <w:p w:rsidR="00A3638B" w:rsidRDefault="008A46C0">
      <w:pPr>
        <w:ind w:firstLine="482"/>
        <w:sectPr w:rsidR="00A3638B">
          <w:headerReference w:type="even" r:id="rId9"/>
          <w:headerReference w:type="default" r:id="rId10"/>
          <w:footerReference w:type="even" r:id="rId11"/>
          <w:footerReference w:type="default" r:id="rId12"/>
          <w:headerReference w:type="first" r:id="rId13"/>
          <w:footerReference w:type="first" r:id="rId14"/>
          <w:pgSz w:w="11906" w:h="16838"/>
          <w:pgMar w:top="1588" w:right="1588" w:bottom="1304" w:left="1588" w:header="1134" w:footer="737" w:gutter="0"/>
          <w:cols w:space="425"/>
          <w:docGrid w:type="linesAndChars" w:linePitch="312"/>
        </w:sectPr>
      </w:pPr>
      <w:r>
        <w:rPr>
          <w:b/>
          <w:bCs/>
          <w:lang w:val="zh-CN"/>
        </w:rPr>
        <w:fldChar w:fldCharType="end"/>
      </w:r>
    </w:p>
    <w:p w:rsidR="00A3638B" w:rsidRDefault="00B11B3E">
      <w:pPr>
        <w:pStyle w:val="1"/>
      </w:pPr>
      <w:bookmarkStart w:id="2" w:name="_Toc488064777"/>
      <w:bookmarkStart w:id="3" w:name="_Toc437271229"/>
      <w:r>
        <w:rPr>
          <w:rFonts w:hint="eastAsia"/>
        </w:rPr>
        <w:lastRenderedPageBreak/>
        <w:t>采购邀请</w:t>
      </w:r>
      <w:bookmarkEnd w:id="2"/>
      <w:bookmarkEnd w:id="3"/>
    </w:p>
    <w:p w:rsidR="00A3638B" w:rsidRDefault="00B11B3E">
      <w:pPr>
        <w:ind w:firstLine="720"/>
        <w:jc w:val="center"/>
        <w:rPr>
          <w:rFonts w:ascii="新宋体" w:eastAsia="新宋体" w:hAnsi="新宋体"/>
          <w:sz w:val="36"/>
        </w:rPr>
      </w:pPr>
      <w:r>
        <w:rPr>
          <w:rFonts w:ascii="新宋体" w:eastAsia="新宋体" w:hAnsi="新宋体" w:hint="eastAsia"/>
          <w:sz w:val="36"/>
        </w:rPr>
        <w:t>采购邀请书</w:t>
      </w:r>
    </w:p>
    <w:p w:rsidR="00A3638B" w:rsidRDefault="00B11B3E" w:rsidP="00B46E00">
      <w:pPr>
        <w:ind w:firstLineChars="0" w:firstLine="0"/>
        <w:jc w:val="left"/>
        <w:rPr>
          <w:rFonts w:ascii="仿宋" w:eastAsia="仿宋" w:hAnsi="仿宋" w:cs="宋体"/>
          <w:sz w:val="28"/>
          <w:szCs w:val="28"/>
          <w:lang w:val="zh-CN"/>
        </w:rPr>
      </w:pPr>
      <w:r>
        <w:rPr>
          <w:rFonts w:ascii="仿宋" w:eastAsia="仿宋" w:hAnsi="仿宋" w:cs="宋体" w:hint="eastAsia"/>
          <w:sz w:val="28"/>
          <w:szCs w:val="28"/>
          <w:lang w:val="zh-CN"/>
        </w:rPr>
        <w:t>致已通过资格预审的投标人：</w:t>
      </w:r>
    </w:p>
    <w:p w:rsidR="00A3638B" w:rsidRDefault="00B11B3E">
      <w:pPr>
        <w:ind w:firstLine="560"/>
        <w:jc w:val="left"/>
        <w:rPr>
          <w:rFonts w:ascii="仿宋" w:eastAsia="仿宋" w:hAnsi="仿宋" w:cs="宋体"/>
          <w:sz w:val="28"/>
          <w:szCs w:val="28"/>
          <w:lang w:val="zh-CN"/>
        </w:rPr>
      </w:pPr>
      <w:r>
        <w:rPr>
          <w:rFonts w:ascii="仿宋" w:eastAsia="仿宋" w:hAnsi="仿宋" w:cs="宋体" w:hint="eastAsia"/>
          <w:sz w:val="28"/>
          <w:szCs w:val="28"/>
          <w:lang w:val="zh-CN"/>
        </w:rPr>
        <w:t>你单位已通过资格预审，现邀请你单位按采购文件规定的内容，参加许昌市文化艺术中心</w:t>
      </w:r>
      <w:r>
        <w:rPr>
          <w:rFonts w:ascii="仿宋" w:eastAsia="仿宋" w:hAnsi="仿宋" w:cs="宋体"/>
          <w:sz w:val="28"/>
          <w:szCs w:val="28"/>
          <w:lang w:val="zh-CN"/>
        </w:rPr>
        <w:t>PPP</w:t>
      </w:r>
      <w:r>
        <w:rPr>
          <w:rFonts w:ascii="仿宋" w:eastAsia="仿宋" w:hAnsi="仿宋" w:cs="宋体" w:hint="eastAsia"/>
          <w:sz w:val="28"/>
          <w:szCs w:val="28"/>
          <w:lang w:val="zh-CN"/>
        </w:rPr>
        <w:t>项目投标。</w:t>
      </w:r>
    </w:p>
    <w:p w:rsidR="00A3638B" w:rsidRDefault="00B11B3E">
      <w:pPr>
        <w:ind w:firstLine="560"/>
        <w:jc w:val="left"/>
        <w:rPr>
          <w:rFonts w:ascii="黑体" w:eastAsia="黑体" w:hAnsi="黑体" w:cs="宋体"/>
          <w:sz w:val="28"/>
          <w:szCs w:val="28"/>
          <w:lang w:val="zh-CN"/>
        </w:rPr>
      </w:pPr>
      <w:r>
        <w:rPr>
          <w:rFonts w:ascii="黑体" w:eastAsia="黑体" w:hAnsi="黑体" w:cs="宋体" w:hint="eastAsia"/>
          <w:sz w:val="28"/>
          <w:szCs w:val="28"/>
          <w:lang w:val="zh-CN"/>
        </w:rPr>
        <w:t>一、项目基本情况</w:t>
      </w:r>
    </w:p>
    <w:p w:rsidR="00A3638B" w:rsidRDefault="00B11B3E">
      <w:pPr>
        <w:ind w:firstLine="560"/>
        <w:jc w:val="left"/>
        <w:rPr>
          <w:rFonts w:ascii="仿宋" w:eastAsia="仿宋" w:hAnsi="仿宋" w:cs="宋体"/>
          <w:sz w:val="28"/>
          <w:szCs w:val="28"/>
          <w:lang w:val="zh-CN"/>
        </w:rPr>
      </w:pPr>
      <w:r>
        <w:rPr>
          <w:rFonts w:ascii="楷体" w:eastAsia="楷体" w:hAnsi="楷体" w:cs="宋体" w:hint="eastAsia"/>
          <w:sz w:val="28"/>
          <w:szCs w:val="28"/>
          <w:lang w:val="zh-CN"/>
        </w:rPr>
        <w:t>（一）项目名称：</w:t>
      </w:r>
      <w:r>
        <w:rPr>
          <w:rFonts w:ascii="仿宋" w:eastAsia="仿宋" w:hAnsi="仿宋" w:cs="宋体" w:hint="eastAsia"/>
          <w:sz w:val="28"/>
          <w:szCs w:val="28"/>
          <w:lang w:val="zh-CN"/>
        </w:rPr>
        <w:t>许昌市文化艺术中心</w:t>
      </w:r>
      <w:r>
        <w:rPr>
          <w:rFonts w:ascii="仿宋" w:eastAsia="仿宋" w:hAnsi="仿宋" w:cs="宋体"/>
          <w:sz w:val="28"/>
          <w:szCs w:val="28"/>
          <w:lang w:val="zh-CN"/>
        </w:rPr>
        <w:t>PPP</w:t>
      </w:r>
      <w:r>
        <w:rPr>
          <w:rFonts w:ascii="仿宋" w:eastAsia="仿宋" w:hAnsi="仿宋" w:cs="宋体" w:hint="eastAsia"/>
          <w:sz w:val="28"/>
          <w:szCs w:val="28"/>
          <w:lang w:val="zh-CN"/>
        </w:rPr>
        <w:t>项目</w:t>
      </w:r>
    </w:p>
    <w:p w:rsidR="00A3638B" w:rsidRDefault="00B11B3E">
      <w:pPr>
        <w:ind w:firstLine="560"/>
        <w:jc w:val="left"/>
        <w:rPr>
          <w:rFonts w:ascii="仿宋" w:eastAsia="仿宋" w:hAnsi="仿宋" w:cs="宋体"/>
          <w:sz w:val="28"/>
          <w:szCs w:val="28"/>
          <w:lang w:val="zh-CN"/>
        </w:rPr>
      </w:pPr>
      <w:r>
        <w:rPr>
          <w:rFonts w:ascii="楷体" w:eastAsia="楷体" w:hAnsi="楷体" w:cs="宋体" w:hint="eastAsia"/>
          <w:sz w:val="28"/>
          <w:szCs w:val="28"/>
          <w:lang w:val="zh-CN"/>
        </w:rPr>
        <w:t>（二）项目编号：</w:t>
      </w:r>
      <w:r>
        <w:rPr>
          <w:rFonts w:ascii="仿宋" w:eastAsia="仿宋" w:hAnsi="仿宋" w:cs="宋体" w:hint="eastAsia"/>
          <w:sz w:val="28"/>
          <w:szCs w:val="28"/>
          <w:lang w:val="zh-CN"/>
        </w:rPr>
        <w:t>ZFCG-G2017</w:t>
      </w:r>
      <w:r w:rsidR="00D90FAF">
        <w:rPr>
          <w:rFonts w:ascii="仿宋" w:eastAsia="仿宋" w:hAnsi="仿宋" w:cs="宋体" w:hint="eastAsia"/>
          <w:sz w:val="28"/>
          <w:szCs w:val="28"/>
          <w:lang w:val="zh-CN"/>
        </w:rPr>
        <w:t>147</w:t>
      </w:r>
      <w:r>
        <w:rPr>
          <w:rFonts w:ascii="仿宋" w:eastAsia="仿宋" w:hAnsi="仿宋" w:cs="宋体" w:hint="eastAsia"/>
          <w:sz w:val="28"/>
          <w:szCs w:val="28"/>
          <w:lang w:val="zh-CN"/>
        </w:rPr>
        <w:t>号</w:t>
      </w:r>
    </w:p>
    <w:p w:rsidR="00A3638B" w:rsidRDefault="00B11B3E">
      <w:pPr>
        <w:ind w:firstLine="560"/>
        <w:jc w:val="left"/>
        <w:rPr>
          <w:rFonts w:ascii="仿宋" w:eastAsia="仿宋" w:hAnsi="仿宋" w:cs="宋体"/>
          <w:sz w:val="28"/>
          <w:szCs w:val="28"/>
          <w:lang w:val="zh-CN"/>
        </w:rPr>
      </w:pPr>
      <w:r>
        <w:rPr>
          <w:rFonts w:ascii="楷体" w:eastAsia="楷体" w:hAnsi="楷体" w:cs="宋体" w:hint="eastAsia"/>
          <w:sz w:val="28"/>
          <w:szCs w:val="28"/>
          <w:lang w:val="zh-CN"/>
        </w:rPr>
        <w:t>（三）项目需求：</w:t>
      </w:r>
      <w:r>
        <w:rPr>
          <w:rFonts w:ascii="仿宋" w:eastAsia="仿宋" w:hAnsi="仿宋" w:cs="宋体" w:hint="eastAsia"/>
          <w:sz w:val="28"/>
          <w:szCs w:val="28"/>
          <w:lang w:val="zh-CN"/>
        </w:rPr>
        <w:t>文化艺术中心</w:t>
      </w:r>
      <w:r>
        <w:rPr>
          <w:rFonts w:ascii="仿宋" w:eastAsia="仿宋" w:hAnsi="仿宋" w:cs="宋体"/>
          <w:sz w:val="28"/>
          <w:szCs w:val="28"/>
          <w:lang w:val="zh-CN"/>
        </w:rPr>
        <w:t>PPP</w:t>
      </w:r>
      <w:r>
        <w:rPr>
          <w:rFonts w:ascii="仿宋" w:eastAsia="仿宋" w:hAnsi="仿宋" w:cs="宋体" w:hint="eastAsia"/>
          <w:sz w:val="28"/>
          <w:szCs w:val="28"/>
          <w:lang w:val="zh-CN"/>
        </w:rPr>
        <w:t>项目</w:t>
      </w:r>
    </w:p>
    <w:p w:rsidR="00A3638B" w:rsidRDefault="00B11B3E">
      <w:pPr>
        <w:ind w:firstLine="560"/>
        <w:jc w:val="left"/>
        <w:rPr>
          <w:rFonts w:ascii="仿宋" w:eastAsia="仿宋" w:hAnsi="仿宋" w:cs="宋体"/>
          <w:color w:val="FF0000"/>
          <w:sz w:val="28"/>
          <w:szCs w:val="28"/>
          <w:lang w:val="zh-CN"/>
        </w:rPr>
      </w:pPr>
      <w:r>
        <w:rPr>
          <w:rFonts w:ascii="楷体" w:eastAsia="楷体" w:hAnsi="楷体" w:cs="宋体" w:hint="eastAsia"/>
          <w:sz w:val="28"/>
          <w:szCs w:val="28"/>
          <w:lang w:val="zh-CN"/>
        </w:rPr>
        <w:t>（四）采购预算：</w:t>
      </w:r>
      <w:r>
        <w:rPr>
          <w:rFonts w:ascii="仿宋" w:eastAsia="仿宋" w:hAnsi="仿宋" w:cs="宋体" w:hint="eastAsia"/>
          <w:sz w:val="28"/>
          <w:szCs w:val="28"/>
          <w:lang w:val="zh-CN"/>
        </w:rPr>
        <w:t>1196230000元</w:t>
      </w:r>
    </w:p>
    <w:p w:rsidR="00A3638B" w:rsidRDefault="00B11B3E">
      <w:pPr>
        <w:ind w:firstLine="560"/>
        <w:jc w:val="left"/>
        <w:rPr>
          <w:rFonts w:ascii="仿宋" w:eastAsia="仿宋" w:hAnsi="仿宋" w:cs="宋体"/>
          <w:sz w:val="28"/>
          <w:szCs w:val="28"/>
          <w:lang w:val="zh-CN"/>
        </w:rPr>
      </w:pPr>
      <w:r>
        <w:rPr>
          <w:rFonts w:ascii="楷体" w:eastAsia="楷体" w:hAnsi="楷体" w:cs="宋体" w:hint="eastAsia"/>
          <w:sz w:val="28"/>
          <w:szCs w:val="28"/>
          <w:lang w:val="zh-CN"/>
        </w:rPr>
        <w:t>（五）项目数量：</w:t>
      </w:r>
      <w:r>
        <w:rPr>
          <w:rFonts w:ascii="仿宋" w:eastAsia="仿宋" w:hAnsi="仿宋" w:cs="宋体" w:hint="eastAsia"/>
          <w:sz w:val="28"/>
          <w:szCs w:val="28"/>
          <w:lang w:val="zh-CN"/>
        </w:rPr>
        <w:t>一项</w:t>
      </w:r>
    </w:p>
    <w:p w:rsidR="00A3638B" w:rsidRDefault="00B11B3E">
      <w:pPr>
        <w:ind w:firstLine="560"/>
        <w:jc w:val="left"/>
        <w:rPr>
          <w:rFonts w:ascii="黑体" w:eastAsia="黑体" w:hAnsi="黑体" w:cs="宋体"/>
          <w:sz w:val="28"/>
          <w:szCs w:val="28"/>
          <w:lang w:val="zh-CN"/>
        </w:rPr>
      </w:pPr>
      <w:r>
        <w:rPr>
          <w:rFonts w:ascii="黑体" w:eastAsia="黑体" w:hAnsi="黑体" w:cs="宋体" w:hint="eastAsia"/>
          <w:sz w:val="28"/>
          <w:szCs w:val="28"/>
          <w:lang w:val="zh-CN"/>
        </w:rPr>
        <w:t>二、需要落实的政府采购政策</w:t>
      </w:r>
    </w:p>
    <w:p w:rsidR="00A3638B" w:rsidRDefault="00B11B3E">
      <w:pPr>
        <w:ind w:firstLine="560"/>
        <w:jc w:val="left"/>
        <w:rPr>
          <w:rFonts w:ascii="楷体" w:eastAsia="楷体" w:hAnsi="楷体" w:cs="宋体"/>
          <w:sz w:val="28"/>
          <w:szCs w:val="28"/>
          <w:lang w:val="zh-CN"/>
        </w:rPr>
      </w:pPr>
      <w:r>
        <w:rPr>
          <w:rFonts w:ascii="楷体" w:eastAsia="楷体" w:hAnsi="楷体" w:cs="宋体" w:hint="eastAsia"/>
          <w:sz w:val="28"/>
          <w:szCs w:val="28"/>
          <w:lang w:val="zh-CN"/>
        </w:rPr>
        <w:t>本项目落实中小微型企业及监狱企业扶持等相关政府采购政策。（详见招标文件）</w:t>
      </w:r>
    </w:p>
    <w:p w:rsidR="00A3638B" w:rsidRDefault="00B11B3E">
      <w:pPr>
        <w:ind w:firstLine="560"/>
        <w:jc w:val="left"/>
        <w:rPr>
          <w:rFonts w:ascii="黑体" w:eastAsia="黑体" w:cs="宋体"/>
          <w:sz w:val="28"/>
          <w:szCs w:val="28"/>
          <w:lang w:val="zh-CN"/>
        </w:rPr>
      </w:pPr>
      <w:r>
        <w:rPr>
          <w:rFonts w:ascii="黑体" w:eastAsia="黑体" w:cs="宋体" w:hint="eastAsia"/>
          <w:sz w:val="28"/>
          <w:szCs w:val="28"/>
          <w:lang w:val="zh-CN"/>
        </w:rPr>
        <w:t>三、获取招标文件的时间、地点、方式</w:t>
      </w:r>
    </w:p>
    <w:p w:rsidR="00A3638B" w:rsidRDefault="00B11B3E">
      <w:pPr>
        <w:ind w:firstLine="560"/>
        <w:jc w:val="left"/>
        <w:rPr>
          <w:rFonts w:ascii="楷体" w:eastAsia="楷体" w:hAnsi="楷体" w:cs="宋体"/>
          <w:sz w:val="28"/>
          <w:szCs w:val="28"/>
          <w:lang w:val="zh-CN"/>
        </w:rPr>
      </w:pPr>
      <w:r>
        <w:rPr>
          <w:rFonts w:ascii="楷体" w:eastAsia="楷体" w:hAnsi="楷体" w:cs="宋体" w:hint="eastAsia"/>
          <w:sz w:val="28"/>
          <w:szCs w:val="28"/>
          <w:lang w:val="zh-CN"/>
        </w:rPr>
        <w:t>（一）网上下载招标文件</w:t>
      </w:r>
    </w:p>
    <w:p w:rsidR="00A3638B" w:rsidRDefault="00B11B3E">
      <w:pPr>
        <w:ind w:firstLine="560"/>
        <w:jc w:val="left"/>
        <w:rPr>
          <w:rFonts w:ascii="仿宋" w:eastAsia="仿宋" w:hAnsi="仿宋" w:cs="宋体"/>
          <w:sz w:val="28"/>
          <w:szCs w:val="28"/>
          <w:lang w:val="zh-CN"/>
        </w:rPr>
      </w:pPr>
      <w:r>
        <w:rPr>
          <w:rFonts w:ascii="仿宋" w:eastAsia="仿宋" w:hAnsi="仿宋" w:cs="宋体" w:hint="eastAsia"/>
          <w:sz w:val="28"/>
          <w:szCs w:val="28"/>
          <w:lang w:val="zh-CN"/>
        </w:rPr>
        <w:t>1、持CA数字认证证书，登录</w:t>
      </w:r>
    </w:p>
    <w:p w:rsidR="00A3638B" w:rsidRDefault="008A46C0">
      <w:pPr>
        <w:ind w:firstLine="480"/>
        <w:jc w:val="left"/>
        <w:rPr>
          <w:rFonts w:ascii="仿宋" w:eastAsia="仿宋" w:hAnsi="仿宋" w:cs="宋体"/>
          <w:sz w:val="28"/>
          <w:szCs w:val="28"/>
          <w:lang w:val="zh-CN"/>
        </w:rPr>
      </w:pPr>
      <w:hyperlink r:id="rId15" w:history="1">
        <w:r w:rsidR="00B11B3E">
          <w:rPr>
            <w:rFonts w:ascii="仿宋" w:eastAsia="仿宋" w:hAnsi="仿宋" w:cs="宋体" w:hint="eastAsia"/>
            <w:sz w:val="28"/>
            <w:szCs w:val="28"/>
            <w:lang w:val="zh-CN"/>
          </w:rPr>
          <w:t>http://221.14.6.70:8088/ggzy/eps/public/RegistAllJcxx.html</w:t>
        </w:r>
      </w:hyperlink>
      <w:r w:rsidR="00B11B3E">
        <w:rPr>
          <w:rFonts w:ascii="仿宋" w:eastAsia="仿宋" w:hAnsi="仿宋" w:cs="宋体" w:hint="eastAsia"/>
          <w:sz w:val="28"/>
          <w:szCs w:val="28"/>
          <w:lang w:val="zh-CN"/>
        </w:rPr>
        <w:t>进行免费注册登记（详见许昌公共资源交易网“常见问题解答-诚信库网上注册相关资料下载”）；</w:t>
      </w:r>
    </w:p>
    <w:p w:rsidR="00A3638B" w:rsidRDefault="00B11B3E">
      <w:pPr>
        <w:ind w:firstLine="560"/>
        <w:jc w:val="left"/>
        <w:rPr>
          <w:rFonts w:ascii="仿宋" w:eastAsia="仿宋" w:hAnsi="仿宋" w:cs="宋体"/>
          <w:sz w:val="28"/>
          <w:szCs w:val="28"/>
          <w:lang w:val="zh-CN"/>
        </w:rPr>
      </w:pPr>
      <w:r>
        <w:rPr>
          <w:rFonts w:ascii="仿宋" w:eastAsia="仿宋" w:hAnsi="仿宋" w:cs="宋体" w:hint="eastAsia"/>
          <w:sz w:val="28"/>
          <w:szCs w:val="28"/>
          <w:lang w:val="zh-CN"/>
        </w:rPr>
        <w:t>2、在投标截止时间前登录</w:t>
      </w:r>
      <w:hyperlink r:id="rId16" w:history="1">
        <w:r>
          <w:rPr>
            <w:rFonts w:ascii="仿宋" w:eastAsia="仿宋" w:hAnsi="仿宋" w:cs="宋体" w:hint="eastAsia"/>
            <w:sz w:val="28"/>
            <w:szCs w:val="28"/>
            <w:lang w:val="zh-CN"/>
          </w:rPr>
          <w:t>http://221.14.6.70:8088/ggzy/</w:t>
        </w:r>
      </w:hyperlink>
      <w:r>
        <w:rPr>
          <w:rFonts w:ascii="仿宋" w:eastAsia="仿宋" w:hAnsi="仿宋" w:cs="宋体" w:hint="eastAsia"/>
          <w:sz w:val="28"/>
          <w:szCs w:val="28"/>
          <w:lang w:val="zh-CN"/>
        </w:rPr>
        <w:t>，自行</w:t>
      </w:r>
      <w:r>
        <w:rPr>
          <w:rFonts w:ascii="仿宋" w:eastAsia="仿宋" w:hAnsi="仿宋" w:cs="宋体" w:hint="eastAsia"/>
          <w:sz w:val="28"/>
          <w:szCs w:val="28"/>
          <w:lang w:val="zh-CN"/>
        </w:rPr>
        <w:lastRenderedPageBreak/>
        <w:t>下载招标文件（详见许昌公共资源交易网“常见问题解答-交易系统操作手册”）。</w:t>
      </w:r>
    </w:p>
    <w:p w:rsidR="00A3638B" w:rsidRDefault="00B11B3E">
      <w:pPr>
        <w:ind w:firstLine="560"/>
        <w:jc w:val="left"/>
        <w:rPr>
          <w:rFonts w:ascii="楷体" w:eastAsia="楷体" w:hAnsi="楷体" w:cs="宋体"/>
          <w:sz w:val="28"/>
          <w:szCs w:val="28"/>
          <w:lang w:val="zh-CN"/>
        </w:rPr>
      </w:pPr>
      <w:r>
        <w:rPr>
          <w:rFonts w:ascii="楷体" w:eastAsia="楷体" w:hAnsi="楷体" w:cs="宋体" w:hint="eastAsia"/>
          <w:sz w:val="28"/>
          <w:szCs w:val="28"/>
          <w:lang w:val="zh-CN"/>
        </w:rPr>
        <w:t>（二）未通过许昌市公共资源交易网下载招标文件的投标企业,拒收其递交的投标文件。</w:t>
      </w:r>
    </w:p>
    <w:p w:rsidR="00A3638B" w:rsidRDefault="00B11B3E">
      <w:pPr>
        <w:ind w:firstLine="560"/>
        <w:jc w:val="left"/>
        <w:rPr>
          <w:rFonts w:ascii="黑体" w:eastAsia="黑体" w:cs="宋体"/>
          <w:sz w:val="28"/>
          <w:szCs w:val="28"/>
          <w:lang w:val="zh-CN"/>
        </w:rPr>
      </w:pPr>
      <w:r>
        <w:rPr>
          <w:rFonts w:ascii="黑体" w:eastAsia="黑体" w:cs="宋体" w:hint="eastAsia"/>
          <w:sz w:val="28"/>
          <w:szCs w:val="28"/>
          <w:lang w:val="zh-CN"/>
        </w:rPr>
        <w:t>四、投标截止时间、开标时间及地点</w:t>
      </w:r>
    </w:p>
    <w:p w:rsidR="00A3638B" w:rsidRDefault="00B11B3E">
      <w:pPr>
        <w:ind w:firstLine="560"/>
        <w:jc w:val="left"/>
        <w:rPr>
          <w:rFonts w:ascii="仿宋" w:eastAsia="仿宋" w:hAnsi="仿宋" w:cs="宋体"/>
          <w:sz w:val="28"/>
          <w:szCs w:val="28"/>
          <w:lang w:val="zh-CN"/>
        </w:rPr>
      </w:pPr>
      <w:r>
        <w:rPr>
          <w:rFonts w:ascii="楷体" w:eastAsia="楷体" w:hAnsi="楷体" w:cs="宋体" w:hint="eastAsia"/>
          <w:sz w:val="28"/>
          <w:szCs w:val="28"/>
          <w:lang w:val="zh-CN"/>
        </w:rPr>
        <w:t>（一）投标截止及开标时间：</w:t>
      </w:r>
      <w:r>
        <w:rPr>
          <w:rFonts w:ascii="仿宋" w:eastAsia="仿宋" w:hAnsi="仿宋" w:cs="宋体" w:hint="eastAsia"/>
          <w:sz w:val="28"/>
          <w:szCs w:val="28"/>
          <w:lang w:val="zh-CN"/>
        </w:rPr>
        <w:t>2017年8月</w:t>
      </w:r>
      <w:r w:rsidR="00D90FAF">
        <w:rPr>
          <w:rFonts w:ascii="仿宋" w:eastAsia="仿宋" w:hAnsi="仿宋" w:cs="宋体" w:hint="eastAsia"/>
          <w:sz w:val="28"/>
          <w:szCs w:val="28"/>
          <w:lang w:val="zh-CN"/>
        </w:rPr>
        <w:t>25</w:t>
      </w:r>
      <w:r>
        <w:rPr>
          <w:rFonts w:ascii="仿宋" w:eastAsia="仿宋" w:hAnsi="仿宋" w:cs="宋体" w:hint="eastAsia"/>
          <w:sz w:val="28"/>
          <w:szCs w:val="28"/>
          <w:lang w:val="zh-CN"/>
        </w:rPr>
        <w:t>日</w:t>
      </w:r>
      <w:r w:rsidR="00D90FAF">
        <w:rPr>
          <w:rFonts w:ascii="仿宋" w:eastAsia="仿宋" w:hAnsi="仿宋" w:cs="宋体" w:hint="eastAsia"/>
          <w:sz w:val="28"/>
          <w:szCs w:val="28"/>
          <w:lang w:val="zh-CN"/>
        </w:rPr>
        <w:t>10</w:t>
      </w:r>
      <w:r>
        <w:rPr>
          <w:rFonts w:ascii="仿宋" w:eastAsia="仿宋" w:hAnsi="仿宋" w:cs="宋体" w:hint="eastAsia"/>
          <w:sz w:val="28"/>
          <w:szCs w:val="28"/>
          <w:lang w:val="zh-CN"/>
        </w:rPr>
        <w:t>:</w:t>
      </w:r>
      <w:r w:rsidR="00D90FAF">
        <w:rPr>
          <w:rFonts w:ascii="仿宋" w:eastAsia="仿宋" w:hAnsi="仿宋" w:cs="宋体" w:hint="eastAsia"/>
          <w:sz w:val="28"/>
          <w:szCs w:val="28"/>
          <w:lang w:val="zh-CN"/>
        </w:rPr>
        <w:t>0</w:t>
      </w:r>
      <w:r>
        <w:rPr>
          <w:rFonts w:ascii="仿宋" w:eastAsia="仿宋" w:hAnsi="仿宋" w:cs="宋体" w:hint="eastAsia"/>
          <w:sz w:val="28"/>
          <w:szCs w:val="28"/>
          <w:lang w:val="zh-CN"/>
        </w:rPr>
        <w:t>0（北京时间），逾期送达或不符合规定的投标文件不予接受。</w:t>
      </w:r>
    </w:p>
    <w:p w:rsidR="00A3638B" w:rsidRDefault="00B11B3E">
      <w:pPr>
        <w:ind w:firstLine="560"/>
        <w:jc w:val="left"/>
        <w:rPr>
          <w:rFonts w:ascii="仿宋" w:eastAsia="仿宋" w:hAnsi="仿宋" w:cs="宋体"/>
          <w:sz w:val="28"/>
          <w:szCs w:val="28"/>
          <w:lang w:val="zh-CN"/>
        </w:rPr>
      </w:pPr>
      <w:r>
        <w:rPr>
          <w:rFonts w:ascii="楷体" w:eastAsia="楷体" w:hAnsi="楷体" w:cs="宋体" w:hint="eastAsia"/>
          <w:sz w:val="28"/>
          <w:szCs w:val="28"/>
          <w:lang w:val="zh-CN"/>
        </w:rPr>
        <w:t>（二）开标地点：</w:t>
      </w:r>
      <w:r>
        <w:rPr>
          <w:rFonts w:ascii="仿宋" w:eastAsia="仿宋" w:hAnsi="仿宋" w:cs="宋体" w:hint="eastAsia"/>
          <w:sz w:val="28"/>
          <w:szCs w:val="28"/>
          <w:lang w:val="zh-CN"/>
        </w:rPr>
        <w:t>公共资源大厦三楼开标</w:t>
      </w:r>
      <w:r w:rsidR="00D90FAF">
        <w:rPr>
          <w:rFonts w:ascii="仿宋" w:eastAsia="仿宋" w:hAnsi="仿宋" w:cs="宋体" w:hint="eastAsia"/>
          <w:sz w:val="28"/>
          <w:szCs w:val="28"/>
          <w:lang w:val="zh-CN"/>
        </w:rPr>
        <w:t>四</w:t>
      </w:r>
      <w:r>
        <w:rPr>
          <w:rFonts w:ascii="仿宋" w:eastAsia="仿宋" w:hAnsi="仿宋" w:cs="宋体" w:hint="eastAsia"/>
          <w:sz w:val="28"/>
          <w:szCs w:val="28"/>
          <w:lang w:val="zh-CN"/>
        </w:rPr>
        <w:t>室。</w:t>
      </w:r>
    </w:p>
    <w:p w:rsidR="00A3638B" w:rsidRDefault="00B11B3E">
      <w:pPr>
        <w:ind w:firstLine="560"/>
        <w:jc w:val="left"/>
        <w:rPr>
          <w:rFonts w:ascii="黑体" w:eastAsia="黑体" w:cs="宋体"/>
          <w:sz w:val="28"/>
          <w:szCs w:val="28"/>
          <w:lang w:val="zh-CN"/>
        </w:rPr>
      </w:pPr>
      <w:r>
        <w:rPr>
          <w:rFonts w:ascii="黑体" w:eastAsia="黑体" w:cs="宋体" w:hint="eastAsia"/>
          <w:sz w:val="28"/>
          <w:szCs w:val="28"/>
          <w:lang w:val="zh-CN"/>
        </w:rPr>
        <w:t>五、本次招标公告同时在以下网站发布：《中国政府采购网》、《河南省政府采购网》、《许昌市政府采购网》、《许昌市人民政府综合门户网》、《许昌公共资源交易网》。</w:t>
      </w:r>
    </w:p>
    <w:p w:rsidR="00A3638B" w:rsidRDefault="00B11B3E">
      <w:pPr>
        <w:ind w:firstLine="560"/>
        <w:jc w:val="left"/>
        <w:rPr>
          <w:rFonts w:ascii="黑体" w:eastAsia="黑体" w:cs="宋体"/>
          <w:sz w:val="28"/>
          <w:szCs w:val="28"/>
          <w:lang w:val="zh-CN"/>
        </w:rPr>
      </w:pPr>
      <w:r>
        <w:rPr>
          <w:rFonts w:ascii="黑体" w:eastAsia="黑体" w:cs="宋体" w:hint="eastAsia"/>
          <w:sz w:val="28"/>
          <w:szCs w:val="28"/>
          <w:lang w:val="zh-CN"/>
        </w:rPr>
        <w:t>六、代理机构及采购单位地址、联系人、联系电话</w:t>
      </w:r>
    </w:p>
    <w:p w:rsidR="00A3638B" w:rsidRDefault="00B11B3E">
      <w:pPr>
        <w:ind w:firstLine="560"/>
        <w:jc w:val="left"/>
        <w:rPr>
          <w:rFonts w:ascii="仿宋" w:eastAsia="仿宋" w:hAnsi="仿宋" w:cs="宋体"/>
          <w:sz w:val="28"/>
          <w:szCs w:val="28"/>
          <w:lang w:val="zh-CN"/>
        </w:rPr>
      </w:pPr>
      <w:r>
        <w:rPr>
          <w:rFonts w:ascii="仿宋" w:eastAsia="仿宋" w:hAnsi="仿宋" w:cs="宋体" w:hint="eastAsia"/>
          <w:sz w:val="28"/>
          <w:szCs w:val="28"/>
          <w:lang w:val="zh-CN"/>
        </w:rPr>
        <w:t>（一）代理机构：许昌市政府采购中心</w:t>
      </w:r>
    </w:p>
    <w:p w:rsidR="00A3638B" w:rsidRDefault="00B11B3E">
      <w:pPr>
        <w:ind w:firstLine="560"/>
        <w:jc w:val="left"/>
        <w:rPr>
          <w:rFonts w:ascii="仿宋" w:eastAsia="仿宋" w:hAnsi="仿宋" w:cs="宋体"/>
          <w:sz w:val="28"/>
          <w:szCs w:val="28"/>
          <w:lang w:val="zh-CN"/>
        </w:rPr>
      </w:pPr>
      <w:r>
        <w:rPr>
          <w:rFonts w:ascii="仿宋" w:eastAsia="仿宋" w:hAnsi="仿宋" w:cs="宋体" w:hint="eastAsia"/>
          <w:sz w:val="28"/>
          <w:szCs w:val="28"/>
          <w:lang w:val="zh-CN"/>
        </w:rPr>
        <w:t>地址：许昌市龙兴路与竹林路交汇处公共资源大厦</w:t>
      </w:r>
    </w:p>
    <w:p w:rsidR="00A3638B" w:rsidRDefault="00B11B3E">
      <w:pPr>
        <w:ind w:firstLine="560"/>
        <w:jc w:val="left"/>
        <w:rPr>
          <w:rFonts w:ascii="仿宋" w:eastAsia="仿宋" w:hAnsi="仿宋" w:cs="宋体"/>
          <w:sz w:val="28"/>
          <w:szCs w:val="28"/>
          <w:lang w:val="zh-CN"/>
        </w:rPr>
      </w:pPr>
      <w:r>
        <w:rPr>
          <w:rFonts w:ascii="仿宋" w:eastAsia="仿宋" w:hAnsi="仿宋" w:cs="宋体" w:hint="eastAsia"/>
          <w:sz w:val="28"/>
          <w:szCs w:val="28"/>
          <w:lang w:val="zh-CN"/>
        </w:rPr>
        <w:t>联系人：沙先生 联系电话：0374-2968687</w:t>
      </w:r>
    </w:p>
    <w:p w:rsidR="00A3638B" w:rsidRDefault="00B11B3E">
      <w:pPr>
        <w:ind w:firstLine="560"/>
        <w:jc w:val="left"/>
        <w:rPr>
          <w:rFonts w:ascii="仿宋" w:eastAsia="仿宋" w:hAnsi="仿宋" w:cs="宋体"/>
          <w:sz w:val="28"/>
          <w:szCs w:val="28"/>
          <w:lang w:val="zh-CN"/>
        </w:rPr>
      </w:pPr>
      <w:r>
        <w:rPr>
          <w:rFonts w:ascii="仿宋" w:eastAsia="仿宋" w:hAnsi="仿宋" w:cs="宋体" w:hint="eastAsia"/>
          <w:sz w:val="28"/>
          <w:szCs w:val="28"/>
          <w:lang w:val="zh-CN"/>
        </w:rPr>
        <w:t>（二）采购单位：许昌市文化广电新闻出版局</w:t>
      </w:r>
    </w:p>
    <w:p w:rsidR="00A3638B" w:rsidRDefault="00B11B3E">
      <w:pPr>
        <w:ind w:firstLine="560"/>
        <w:jc w:val="left"/>
        <w:rPr>
          <w:rFonts w:ascii="仿宋" w:eastAsia="仿宋" w:hAnsi="仿宋" w:cs="宋体"/>
          <w:sz w:val="28"/>
          <w:szCs w:val="28"/>
          <w:lang w:val="zh-CN"/>
        </w:rPr>
      </w:pPr>
      <w:r>
        <w:rPr>
          <w:rFonts w:ascii="仿宋" w:eastAsia="仿宋" w:hAnsi="仿宋" w:cs="宋体" w:hint="eastAsia"/>
          <w:sz w:val="28"/>
          <w:szCs w:val="28"/>
          <w:lang w:val="zh-CN"/>
        </w:rPr>
        <w:t>地址：许昌市八一路东段广电大厦</w:t>
      </w:r>
    </w:p>
    <w:p w:rsidR="00A3638B" w:rsidRDefault="00B11B3E">
      <w:pPr>
        <w:ind w:firstLine="560"/>
        <w:jc w:val="left"/>
        <w:rPr>
          <w:rFonts w:ascii="仿宋" w:eastAsia="仿宋" w:hAnsi="仿宋" w:cs="宋体"/>
          <w:sz w:val="28"/>
          <w:szCs w:val="28"/>
          <w:lang w:val="zh-CN"/>
        </w:rPr>
      </w:pPr>
      <w:r>
        <w:rPr>
          <w:rFonts w:ascii="仿宋" w:eastAsia="仿宋" w:hAnsi="仿宋" w:cs="宋体" w:hint="eastAsia"/>
          <w:sz w:val="28"/>
          <w:szCs w:val="28"/>
          <w:lang w:val="zh-CN"/>
        </w:rPr>
        <w:t>联系人：张女士 联系电话：</w:t>
      </w:r>
      <w:r>
        <w:rPr>
          <w:rFonts w:ascii="仿宋" w:eastAsia="仿宋" w:hAnsi="仿宋" w:cs="宋体"/>
          <w:sz w:val="28"/>
          <w:szCs w:val="28"/>
          <w:lang w:val="zh-CN"/>
        </w:rPr>
        <w:t>0374-2962660</w:t>
      </w:r>
    </w:p>
    <w:p w:rsidR="00A3638B" w:rsidRDefault="00A3638B">
      <w:pPr>
        <w:autoSpaceDE w:val="0"/>
        <w:autoSpaceDN w:val="0"/>
        <w:adjustRightInd w:val="0"/>
        <w:snapToGrid w:val="0"/>
        <w:ind w:firstLineChars="1200" w:firstLine="3360"/>
        <w:rPr>
          <w:rFonts w:ascii="仿宋" w:eastAsia="仿宋" w:hAnsi="仿宋" w:cs="宋体"/>
          <w:sz w:val="28"/>
          <w:szCs w:val="28"/>
          <w:lang w:val="zh-CN"/>
        </w:rPr>
      </w:pPr>
    </w:p>
    <w:p w:rsidR="00A3638B" w:rsidRDefault="00A3638B">
      <w:pPr>
        <w:autoSpaceDE w:val="0"/>
        <w:autoSpaceDN w:val="0"/>
        <w:adjustRightInd w:val="0"/>
        <w:snapToGrid w:val="0"/>
        <w:ind w:firstLineChars="0" w:firstLine="0"/>
        <w:rPr>
          <w:rFonts w:ascii="仿宋" w:eastAsia="仿宋" w:hAnsi="仿宋" w:cs="宋体"/>
          <w:sz w:val="28"/>
          <w:szCs w:val="28"/>
          <w:lang w:val="zh-CN"/>
        </w:rPr>
      </w:pPr>
    </w:p>
    <w:p w:rsidR="00A3638B" w:rsidRDefault="00B11B3E">
      <w:pPr>
        <w:autoSpaceDE w:val="0"/>
        <w:autoSpaceDN w:val="0"/>
        <w:adjustRightInd w:val="0"/>
        <w:snapToGrid w:val="0"/>
        <w:ind w:firstLineChars="1300" w:firstLine="3640"/>
        <w:rPr>
          <w:rFonts w:ascii="仿宋" w:eastAsia="仿宋" w:hAnsi="仿宋" w:cs="宋体"/>
          <w:sz w:val="28"/>
          <w:szCs w:val="28"/>
          <w:lang w:val="zh-CN"/>
        </w:rPr>
      </w:pPr>
      <w:r>
        <w:rPr>
          <w:rFonts w:ascii="仿宋" w:eastAsia="仿宋" w:hAnsi="仿宋" w:cs="宋体" w:hint="eastAsia"/>
          <w:sz w:val="28"/>
          <w:szCs w:val="28"/>
          <w:lang w:val="zh-CN"/>
        </w:rPr>
        <w:t>许昌市政府采购中心</w:t>
      </w:r>
    </w:p>
    <w:p w:rsidR="00A3638B" w:rsidRDefault="00B11B3E" w:rsidP="00816AF3">
      <w:pPr>
        <w:autoSpaceDE w:val="0"/>
        <w:autoSpaceDN w:val="0"/>
        <w:adjustRightInd w:val="0"/>
        <w:snapToGrid w:val="0"/>
        <w:ind w:firstLineChars="1300" w:firstLine="3640"/>
        <w:rPr>
          <w:rFonts w:ascii="仿宋" w:eastAsia="仿宋" w:hAnsi="仿宋" w:cs="宋体"/>
          <w:sz w:val="28"/>
          <w:szCs w:val="28"/>
          <w:lang w:val="zh-CN"/>
        </w:rPr>
      </w:pPr>
      <w:r>
        <w:rPr>
          <w:rFonts w:ascii="仿宋" w:eastAsia="仿宋" w:hAnsi="仿宋" w:cs="宋体" w:hint="eastAsia"/>
          <w:sz w:val="28"/>
          <w:szCs w:val="28"/>
          <w:lang w:val="zh-CN"/>
        </w:rPr>
        <w:t>二〇一七年八月</w:t>
      </w:r>
      <w:r w:rsidR="00816AF3">
        <w:rPr>
          <w:rFonts w:ascii="仿宋" w:eastAsia="仿宋" w:hAnsi="仿宋" w:cs="宋体" w:hint="eastAsia"/>
          <w:sz w:val="28"/>
          <w:szCs w:val="28"/>
          <w:lang w:val="zh-CN"/>
        </w:rPr>
        <w:t>四</w:t>
      </w:r>
      <w:r>
        <w:rPr>
          <w:rFonts w:ascii="仿宋" w:eastAsia="仿宋" w:hAnsi="仿宋" w:cs="宋体" w:hint="eastAsia"/>
          <w:sz w:val="28"/>
          <w:szCs w:val="28"/>
          <w:lang w:val="zh-CN"/>
        </w:rPr>
        <w:t>日</w:t>
      </w:r>
    </w:p>
    <w:p w:rsidR="00A3638B" w:rsidRDefault="00A3638B">
      <w:pPr>
        <w:autoSpaceDE w:val="0"/>
        <w:autoSpaceDN w:val="0"/>
        <w:adjustRightInd w:val="0"/>
        <w:ind w:firstLineChars="0" w:firstLine="0"/>
        <w:rPr>
          <w:rFonts w:ascii="黑体" w:eastAsia="黑体" w:cs="黑体"/>
          <w:b/>
          <w:bCs/>
          <w:sz w:val="28"/>
          <w:szCs w:val="28"/>
          <w:lang w:val="zh-CN"/>
        </w:rPr>
      </w:pPr>
    </w:p>
    <w:p w:rsidR="00A3638B" w:rsidRDefault="00B11B3E">
      <w:pPr>
        <w:pStyle w:val="1"/>
        <w:ind w:firstLine="480"/>
        <w:sectPr w:rsidR="00A3638B">
          <w:pgSz w:w="11906" w:h="16838"/>
          <w:pgMar w:top="1588" w:right="1588" w:bottom="1304" w:left="1588" w:header="1134" w:footer="737" w:gutter="0"/>
          <w:pgNumType w:fmt="numberInDash" w:start="1"/>
          <w:cols w:space="425"/>
          <w:docGrid w:type="linesAndChars" w:linePitch="312"/>
        </w:sectPr>
      </w:pPr>
      <w:bookmarkStart w:id="4" w:name="_Toc437271230"/>
      <w:bookmarkStart w:id="5" w:name="_Toc488064778"/>
      <w:r>
        <w:rPr>
          <w:rFonts w:hint="eastAsia"/>
        </w:rPr>
        <w:lastRenderedPageBreak/>
        <w:t>投标人须</w:t>
      </w:r>
      <w:bookmarkEnd w:id="4"/>
      <w:bookmarkEnd w:id="5"/>
      <w:r>
        <w:rPr>
          <w:rFonts w:hint="eastAsia"/>
        </w:rPr>
        <w:t>知</w:t>
      </w:r>
    </w:p>
    <w:p w:rsidR="00A3638B" w:rsidRDefault="00A3638B">
      <w:pPr>
        <w:widowControl/>
        <w:spacing w:line="240" w:lineRule="auto"/>
        <w:ind w:firstLineChars="0" w:firstLine="0"/>
        <w:jc w:val="left"/>
        <w:rPr>
          <w:b/>
          <w:bCs/>
          <w:szCs w:val="32"/>
        </w:rPr>
      </w:pPr>
      <w:bookmarkStart w:id="6" w:name="_Toc437271231"/>
    </w:p>
    <w:p w:rsidR="00A3638B" w:rsidRDefault="00B11B3E">
      <w:pPr>
        <w:pStyle w:val="-2"/>
        <w:numPr>
          <w:ilvl w:val="0"/>
          <w:numId w:val="0"/>
        </w:numPr>
        <w:ind w:left="576"/>
      </w:pPr>
      <w:bookmarkStart w:id="7" w:name="_Toc488064779"/>
      <w:r>
        <w:rPr>
          <w:rFonts w:hint="eastAsia"/>
        </w:rPr>
        <w:t>投标人须知前附表</w:t>
      </w:r>
      <w:bookmarkEnd w:id="6"/>
      <w:bookmarkEnd w:id="7"/>
    </w:p>
    <w:tbl>
      <w:tblPr>
        <w:tblW w:w="9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5"/>
        <w:gridCol w:w="2106"/>
        <w:gridCol w:w="28"/>
        <w:gridCol w:w="5741"/>
      </w:tblGrid>
      <w:tr w:rsidR="00A3638B" w:rsidTr="00B11B3E">
        <w:trPr>
          <w:trHeight w:val="471"/>
          <w:tblHeader/>
        </w:trPr>
        <w:tc>
          <w:tcPr>
            <w:tcW w:w="1155"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条款号</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条款名称</w:t>
            </w:r>
          </w:p>
        </w:tc>
        <w:tc>
          <w:tcPr>
            <w:tcW w:w="5769" w:type="dxa"/>
            <w:gridSpan w:val="2"/>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编列内容</w:t>
            </w:r>
          </w:p>
        </w:tc>
      </w:tr>
      <w:tr w:rsidR="00A3638B" w:rsidTr="00B11B3E">
        <w:trPr>
          <w:trHeight w:val="1536"/>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1.3</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采购当事人</w:t>
            </w:r>
          </w:p>
        </w:tc>
        <w:tc>
          <w:tcPr>
            <w:tcW w:w="5769" w:type="dxa"/>
            <w:gridSpan w:val="2"/>
            <w:vAlign w:val="center"/>
          </w:tcPr>
          <w:p w:rsidR="00A3638B" w:rsidRDefault="00B11B3E">
            <w:pPr>
              <w:pStyle w:val="Default"/>
              <w:jc w:val="both"/>
              <w:rPr>
                <w:rFonts w:ascii="Times New Roman" w:cs="Times New Roman"/>
                <w:b/>
                <w:color w:val="auto"/>
                <w:sz w:val="21"/>
                <w:szCs w:val="21"/>
              </w:rPr>
            </w:pPr>
            <w:r>
              <w:rPr>
                <w:rFonts w:ascii="Times New Roman" w:cs="Times New Roman" w:hint="eastAsia"/>
                <w:b/>
                <w:color w:val="auto"/>
                <w:sz w:val="21"/>
                <w:szCs w:val="21"/>
              </w:rPr>
              <w:t>采购人</w:t>
            </w:r>
          </w:p>
          <w:p w:rsidR="00A3638B" w:rsidRDefault="00B11B3E">
            <w:pPr>
              <w:pStyle w:val="Default"/>
              <w:jc w:val="both"/>
              <w:rPr>
                <w:rFonts w:hAnsi="宋体" w:cs="Times New Roman"/>
                <w:color w:val="auto"/>
                <w:sz w:val="21"/>
                <w:szCs w:val="21"/>
              </w:rPr>
            </w:pPr>
            <w:r>
              <w:rPr>
                <w:rFonts w:hAnsi="宋体" w:cs="Times New Roman"/>
                <w:color w:val="auto"/>
                <w:sz w:val="21"/>
                <w:szCs w:val="21"/>
              </w:rPr>
              <w:t>名    称：</w:t>
            </w:r>
            <w:r>
              <w:rPr>
                <w:rFonts w:hAnsi="宋体" w:cs="Times New Roman" w:hint="eastAsia"/>
                <w:color w:val="auto"/>
                <w:sz w:val="21"/>
                <w:szCs w:val="21"/>
              </w:rPr>
              <w:t>许昌市文化广电新闻出版局</w:t>
            </w:r>
          </w:p>
          <w:p w:rsidR="00A3638B" w:rsidRPr="00D90FAF" w:rsidRDefault="00B11B3E">
            <w:pPr>
              <w:pStyle w:val="Default"/>
              <w:spacing w:before="100" w:line="500" w:lineRule="exact"/>
              <w:jc w:val="both"/>
              <w:rPr>
                <w:rFonts w:hAnsi="宋体" w:cs="Times New Roman"/>
                <w:color w:val="auto"/>
                <w:sz w:val="21"/>
                <w:szCs w:val="21"/>
              </w:rPr>
            </w:pPr>
            <w:r w:rsidRPr="00D90FAF">
              <w:rPr>
                <w:rFonts w:hAnsi="宋体" w:cs="Times New Roman" w:hint="eastAsia"/>
                <w:color w:val="auto"/>
                <w:sz w:val="21"/>
                <w:szCs w:val="21"/>
              </w:rPr>
              <w:t>地 址：许昌市八一路东段广电大厦</w:t>
            </w:r>
          </w:p>
          <w:p w:rsidR="00A3638B" w:rsidRPr="00D90FAF" w:rsidRDefault="00B11B3E">
            <w:pPr>
              <w:pStyle w:val="Default"/>
              <w:spacing w:before="100" w:line="500" w:lineRule="exact"/>
              <w:jc w:val="both"/>
              <w:rPr>
                <w:rFonts w:hAnsi="宋体" w:cs="Times New Roman"/>
                <w:color w:val="auto"/>
                <w:sz w:val="21"/>
                <w:szCs w:val="21"/>
              </w:rPr>
            </w:pPr>
            <w:r w:rsidRPr="00D90FAF">
              <w:rPr>
                <w:rFonts w:hAnsi="宋体" w:cs="Times New Roman" w:hint="eastAsia"/>
                <w:color w:val="auto"/>
                <w:sz w:val="21"/>
                <w:szCs w:val="21"/>
              </w:rPr>
              <w:t xml:space="preserve">联系人：张女士 </w:t>
            </w:r>
          </w:p>
          <w:p w:rsidR="00A3638B" w:rsidRPr="00D90FAF" w:rsidRDefault="00B11B3E">
            <w:pPr>
              <w:pStyle w:val="Default"/>
              <w:spacing w:before="100" w:line="500" w:lineRule="exact"/>
              <w:jc w:val="both"/>
              <w:rPr>
                <w:rFonts w:hAnsi="宋体" w:cs="Times New Roman"/>
                <w:color w:val="auto"/>
                <w:sz w:val="21"/>
                <w:szCs w:val="21"/>
              </w:rPr>
            </w:pPr>
            <w:r w:rsidRPr="00D90FAF">
              <w:rPr>
                <w:rFonts w:hAnsi="宋体" w:cs="Times New Roman" w:hint="eastAsia"/>
                <w:color w:val="auto"/>
                <w:sz w:val="21"/>
                <w:szCs w:val="21"/>
              </w:rPr>
              <w:t>联系电话：0374-2962660</w:t>
            </w:r>
          </w:p>
          <w:p w:rsidR="00A3638B" w:rsidRDefault="00A3638B">
            <w:pPr>
              <w:pStyle w:val="Default"/>
              <w:spacing w:before="100" w:line="500" w:lineRule="exact"/>
              <w:jc w:val="both"/>
              <w:rPr>
                <w:rFonts w:ascii="Times New Roman" w:eastAsia="新宋体" w:cs="Times New Roman"/>
                <w:color w:val="auto"/>
              </w:rPr>
            </w:pPr>
          </w:p>
          <w:p w:rsidR="00A3638B" w:rsidRDefault="00B11B3E">
            <w:pPr>
              <w:pStyle w:val="Default"/>
              <w:jc w:val="both"/>
              <w:rPr>
                <w:rFonts w:ascii="Times New Roman" w:cs="Times New Roman"/>
                <w:b/>
                <w:color w:val="auto"/>
                <w:sz w:val="21"/>
                <w:szCs w:val="21"/>
              </w:rPr>
            </w:pPr>
            <w:r>
              <w:rPr>
                <w:rFonts w:ascii="Times New Roman" w:cs="Times New Roman" w:hint="eastAsia"/>
                <w:b/>
                <w:color w:val="auto"/>
                <w:sz w:val="21"/>
                <w:szCs w:val="21"/>
              </w:rPr>
              <w:t>采购代理机构</w:t>
            </w:r>
          </w:p>
          <w:p w:rsidR="00A3638B" w:rsidRDefault="00B11B3E">
            <w:pPr>
              <w:pStyle w:val="Default"/>
              <w:jc w:val="both"/>
              <w:rPr>
                <w:rFonts w:hAnsi="宋体" w:cs="Times New Roman"/>
                <w:color w:val="auto"/>
                <w:sz w:val="21"/>
                <w:szCs w:val="21"/>
              </w:rPr>
            </w:pPr>
            <w:r>
              <w:rPr>
                <w:rFonts w:hAnsi="宋体" w:cs="Times New Roman" w:hint="eastAsia"/>
                <w:color w:val="auto"/>
                <w:sz w:val="21"/>
                <w:szCs w:val="21"/>
              </w:rPr>
              <w:t>名称：许昌市政府采购中心</w:t>
            </w:r>
          </w:p>
          <w:p w:rsidR="00A3638B" w:rsidRPr="00D90FAF" w:rsidRDefault="00B11B3E">
            <w:pPr>
              <w:pStyle w:val="Default"/>
              <w:spacing w:before="100" w:line="500" w:lineRule="exact"/>
              <w:jc w:val="both"/>
              <w:rPr>
                <w:rFonts w:hAnsi="宋体" w:cs="Times New Roman"/>
                <w:color w:val="auto"/>
                <w:sz w:val="21"/>
                <w:szCs w:val="21"/>
              </w:rPr>
            </w:pPr>
            <w:r>
              <w:rPr>
                <w:rFonts w:hAnsi="宋体" w:cs="Times New Roman"/>
                <w:color w:val="auto"/>
                <w:sz w:val="21"/>
                <w:szCs w:val="21"/>
              </w:rPr>
              <w:t>地    址：</w:t>
            </w:r>
            <w:r w:rsidRPr="00D90FAF">
              <w:rPr>
                <w:rFonts w:hAnsi="宋体" w:cs="Times New Roman" w:hint="eastAsia"/>
                <w:color w:val="auto"/>
                <w:sz w:val="21"/>
                <w:szCs w:val="21"/>
              </w:rPr>
              <w:t>许昌市龙兴路与竹林路交汇处公共资源大厦</w:t>
            </w:r>
          </w:p>
          <w:p w:rsidR="00A3638B" w:rsidRPr="00D90FAF" w:rsidRDefault="00B11B3E">
            <w:pPr>
              <w:pStyle w:val="Default"/>
              <w:spacing w:before="100" w:line="500" w:lineRule="exact"/>
              <w:jc w:val="both"/>
              <w:rPr>
                <w:rFonts w:hAnsi="宋体" w:cs="Times New Roman"/>
                <w:color w:val="auto"/>
                <w:sz w:val="21"/>
                <w:szCs w:val="21"/>
              </w:rPr>
            </w:pPr>
            <w:r w:rsidRPr="00D90FAF">
              <w:rPr>
                <w:rFonts w:hAnsi="宋体" w:cs="Times New Roman" w:hint="eastAsia"/>
                <w:color w:val="auto"/>
                <w:sz w:val="21"/>
                <w:szCs w:val="21"/>
              </w:rPr>
              <w:t xml:space="preserve">联系人：沙先生 </w:t>
            </w:r>
          </w:p>
          <w:p w:rsidR="00A3638B" w:rsidRDefault="00B11B3E">
            <w:pPr>
              <w:pStyle w:val="Default"/>
              <w:spacing w:before="100" w:line="500" w:lineRule="exact"/>
              <w:jc w:val="both"/>
              <w:rPr>
                <w:rFonts w:ascii="Times New Roman" w:eastAsia="新宋体" w:cs="Times New Roman"/>
                <w:color w:val="auto"/>
              </w:rPr>
            </w:pPr>
            <w:r w:rsidRPr="00D90FAF">
              <w:rPr>
                <w:rFonts w:hAnsi="宋体" w:cs="Times New Roman" w:hint="eastAsia"/>
                <w:color w:val="auto"/>
                <w:sz w:val="21"/>
                <w:szCs w:val="21"/>
              </w:rPr>
              <w:t>联系电话：0374-2968687</w:t>
            </w:r>
          </w:p>
        </w:tc>
      </w:tr>
      <w:tr w:rsidR="00A3638B" w:rsidTr="00B11B3E">
        <w:trPr>
          <w:trHeight w:val="622"/>
        </w:trPr>
        <w:tc>
          <w:tcPr>
            <w:tcW w:w="1155" w:type="dxa"/>
            <w:vAlign w:val="center"/>
          </w:tcPr>
          <w:p w:rsidR="00A3638B" w:rsidRDefault="00B11B3E">
            <w:pPr>
              <w:spacing w:line="240" w:lineRule="auto"/>
              <w:ind w:firstLineChars="0" w:firstLine="0"/>
              <w:jc w:val="center"/>
              <w:rPr>
                <w:color w:val="000000"/>
                <w:sz w:val="21"/>
                <w:szCs w:val="21"/>
              </w:rPr>
            </w:pPr>
            <w:r>
              <w:rPr>
                <w:color w:val="000000"/>
                <w:sz w:val="21"/>
                <w:szCs w:val="21"/>
              </w:rPr>
              <w:t>1.4.1</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投标人</w:t>
            </w:r>
            <w:r>
              <w:rPr>
                <w:rFonts w:ascii="宋体" w:hAnsi="宋体"/>
                <w:color w:val="000000"/>
                <w:sz w:val="21"/>
                <w:szCs w:val="21"/>
              </w:rPr>
              <w:t>资格条件</w:t>
            </w:r>
          </w:p>
        </w:tc>
        <w:tc>
          <w:tcPr>
            <w:tcW w:w="5769" w:type="dxa"/>
            <w:gridSpan w:val="2"/>
            <w:vAlign w:val="center"/>
          </w:tcPr>
          <w:p w:rsidR="00A3638B" w:rsidRDefault="00B11B3E">
            <w:pPr>
              <w:spacing w:line="240" w:lineRule="auto"/>
              <w:ind w:firstLineChars="0" w:firstLine="0"/>
              <w:rPr>
                <w:sz w:val="21"/>
                <w:szCs w:val="21"/>
              </w:rPr>
            </w:pPr>
            <w:r>
              <w:rPr>
                <w:rFonts w:hint="eastAsia"/>
                <w:sz w:val="21"/>
                <w:szCs w:val="21"/>
              </w:rPr>
              <w:t>已通过本项目资格预审的投标人。</w:t>
            </w:r>
          </w:p>
        </w:tc>
      </w:tr>
      <w:tr w:rsidR="00A3638B" w:rsidTr="00B11B3E">
        <w:trPr>
          <w:trHeight w:hRule="exact" w:val="1171"/>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1.4.4</w:t>
            </w:r>
          </w:p>
        </w:tc>
        <w:tc>
          <w:tcPr>
            <w:tcW w:w="2106" w:type="dxa"/>
            <w:vAlign w:val="center"/>
          </w:tcPr>
          <w:p w:rsidR="00A3638B" w:rsidRDefault="00B11B3E">
            <w:pPr>
              <w:pStyle w:val="Default"/>
              <w:snapToGrid w:val="0"/>
              <w:jc w:val="center"/>
              <w:rPr>
                <w:rFonts w:hAnsi="宋体" w:cs="Times New Roman"/>
                <w:color w:val="auto"/>
                <w:sz w:val="21"/>
                <w:szCs w:val="21"/>
              </w:rPr>
            </w:pPr>
            <w:r>
              <w:rPr>
                <w:rFonts w:hAnsi="宋体" w:cs="Times New Roman"/>
                <w:color w:val="auto"/>
                <w:sz w:val="21"/>
                <w:szCs w:val="21"/>
              </w:rPr>
              <w:t>是否接受联合体</w:t>
            </w:r>
            <w:r>
              <w:rPr>
                <w:rFonts w:hAnsi="宋体" w:cs="Times New Roman" w:hint="eastAsia"/>
                <w:color w:val="auto"/>
                <w:sz w:val="21"/>
                <w:szCs w:val="21"/>
              </w:rPr>
              <w:t>投标</w:t>
            </w:r>
          </w:p>
        </w:tc>
        <w:tc>
          <w:tcPr>
            <w:tcW w:w="5769" w:type="dxa"/>
            <w:gridSpan w:val="2"/>
            <w:vAlign w:val="center"/>
          </w:tcPr>
          <w:p w:rsidR="00A3638B" w:rsidRDefault="00B11B3E">
            <w:pPr>
              <w:pStyle w:val="Default"/>
              <w:snapToGrid w:val="0"/>
              <w:jc w:val="both"/>
              <w:rPr>
                <w:rFonts w:hAnsi="宋体" w:cs="Times New Roman"/>
                <w:color w:val="auto"/>
                <w:sz w:val="21"/>
                <w:szCs w:val="21"/>
              </w:rPr>
            </w:pPr>
            <w:r>
              <w:rPr>
                <w:rFonts w:ascii="Segoe UI Symbol" w:hAnsi="Segoe UI Symbol" w:cs="Segoe UI Symbol"/>
                <w:color w:val="auto"/>
                <w:sz w:val="21"/>
                <w:szCs w:val="21"/>
              </w:rPr>
              <w:t>☑</w:t>
            </w:r>
            <w:r>
              <w:rPr>
                <w:rFonts w:hAnsi="宋体" w:cs="Times New Roman"/>
                <w:color w:val="auto"/>
                <w:sz w:val="21"/>
                <w:szCs w:val="21"/>
              </w:rPr>
              <w:t>接受。</w:t>
            </w:r>
          </w:p>
        </w:tc>
      </w:tr>
      <w:tr w:rsidR="00A3638B" w:rsidTr="00B11B3E">
        <w:trPr>
          <w:trHeight w:hRule="exact" w:val="1247"/>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1.4.5</w:t>
            </w:r>
          </w:p>
        </w:tc>
        <w:tc>
          <w:tcPr>
            <w:tcW w:w="2106" w:type="dxa"/>
            <w:vAlign w:val="center"/>
          </w:tcPr>
          <w:p w:rsidR="00A3638B" w:rsidRDefault="00B11B3E">
            <w:pPr>
              <w:pStyle w:val="Default"/>
              <w:snapToGrid w:val="0"/>
              <w:jc w:val="center"/>
              <w:rPr>
                <w:rFonts w:hAnsi="宋体" w:cs="Times New Roman"/>
                <w:color w:val="auto"/>
                <w:sz w:val="21"/>
                <w:szCs w:val="21"/>
              </w:rPr>
            </w:pPr>
            <w:r>
              <w:rPr>
                <w:rFonts w:hAnsi="宋体" w:cs="Times New Roman" w:hint="eastAsia"/>
                <w:color w:val="auto"/>
                <w:sz w:val="21"/>
                <w:szCs w:val="21"/>
              </w:rPr>
              <w:t>是否</w:t>
            </w:r>
            <w:r>
              <w:rPr>
                <w:rFonts w:hAnsi="宋体" w:cs="Times New Roman"/>
                <w:color w:val="auto"/>
                <w:sz w:val="21"/>
                <w:szCs w:val="21"/>
              </w:rPr>
              <w:t>允许未参加资格预审的投标人参与竞争并进行资格后审</w:t>
            </w:r>
          </w:p>
        </w:tc>
        <w:tc>
          <w:tcPr>
            <w:tcW w:w="5769" w:type="dxa"/>
            <w:gridSpan w:val="2"/>
            <w:vAlign w:val="center"/>
          </w:tcPr>
          <w:p w:rsidR="00A3638B" w:rsidRDefault="00B11B3E">
            <w:pPr>
              <w:pStyle w:val="Default"/>
              <w:jc w:val="both"/>
              <w:rPr>
                <w:rFonts w:hAnsi="宋体" w:cs="Times New Roman"/>
                <w:color w:val="auto"/>
                <w:sz w:val="21"/>
                <w:szCs w:val="21"/>
              </w:rPr>
            </w:pPr>
            <w:r>
              <w:rPr>
                <w:rFonts w:ascii="Segoe UI Symbol" w:hAnsi="Segoe UI Symbol" w:cs="Segoe UI Symbol"/>
                <w:color w:val="auto"/>
                <w:sz w:val="21"/>
                <w:szCs w:val="21"/>
              </w:rPr>
              <w:t>☑</w:t>
            </w:r>
            <w:r>
              <w:rPr>
                <w:rFonts w:hAnsi="宋体" w:cs="Times New Roman" w:hint="eastAsia"/>
                <w:color w:val="auto"/>
                <w:sz w:val="21"/>
                <w:szCs w:val="21"/>
              </w:rPr>
              <w:t>否</w:t>
            </w:r>
          </w:p>
          <w:p w:rsidR="00A3638B" w:rsidRDefault="00A3638B">
            <w:pPr>
              <w:pStyle w:val="Default"/>
              <w:jc w:val="both"/>
              <w:rPr>
                <w:rFonts w:ascii="Times New Roman" w:cs="Times New Roman"/>
                <w:color w:val="auto"/>
                <w:sz w:val="21"/>
                <w:szCs w:val="21"/>
              </w:rPr>
            </w:pPr>
          </w:p>
        </w:tc>
      </w:tr>
      <w:tr w:rsidR="00A3638B" w:rsidTr="00B11B3E">
        <w:trPr>
          <w:trHeight w:val="865"/>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1.9.1</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现场考察及答疑会</w:t>
            </w:r>
          </w:p>
        </w:tc>
        <w:tc>
          <w:tcPr>
            <w:tcW w:w="5769" w:type="dxa"/>
            <w:gridSpan w:val="2"/>
            <w:vAlign w:val="center"/>
          </w:tcPr>
          <w:p w:rsidR="00A3638B" w:rsidRDefault="00B11B3E">
            <w:pPr>
              <w:pStyle w:val="Default"/>
              <w:rPr>
                <w:rFonts w:hAnsi="宋体" w:cs="Times New Roman"/>
                <w:color w:val="auto"/>
                <w:sz w:val="21"/>
                <w:szCs w:val="21"/>
              </w:rPr>
            </w:pPr>
            <w:r>
              <w:rPr>
                <w:rFonts w:ascii="Segoe UI Symbol" w:hAnsi="Segoe UI Symbol" w:cs="Segoe UI Symbol"/>
                <w:color w:val="auto"/>
                <w:sz w:val="21"/>
                <w:szCs w:val="21"/>
              </w:rPr>
              <w:t>☑</w:t>
            </w:r>
            <w:r>
              <w:rPr>
                <w:rFonts w:hAnsi="宋体" w:cs="Times New Roman" w:hint="eastAsia"/>
                <w:color w:val="auto"/>
                <w:sz w:val="21"/>
                <w:szCs w:val="21"/>
              </w:rPr>
              <w:t>不组织</w:t>
            </w:r>
          </w:p>
          <w:p w:rsidR="00A3638B" w:rsidRDefault="00B11B3E">
            <w:pPr>
              <w:pStyle w:val="Default"/>
              <w:rPr>
                <w:rFonts w:hAnsi="宋体" w:cs="Times New Roman"/>
                <w:color w:val="auto"/>
                <w:sz w:val="21"/>
                <w:szCs w:val="21"/>
              </w:rPr>
            </w:pPr>
            <w:r>
              <w:rPr>
                <w:rFonts w:hAnsi="宋体" w:cs="Times New Roman" w:hint="eastAsia"/>
                <w:color w:val="auto"/>
                <w:sz w:val="21"/>
                <w:szCs w:val="21"/>
              </w:rPr>
              <w:t>□组织</w:t>
            </w:r>
            <w:r>
              <w:rPr>
                <w:rFonts w:hAnsi="宋体" w:cs="Times New Roman"/>
                <w:color w:val="auto"/>
                <w:sz w:val="21"/>
                <w:szCs w:val="21"/>
              </w:rPr>
              <w:t>，考察时间：</w:t>
            </w:r>
          </w:p>
          <w:p w:rsidR="00A3638B" w:rsidRDefault="00B11B3E">
            <w:pPr>
              <w:pStyle w:val="Default"/>
              <w:rPr>
                <w:rFonts w:hAnsi="宋体" w:cs="Times New Roman"/>
                <w:color w:val="auto"/>
                <w:sz w:val="21"/>
                <w:szCs w:val="21"/>
              </w:rPr>
            </w:pPr>
            <w:r>
              <w:rPr>
                <w:rFonts w:hAnsi="宋体" w:cs="Times New Roman" w:hint="eastAsia"/>
                <w:color w:val="auto"/>
                <w:sz w:val="21"/>
                <w:szCs w:val="21"/>
              </w:rPr>
              <w:t>考察</w:t>
            </w:r>
            <w:r>
              <w:rPr>
                <w:rFonts w:hAnsi="宋体" w:cs="Times New Roman"/>
                <w:color w:val="auto"/>
                <w:sz w:val="21"/>
                <w:szCs w:val="21"/>
              </w:rPr>
              <w:t>地点：</w:t>
            </w:r>
          </w:p>
          <w:p w:rsidR="00A3638B" w:rsidRDefault="00B11B3E">
            <w:pPr>
              <w:pStyle w:val="Default"/>
              <w:rPr>
                <w:rFonts w:hAnsi="宋体" w:cs="Times New Roman"/>
                <w:color w:val="auto"/>
                <w:sz w:val="21"/>
                <w:szCs w:val="21"/>
              </w:rPr>
            </w:pPr>
            <w:r>
              <w:rPr>
                <w:rFonts w:ascii="Segoe UI Symbol" w:hAnsi="Segoe UI Symbol" w:cs="Segoe UI Symbol"/>
                <w:color w:val="auto"/>
                <w:sz w:val="21"/>
                <w:szCs w:val="21"/>
              </w:rPr>
              <w:t>☑</w:t>
            </w:r>
            <w:r>
              <w:rPr>
                <w:rFonts w:hAnsi="宋体" w:cs="Times New Roman" w:hint="eastAsia"/>
                <w:color w:val="auto"/>
                <w:sz w:val="21"/>
                <w:szCs w:val="21"/>
              </w:rPr>
              <w:t>不召开</w:t>
            </w:r>
          </w:p>
          <w:p w:rsidR="00A3638B" w:rsidRDefault="00B11B3E">
            <w:pPr>
              <w:pStyle w:val="Default"/>
              <w:rPr>
                <w:rFonts w:hAnsi="宋体" w:cs="Times New Roman"/>
                <w:color w:val="auto"/>
                <w:sz w:val="21"/>
                <w:szCs w:val="21"/>
              </w:rPr>
            </w:pPr>
            <w:r>
              <w:rPr>
                <w:rFonts w:hAnsi="宋体" w:cs="Times New Roman" w:hint="eastAsia"/>
                <w:color w:val="auto"/>
                <w:sz w:val="21"/>
                <w:szCs w:val="21"/>
              </w:rPr>
              <w:t>□召开</w:t>
            </w:r>
            <w:r>
              <w:rPr>
                <w:rFonts w:hAnsi="宋体" w:cs="Times New Roman"/>
                <w:color w:val="auto"/>
                <w:sz w:val="21"/>
                <w:szCs w:val="21"/>
              </w:rPr>
              <w:t>，召开时间：</w:t>
            </w:r>
          </w:p>
          <w:p w:rsidR="00A3638B" w:rsidRDefault="00B11B3E">
            <w:pPr>
              <w:pStyle w:val="Default"/>
              <w:rPr>
                <w:rFonts w:hAnsi="宋体" w:cs="Times New Roman"/>
                <w:color w:val="auto"/>
                <w:sz w:val="21"/>
                <w:szCs w:val="21"/>
              </w:rPr>
            </w:pPr>
            <w:r>
              <w:rPr>
                <w:rFonts w:hAnsi="宋体" w:cs="Times New Roman" w:hint="eastAsia"/>
                <w:color w:val="auto"/>
                <w:sz w:val="21"/>
                <w:szCs w:val="21"/>
              </w:rPr>
              <w:t>召开地点</w:t>
            </w:r>
            <w:r>
              <w:rPr>
                <w:rFonts w:hAnsi="宋体" w:cs="Times New Roman"/>
                <w:color w:val="auto"/>
                <w:sz w:val="21"/>
                <w:szCs w:val="21"/>
              </w:rPr>
              <w:t>：</w:t>
            </w:r>
          </w:p>
        </w:tc>
      </w:tr>
      <w:tr w:rsidR="00A3638B" w:rsidTr="00B11B3E">
        <w:trPr>
          <w:trHeight w:val="957"/>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lastRenderedPageBreak/>
              <w:t>2.2.1</w:t>
            </w:r>
          </w:p>
        </w:tc>
        <w:tc>
          <w:tcPr>
            <w:tcW w:w="2106" w:type="dxa"/>
            <w:vAlign w:val="center"/>
          </w:tcPr>
          <w:p w:rsidR="00A3638B" w:rsidRPr="00D90FAF" w:rsidRDefault="00B11B3E">
            <w:pPr>
              <w:spacing w:line="240" w:lineRule="auto"/>
              <w:ind w:firstLineChars="0" w:firstLine="0"/>
              <w:jc w:val="center"/>
              <w:rPr>
                <w:rFonts w:ascii="宋体" w:hAnsi="宋体"/>
                <w:kern w:val="0"/>
                <w:sz w:val="21"/>
                <w:szCs w:val="21"/>
              </w:rPr>
            </w:pPr>
            <w:r w:rsidRPr="00D90FAF">
              <w:rPr>
                <w:rFonts w:ascii="宋体" w:hAnsi="宋体" w:hint="eastAsia"/>
                <w:kern w:val="0"/>
                <w:sz w:val="21"/>
                <w:szCs w:val="21"/>
              </w:rPr>
              <w:t>投标截止时间</w:t>
            </w:r>
          </w:p>
        </w:tc>
        <w:tc>
          <w:tcPr>
            <w:tcW w:w="5769" w:type="dxa"/>
            <w:gridSpan w:val="2"/>
            <w:vAlign w:val="center"/>
          </w:tcPr>
          <w:p w:rsidR="00A3638B" w:rsidRDefault="00D90FAF" w:rsidP="00D90FAF">
            <w:pPr>
              <w:pStyle w:val="Default"/>
              <w:ind w:firstLineChars="50" w:firstLine="105"/>
              <w:rPr>
                <w:rFonts w:hAnsi="宋体" w:cs="Times New Roman"/>
                <w:color w:val="auto"/>
                <w:sz w:val="21"/>
                <w:szCs w:val="21"/>
              </w:rPr>
            </w:pPr>
            <w:r>
              <w:rPr>
                <w:rFonts w:hAnsi="宋体" w:cs="Times New Roman" w:hint="eastAsia"/>
                <w:color w:val="auto"/>
                <w:sz w:val="21"/>
                <w:szCs w:val="21"/>
              </w:rPr>
              <w:t>2017</w:t>
            </w:r>
            <w:r w:rsidR="00B11B3E">
              <w:rPr>
                <w:rFonts w:hAnsi="宋体" w:cs="Times New Roman" w:hint="eastAsia"/>
                <w:color w:val="auto"/>
                <w:sz w:val="21"/>
                <w:szCs w:val="21"/>
              </w:rPr>
              <w:t>年</w:t>
            </w:r>
            <w:r w:rsidRPr="00D90FAF">
              <w:rPr>
                <w:rFonts w:hAnsi="宋体" w:cs="Times New Roman" w:hint="eastAsia"/>
                <w:color w:val="auto"/>
                <w:sz w:val="21"/>
                <w:szCs w:val="21"/>
              </w:rPr>
              <w:t>8</w:t>
            </w:r>
            <w:r w:rsidR="00B11B3E">
              <w:rPr>
                <w:rFonts w:hAnsi="宋体" w:cs="Times New Roman" w:hint="eastAsia"/>
                <w:color w:val="auto"/>
                <w:sz w:val="21"/>
                <w:szCs w:val="21"/>
              </w:rPr>
              <w:t>月</w:t>
            </w:r>
            <w:r w:rsidRPr="00D90FAF">
              <w:rPr>
                <w:rFonts w:hAnsi="宋体" w:cs="Times New Roman" w:hint="eastAsia"/>
                <w:color w:val="auto"/>
                <w:sz w:val="21"/>
                <w:szCs w:val="21"/>
              </w:rPr>
              <w:t>25</w:t>
            </w:r>
            <w:r w:rsidR="00B11B3E">
              <w:rPr>
                <w:rFonts w:hAnsi="宋体" w:cs="Times New Roman" w:hint="eastAsia"/>
                <w:color w:val="auto"/>
                <w:sz w:val="21"/>
                <w:szCs w:val="21"/>
              </w:rPr>
              <w:t>日</w:t>
            </w:r>
            <w:r>
              <w:rPr>
                <w:rFonts w:hAnsi="宋体" w:cs="Times New Roman" w:hint="eastAsia"/>
                <w:color w:val="auto"/>
                <w:sz w:val="21"/>
                <w:szCs w:val="21"/>
              </w:rPr>
              <w:t>10</w:t>
            </w:r>
            <w:r w:rsidR="00B11B3E">
              <w:rPr>
                <w:rFonts w:hAnsi="宋体" w:cs="Times New Roman"/>
                <w:color w:val="auto"/>
                <w:sz w:val="21"/>
                <w:szCs w:val="21"/>
              </w:rPr>
              <w:t>时</w:t>
            </w:r>
            <w:r w:rsidRPr="00D90FAF">
              <w:rPr>
                <w:rFonts w:hAnsi="宋体" w:cs="Times New Roman" w:hint="eastAsia"/>
                <w:color w:val="auto"/>
                <w:sz w:val="21"/>
                <w:szCs w:val="21"/>
              </w:rPr>
              <w:t>00</w:t>
            </w:r>
            <w:r w:rsidR="00B11B3E">
              <w:rPr>
                <w:rFonts w:hAnsi="宋体" w:cs="Times New Roman" w:hint="eastAsia"/>
                <w:color w:val="auto"/>
                <w:sz w:val="21"/>
                <w:szCs w:val="21"/>
              </w:rPr>
              <w:t>分</w:t>
            </w:r>
          </w:p>
        </w:tc>
      </w:tr>
      <w:tr w:rsidR="00A3638B" w:rsidTr="00B11B3E">
        <w:trPr>
          <w:trHeight w:val="641"/>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2.2.2</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投标人</w:t>
            </w:r>
            <w:r>
              <w:rPr>
                <w:rFonts w:ascii="宋体" w:hAnsi="宋体"/>
                <w:color w:val="000000"/>
                <w:sz w:val="21"/>
                <w:szCs w:val="21"/>
              </w:rPr>
              <w:t>提出</w:t>
            </w:r>
            <w:r>
              <w:rPr>
                <w:rFonts w:ascii="宋体" w:hAnsi="宋体" w:hint="eastAsia"/>
                <w:color w:val="000000"/>
                <w:sz w:val="21"/>
                <w:szCs w:val="21"/>
              </w:rPr>
              <w:t>疑义</w:t>
            </w:r>
            <w:r>
              <w:rPr>
                <w:rFonts w:ascii="宋体" w:hAnsi="宋体"/>
                <w:color w:val="000000"/>
                <w:sz w:val="21"/>
                <w:szCs w:val="21"/>
              </w:rPr>
              <w:t>的截止时间</w:t>
            </w:r>
          </w:p>
        </w:tc>
        <w:tc>
          <w:tcPr>
            <w:tcW w:w="5769" w:type="dxa"/>
            <w:gridSpan w:val="2"/>
            <w:vAlign w:val="center"/>
          </w:tcPr>
          <w:p w:rsidR="00A3638B" w:rsidRDefault="00B11B3E" w:rsidP="009F5503">
            <w:pPr>
              <w:spacing w:line="240" w:lineRule="auto"/>
              <w:ind w:firstLineChars="0" w:firstLine="0"/>
              <w:rPr>
                <w:rFonts w:ascii="宋体" w:hAnsi="宋体"/>
                <w:color w:val="000000"/>
                <w:sz w:val="21"/>
                <w:szCs w:val="21"/>
              </w:rPr>
            </w:pPr>
            <w:r>
              <w:rPr>
                <w:rFonts w:ascii="宋体" w:hAnsi="宋体" w:hint="eastAsia"/>
                <w:color w:val="000000"/>
                <w:sz w:val="21"/>
                <w:szCs w:val="21"/>
              </w:rPr>
              <w:t>如果供应商认为本次采购项目存在倾向性或排斥性内容，请在2017年8月</w:t>
            </w:r>
            <w:r w:rsidR="009F5503">
              <w:rPr>
                <w:rFonts w:ascii="宋体" w:hAnsi="宋体" w:hint="eastAsia"/>
                <w:color w:val="000000"/>
                <w:sz w:val="21"/>
                <w:szCs w:val="21"/>
              </w:rPr>
              <w:t>22</w:t>
            </w:r>
            <w:r>
              <w:rPr>
                <w:rFonts w:ascii="宋体" w:hAnsi="宋体" w:hint="eastAsia"/>
                <w:color w:val="000000"/>
                <w:sz w:val="21"/>
                <w:szCs w:val="21"/>
              </w:rPr>
              <w:t>日</w:t>
            </w:r>
            <w:r w:rsidR="009F5503">
              <w:rPr>
                <w:rFonts w:ascii="宋体" w:hAnsi="宋体" w:hint="eastAsia"/>
                <w:color w:val="000000"/>
                <w:sz w:val="21"/>
                <w:szCs w:val="21"/>
              </w:rPr>
              <w:t>17</w:t>
            </w:r>
            <w:r>
              <w:rPr>
                <w:rFonts w:ascii="宋体" w:hAnsi="宋体" w:hint="eastAsia"/>
                <w:color w:val="000000"/>
                <w:sz w:val="21"/>
                <w:szCs w:val="21"/>
              </w:rPr>
              <w:t>时前详细举证，并通过公共资源交易平台提出询问和澄清或者提出书面形式质疑，如未提出，视为全面接受。</w:t>
            </w:r>
          </w:p>
        </w:tc>
      </w:tr>
      <w:tr w:rsidR="00A3638B" w:rsidTr="00B11B3E">
        <w:trPr>
          <w:trHeight w:val="1228"/>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3.3.2</w:t>
            </w:r>
          </w:p>
        </w:tc>
        <w:tc>
          <w:tcPr>
            <w:tcW w:w="2106" w:type="dxa"/>
            <w:vAlign w:val="center"/>
          </w:tcPr>
          <w:p w:rsidR="00A3638B" w:rsidRDefault="00B11B3E" w:rsidP="00D05FB2">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报价</w:t>
            </w:r>
            <w:r>
              <w:rPr>
                <w:rFonts w:ascii="宋体" w:hAnsi="宋体"/>
                <w:color w:val="000000"/>
                <w:sz w:val="21"/>
                <w:szCs w:val="21"/>
              </w:rPr>
              <w:t>方式</w:t>
            </w:r>
          </w:p>
        </w:tc>
        <w:tc>
          <w:tcPr>
            <w:tcW w:w="5769" w:type="dxa"/>
            <w:gridSpan w:val="2"/>
            <w:vAlign w:val="center"/>
          </w:tcPr>
          <w:p w:rsidR="00A3638B" w:rsidRDefault="00B11B3E">
            <w:pPr>
              <w:spacing w:line="240" w:lineRule="auto"/>
              <w:ind w:firstLineChars="0" w:firstLine="0"/>
              <w:rPr>
                <w:color w:val="000000"/>
                <w:sz w:val="21"/>
                <w:szCs w:val="21"/>
              </w:rPr>
            </w:pPr>
            <w:r>
              <w:rPr>
                <w:rFonts w:hint="eastAsia"/>
                <w:color w:val="000000"/>
                <w:sz w:val="21"/>
                <w:szCs w:val="21"/>
              </w:rPr>
              <w:t>本项目以以下指标作为竞争条件：</w:t>
            </w:r>
          </w:p>
          <w:p w:rsidR="00A3638B" w:rsidRDefault="00B11B3E">
            <w:pPr>
              <w:spacing w:line="240" w:lineRule="auto"/>
              <w:ind w:firstLineChars="0" w:firstLine="0"/>
              <w:rPr>
                <w:color w:val="000000"/>
                <w:sz w:val="21"/>
                <w:szCs w:val="21"/>
              </w:rPr>
            </w:pPr>
            <w:r>
              <w:rPr>
                <w:rFonts w:hint="eastAsia"/>
                <w:color w:val="000000"/>
                <w:sz w:val="21"/>
                <w:szCs w:val="21"/>
              </w:rPr>
              <w:t>（</w:t>
            </w:r>
            <w:r>
              <w:rPr>
                <w:rFonts w:hint="eastAsia"/>
                <w:color w:val="000000"/>
                <w:sz w:val="21"/>
                <w:szCs w:val="21"/>
              </w:rPr>
              <w:t>1</w:t>
            </w:r>
            <w:r>
              <w:rPr>
                <w:rFonts w:hint="eastAsia"/>
                <w:color w:val="000000"/>
                <w:sz w:val="21"/>
                <w:szCs w:val="21"/>
              </w:rPr>
              <w:t>）运营期内政府运营补贴现值（折现为运营期起始之日的现值）总额</w:t>
            </w:r>
          </w:p>
          <w:p w:rsidR="00A3638B" w:rsidRDefault="00B11B3E">
            <w:pPr>
              <w:spacing w:line="240" w:lineRule="auto"/>
              <w:ind w:firstLineChars="0" w:firstLine="0"/>
              <w:rPr>
                <w:color w:val="000000"/>
                <w:sz w:val="21"/>
                <w:szCs w:val="21"/>
              </w:rPr>
            </w:pPr>
            <w:r>
              <w:rPr>
                <w:rFonts w:hint="eastAsia"/>
                <w:color w:val="000000"/>
                <w:sz w:val="21"/>
                <w:szCs w:val="21"/>
              </w:rPr>
              <w:t>（</w:t>
            </w:r>
            <w:r>
              <w:rPr>
                <w:rFonts w:hint="eastAsia"/>
                <w:color w:val="000000"/>
                <w:sz w:val="21"/>
                <w:szCs w:val="21"/>
              </w:rPr>
              <w:t>2</w:t>
            </w:r>
            <w:r>
              <w:rPr>
                <w:rFonts w:hint="eastAsia"/>
                <w:color w:val="000000"/>
                <w:sz w:val="21"/>
                <w:szCs w:val="21"/>
              </w:rPr>
              <w:t>）建安费用下浮率。</w:t>
            </w:r>
          </w:p>
        </w:tc>
      </w:tr>
      <w:tr w:rsidR="00A3638B" w:rsidTr="00B11B3E">
        <w:trPr>
          <w:trHeight w:val="672"/>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3.5.5</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采购人</w:t>
            </w:r>
            <w:r>
              <w:rPr>
                <w:rFonts w:ascii="宋体" w:hAnsi="宋体"/>
                <w:color w:val="000000"/>
                <w:sz w:val="21"/>
                <w:szCs w:val="21"/>
              </w:rPr>
              <w:t>特殊要求</w:t>
            </w:r>
          </w:p>
        </w:tc>
        <w:tc>
          <w:tcPr>
            <w:tcW w:w="5769" w:type="dxa"/>
            <w:gridSpan w:val="2"/>
            <w:vAlign w:val="center"/>
          </w:tcPr>
          <w:p w:rsidR="00A3638B" w:rsidRDefault="00B11B3E">
            <w:pPr>
              <w:spacing w:line="240" w:lineRule="auto"/>
              <w:ind w:firstLineChars="0" w:firstLine="0"/>
              <w:rPr>
                <w:color w:val="000000"/>
                <w:sz w:val="21"/>
                <w:szCs w:val="21"/>
              </w:rPr>
            </w:pPr>
            <w:r>
              <w:rPr>
                <w:rFonts w:hint="eastAsia"/>
                <w:color w:val="000000"/>
                <w:sz w:val="21"/>
                <w:szCs w:val="21"/>
              </w:rPr>
              <w:t>无</w:t>
            </w:r>
          </w:p>
        </w:tc>
      </w:tr>
      <w:tr w:rsidR="00A3638B" w:rsidTr="00B11B3E">
        <w:trPr>
          <w:trHeight w:val="2146"/>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3.6.1</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投标有效期</w:t>
            </w:r>
          </w:p>
        </w:tc>
        <w:tc>
          <w:tcPr>
            <w:tcW w:w="5769" w:type="dxa"/>
            <w:gridSpan w:val="2"/>
            <w:vAlign w:val="center"/>
          </w:tcPr>
          <w:p w:rsidR="00B11B3E" w:rsidRPr="00B11B3E" w:rsidRDefault="00B11B3E" w:rsidP="00B11B3E">
            <w:pPr>
              <w:spacing w:line="240" w:lineRule="auto"/>
              <w:ind w:firstLineChars="0" w:firstLine="0"/>
              <w:rPr>
                <w:color w:val="000000"/>
                <w:sz w:val="21"/>
                <w:szCs w:val="21"/>
              </w:rPr>
            </w:pPr>
            <w:r w:rsidRPr="00B11B3E">
              <w:rPr>
                <w:rFonts w:hint="eastAsia"/>
                <w:color w:val="000000"/>
                <w:sz w:val="21"/>
                <w:szCs w:val="21"/>
              </w:rPr>
              <w:t>投标文件从开标之日起，投标有效期为</w:t>
            </w:r>
            <w:r w:rsidRPr="00B11B3E">
              <w:rPr>
                <w:rFonts w:hint="eastAsia"/>
                <w:color w:val="000000"/>
                <w:sz w:val="21"/>
                <w:szCs w:val="21"/>
              </w:rPr>
              <w:t>180</w:t>
            </w:r>
            <w:r w:rsidRPr="00B11B3E">
              <w:rPr>
                <w:rFonts w:hint="eastAsia"/>
                <w:color w:val="000000"/>
                <w:sz w:val="21"/>
                <w:szCs w:val="21"/>
              </w:rPr>
              <w:t>天。</w:t>
            </w:r>
          </w:p>
          <w:p w:rsidR="00A3638B" w:rsidRPr="00B11B3E" w:rsidRDefault="00B11B3E" w:rsidP="00B11B3E">
            <w:pPr>
              <w:spacing w:line="240" w:lineRule="auto"/>
              <w:ind w:firstLineChars="0" w:firstLine="0"/>
              <w:rPr>
                <w:color w:val="000000"/>
                <w:sz w:val="21"/>
                <w:szCs w:val="21"/>
              </w:rPr>
            </w:pPr>
            <w:r w:rsidRPr="00B11B3E">
              <w:rPr>
                <w:rFonts w:hint="eastAsia"/>
                <w:color w:val="000000"/>
                <w:sz w:val="21"/>
                <w:szCs w:val="21"/>
              </w:rPr>
              <w:t>要求投标人同意延长有效期，要求与答复均应以书面形式。投标人可以拒绝上述要求而其投标保证金不被不予退还。对于同意该要求的投标人，既不要求也不允许其修改投标文件，但将要求其相应延长投标保证金的有效期。有关退还和不予退还投标保证金的规定在投标有效期的延长期内继续有效。</w:t>
            </w:r>
          </w:p>
        </w:tc>
      </w:tr>
      <w:tr w:rsidR="00A3638B" w:rsidTr="00B11B3E">
        <w:trPr>
          <w:trHeight w:val="617"/>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3.7.1</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投标保证金</w:t>
            </w:r>
          </w:p>
        </w:tc>
        <w:tc>
          <w:tcPr>
            <w:tcW w:w="5769" w:type="dxa"/>
            <w:gridSpan w:val="2"/>
            <w:vAlign w:val="center"/>
          </w:tcPr>
          <w:p w:rsidR="00A3638B" w:rsidRPr="00B11B3E" w:rsidRDefault="00B11B3E" w:rsidP="00B11B3E">
            <w:pPr>
              <w:snapToGrid w:val="0"/>
              <w:ind w:firstLine="420"/>
              <w:rPr>
                <w:color w:val="000000"/>
                <w:sz w:val="21"/>
                <w:szCs w:val="21"/>
              </w:rPr>
            </w:pPr>
            <w:r w:rsidRPr="00B11B3E">
              <w:rPr>
                <w:rFonts w:hint="eastAsia"/>
                <w:color w:val="000000"/>
                <w:sz w:val="21"/>
                <w:szCs w:val="21"/>
              </w:rPr>
              <w:t>投标保证金</w:t>
            </w:r>
          </w:p>
          <w:p w:rsidR="00A3638B" w:rsidRPr="00B11B3E" w:rsidRDefault="00B11B3E" w:rsidP="00B11B3E">
            <w:pPr>
              <w:snapToGrid w:val="0"/>
              <w:ind w:firstLine="420"/>
              <w:rPr>
                <w:color w:val="000000"/>
                <w:sz w:val="21"/>
                <w:szCs w:val="21"/>
              </w:rPr>
            </w:pPr>
            <w:r w:rsidRPr="00B11B3E">
              <w:rPr>
                <w:color w:val="000000"/>
                <w:sz w:val="21"/>
                <w:szCs w:val="21"/>
              </w:rPr>
              <w:t>1</w:t>
            </w:r>
            <w:r w:rsidRPr="00B11B3E">
              <w:rPr>
                <w:rFonts w:hint="eastAsia"/>
                <w:color w:val="000000"/>
                <w:sz w:val="21"/>
                <w:szCs w:val="21"/>
              </w:rPr>
              <w:t>、投标保证金为投标文件的组成部分之一。</w:t>
            </w:r>
          </w:p>
          <w:p w:rsidR="00A3638B" w:rsidRPr="00B11B3E" w:rsidRDefault="00B11B3E" w:rsidP="00B11B3E">
            <w:pPr>
              <w:snapToGrid w:val="0"/>
              <w:ind w:firstLine="420"/>
              <w:rPr>
                <w:color w:val="000000"/>
                <w:sz w:val="21"/>
                <w:szCs w:val="21"/>
              </w:rPr>
            </w:pPr>
            <w:r w:rsidRPr="00B11B3E">
              <w:rPr>
                <w:color w:val="000000"/>
                <w:sz w:val="21"/>
                <w:szCs w:val="21"/>
              </w:rPr>
              <w:t>2</w:t>
            </w:r>
            <w:r w:rsidRPr="00B11B3E">
              <w:rPr>
                <w:rFonts w:hint="eastAsia"/>
                <w:color w:val="000000"/>
                <w:sz w:val="21"/>
                <w:szCs w:val="21"/>
              </w:rPr>
              <w:t>、投标人向招标人提交</w:t>
            </w:r>
            <w:r w:rsidRPr="00B11B3E">
              <w:rPr>
                <w:rFonts w:hint="eastAsia"/>
                <w:color w:val="000000"/>
                <w:sz w:val="21"/>
                <w:szCs w:val="21"/>
              </w:rPr>
              <w:t>1000</w:t>
            </w:r>
            <w:r w:rsidRPr="00B11B3E">
              <w:rPr>
                <w:rFonts w:hint="eastAsia"/>
                <w:color w:val="000000"/>
                <w:sz w:val="21"/>
                <w:szCs w:val="21"/>
              </w:rPr>
              <w:t>万元。</w:t>
            </w:r>
            <w:r w:rsidRPr="00B11B3E">
              <w:rPr>
                <w:rFonts w:hint="eastAsia"/>
                <w:color w:val="000000"/>
                <w:sz w:val="21"/>
                <w:szCs w:val="21"/>
              </w:rPr>
              <w:t xml:space="preserve">   </w:t>
            </w:r>
          </w:p>
          <w:p w:rsidR="00A3638B" w:rsidRPr="00B11B3E" w:rsidRDefault="00B11B3E" w:rsidP="00B11B3E">
            <w:pPr>
              <w:snapToGrid w:val="0"/>
              <w:ind w:firstLine="420"/>
              <w:rPr>
                <w:color w:val="000000"/>
                <w:sz w:val="21"/>
                <w:szCs w:val="21"/>
              </w:rPr>
            </w:pPr>
            <w:r w:rsidRPr="00B11B3E">
              <w:rPr>
                <w:color w:val="000000"/>
                <w:sz w:val="21"/>
                <w:szCs w:val="21"/>
              </w:rPr>
              <w:t>3</w:t>
            </w:r>
            <w:r w:rsidRPr="00B11B3E">
              <w:rPr>
                <w:rFonts w:hint="eastAsia"/>
                <w:color w:val="000000"/>
                <w:sz w:val="21"/>
                <w:szCs w:val="21"/>
              </w:rPr>
              <w:t>、投标保证金用于保护本次招标人免受投标人的行为而引起的风险。</w:t>
            </w:r>
          </w:p>
          <w:p w:rsidR="00A3638B" w:rsidRPr="00B11B3E" w:rsidRDefault="00B11B3E" w:rsidP="00B11B3E">
            <w:pPr>
              <w:snapToGrid w:val="0"/>
              <w:ind w:firstLine="420"/>
              <w:rPr>
                <w:color w:val="000000"/>
                <w:sz w:val="21"/>
                <w:szCs w:val="21"/>
              </w:rPr>
            </w:pPr>
            <w:r w:rsidRPr="00B11B3E">
              <w:rPr>
                <w:color w:val="000000"/>
                <w:sz w:val="21"/>
                <w:szCs w:val="21"/>
              </w:rPr>
              <w:t>4</w:t>
            </w:r>
            <w:r w:rsidRPr="00B11B3E">
              <w:rPr>
                <w:rFonts w:hint="eastAsia"/>
                <w:color w:val="000000"/>
                <w:sz w:val="21"/>
                <w:szCs w:val="21"/>
              </w:rPr>
              <w:t>、提交投标保证金</w:t>
            </w:r>
          </w:p>
          <w:p w:rsidR="00A3638B" w:rsidRPr="00B11B3E" w:rsidRDefault="00B11B3E">
            <w:pPr>
              <w:pStyle w:val="11"/>
              <w:numPr>
                <w:ilvl w:val="0"/>
                <w:numId w:val="2"/>
              </w:numPr>
              <w:snapToGrid w:val="0"/>
              <w:ind w:firstLineChars="0"/>
              <w:rPr>
                <w:color w:val="000000"/>
                <w:sz w:val="21"/>
                <w:szCs w:val="21"/>
              </w:rPr>
            </w:pPr>
            <w:r w:rsidRPr="00B11B3E">
              <w:rPr>
                <w:rFonts w:hint="eastAsia"/>
                <w:color w:val="000000"/>
                <w:sz w:val="21"/>
                <w:szCs w:val="21"/>
              </w:rPr>
              <w:t>投标保证金缴纳方式：</w:t>
            </w:r>
          </w:p>
          <w:p w:rsidR="00A3638B" w:rsidRPr="00B11B3E" w:rsidRDefault="00B11B3E" w:rsidP="00B11B3E">
            <w:pPr>
              <w:snapToGrid w:val="0"/>
              <w:ind w:firstLine="420"/>
              <w:rPr>
                <w:color w:val="000000"/>
                <w:sz w:val="21"/>
                <w:szCs w:val="21"/>
              </w:rPr>
            </w:pPr>
            <w:r w:rsidRPr="00B11B3E">
              <w:rPr>
                <w:rFonts w:hint="eastAsia"/>
                <w:color w:val="000000"/>
                <w:sz w:val="21"/>
                <w:szCs w:val="21"/>
              </w:rPr>
              <w:t>投标人网上报名后，登录</w:t>
            </w:r>
            <w:r w:rsidRPr="00B11B3E">
              <w:rPr>
                <w:rFonts w:hint="eastAsia"/>
                <w:color w:val="000000"/>
                <w:sz w:val="21"/>
                <w:szCs w:val="21"/>
              </w:rPr>
              <w:t>http://221.14.6.70:8088/ggzy</w:t>
            </w:r>
            <w:r w:rsidRPr="00B11B3E">
              <w:rPr>
                <w:color w:val="000000"/>
                <w:sz w:val="21"/>
                <w:szCs w:val="21"/>
              </w:rPr>
              <w:t>系统</w:t>
            </w:r>
            <w:r w:rsidRPr="00B11B3E">
              <w:rPr>
                <w:rFonts w:hint="eastAsia"/>
                <w:color w:val="000000"/>
                <w:sz w:val="21"/>
                <w:szCs w:val="21"/>
              </w:rPr>
              <w:t>,</w:t>
            </w:r>
            <w:r w:rsidRPr="00B11B3E">
              <w:rPr>
                <w:rFonts w:hint="eastAsia"/>
                <w:color w:val="000000"/>
                <w:sz w:val="21"/>
                <w:szCs w:val="21"/>
              </w:rPr>
              <w:t>依次点击“会员向导”→“参与投标”→“费用缴纳说明”→“保证金缴纳说明单”，获取缴费说明单，根据每个标段的缴纳说明单在缴纳截止时间前</w:t>
            </w:r>
            <w:r w:rsidRPr="00B11B3E">
              <w:rPr>
                <w:color w:val="000000"/>
                <w:sz w:val="21"/>
                <w:szCs w:val="21"/>
              </w:rPr>
              <w:t>缴纳</w:t>
            </w:r>
            <w:r w:rsidRPr="00B11B3E">
              <w:rPr>
                <w:rFonts w:hint="eastAsia"/>
                <w:color w:val="000000"/>
                <w:sz w:val="21"/>
                <w:szCs w:val="21"/>
              </w:rPr>
              <w:t>；成功缴纳后重新登录前述系统，依次点击“会员向导”→“参与投标”→“保证金绑定”→“绑定”进行投标保证金绑定。</w:t>
            </w:r>
          </w:p>
          <w:p w:rsidR="00A3638B" w:rsidRPr="00B11B3E" w:rsidRDefault="00B11B3E" w:rsidP="00B11B3E">
            <w:pPr>
              <w:snapToGrid w:val="0"/>
              <w:ind w:firstLine="420"/>
              <w:rPr>
                <w:color w:val="000000"/>
                <w:sz w:val="21"/>
                <w:szCs w:val="21"/>
              </w:rPr>
            </w:pPr>
            <w:r w:rsidRPr="00B11B3E">
              <w:rPr>
                <w:rFonts w:hint="eastAsia"/>
                <w:color w:val="000000"/>
                <w:sz w:val="21"/>
                <w:szCs w:val="21"/>
              </w:rPr>
              <w:t>投标人严格按照“保证金缴纳说明单”内容缴纳投标保证金，并将缴纳凭证“许昌公共资源交易中心保证金缴纳回执”附投标文件中。同时开标现场提供一份“许昌公共资源交易中心保证金缴纳回执”以备查询。</w:t>
            </w:r>
          </w:p>
          <w:p w:rsidR="00A3638B" w:rsidRPr="00B11B3E" w:rsidRDefault="00B11B3E" w:rsidP="00B11B3E">
            <w:pPr>
              <w:snapToGrid w:val="0"/>
              <w:ind w:firstLine="420"/>
              <w:rPr>
                <w:color w:val="000000"/>
                <w:sz w:val="21"/>
                <w:szCs w:val="21"/>
              </w:rPr>
            </w:pPr>
            <w:r w:rsidRPr="00B11B3E">
              <w:rPr>
                <w:rFonts w:hint="eastAsia"/>
                <w:color w:val="000000"/>
                <w:sz w:val="21"/>
                <w:szCs w:val="21"/>
              </w:rPr>
              <w:lastRenderedPageBreak/>
              <w:t>投标人可根据提示情况决定是否重新缴纳。</w:t>
            </w:r>
          </w:p>
          <w:p w:rsidR="00A3638B" w:rsidRPr="00B11B3E" w:rsidRDefault="00B11B3E" w:rsidP="00B11B3E">
            <w:pPr>
              <w:snapToGrid w:val="0"/>
              <w:ind w:firstLine="420"/>
              <w:rPr>
                <w:color w:val="000000"/>
                <w:sz w:val="21"/>
                <w:szCs w:val="21"/>
              </w:rPr>
            </w:pPr>
            <w:r w:rsidRPr="00B11B3E">
              <w:rPr>
                <w:color w:val="000000"/>
                <w:sz w:val="21"/>
                <w:szCs w:val="21"/>
              </w:rPr>
              <w:t>保证金缴纳绑定问题咨询电话</w:t>
            </w:r>
            <w:r w:rsidRPr="00B11B3E">
              <w:rPr>
                <w:rFonts w:hint="eastAsia"/>
                <w:color w:val="000000"/>
                <w:sz w:val="21"/>
                <w:szCs w:val="21"/>
              </w:rPr>
              <w:t>:</w:t>
            </w:r>
            <w:r w:rsidRPr="00B11B3E">
              <w:rPr>
                <w:color w:val="000000"/>
                <w:sz w:val="21"/>
                <w:szCs w:val="21"/>
              </w:rPr>
              <w:t>0374-296</w:t>
            </w:r>
            <w:r w:rsidRPr="00B11B3E">
              <w:rPr>
                <w:rFonts w:hint="eastAsia"/>
                <w:color w:val="000000"/>
                <w:sz w:val="21"/>
                <w:szCs w:val="21"/>
              </w:rPr>
              <w:t>1598</w:t>
            </w:r>
            <w:r w:rsidRPr="00B11B3E">
              <w:rPr>
                <w:rFonts w:hint="eastAsia"/>
                <w:color w:val="000000"/>
                <w:sz w:val="21"/>
                <w:szCs w:val="21"/>
              </w:rPr>
              <w:t>。</w:t>
            </w:r>
          </w:p>
          <w:p w:rsidR="00A3638B" w:rsidRPr="00B11B3E" w:rsidRDefault="00B11B3E">
            <w:pPr>
              <w:pStyle w:val="11"/>
              <w:numPr>
                <w:ilvl w:val="0"/>
                <w:numId w:val="2"/>
              </w:numPr>
              <w:snapToGrid w:val="0"/>
              <w:ind w:firstLineChars="0"/>
              <w:rPr>
                <w:color w:val="000000"/>
                <w:sz w:val="21"/>
                <w:szCs w:val="21"/>
              </w:rPr>
            </w:pPr>
            <w:r w:rsidRPr="00B11B3E">
              <w:rPr>
                <w:rFonts w:hint="eastAsia"/>
                <w:color w:val="000000"/>
                <w:sz w:val="21"/>
                <w:szCs w:val="21"/>
              </w:rPr>
              <w:t>投标人的投标保证金须从其公司注册银行账户转出并不接受现金方式缴纳，否则由投标人自行负责。</w:t>
            </w:r>
          </w:p>
          <w:p w:rsidR="00A3638B" w:rsidRPr="00B11B3E" w:rsidRDefault="00B11B3E">
            <w:pPr>
              <w:pStyle w:val="11"/>
              <w:numPr>
                <w:ilvl w:val="0"/>
                <w:numId w:val="2"/>
              </w:numPr>
              <w:snapToGrid w:val="0"/>
              <w:ind w:firstLineChars="0"/>
              <w:rPr>
                <w:color w:val="000000"/>
                <w:sz w:val="21"/>
                <w:szCs w:val="21"/>
              </w:rPr>
            </w:pPr>
            <w:r w:rsidRPr="00B11B3E">
              <w:rPr>
                <w:rFonts w:hint="eastAsia"/>
                <w:color w:val="000000"/>
                <w:sz w:val="21"/>
                <w:szCs w:val="21"/>
              </w:rPr>
              <w:t>要一次足额缴纳并成功绑定投标保证金，每个投标人每个项目每个标段只有唯一缴纳账号。</w:t>
            </w:r>
          </w:p>
          <w:p w:rsidR="00A3638B" w:rsidRPr="00B11B3E" w:rsidRDefault="00B11B3E">
            <w:pPr>
              <w:pStyle w:val="11"/>
              <w:numPr>
                <w:ilvl w:val="0"/>
                <w:numId w:val="2"/>
              </w:numPr>
              <w:snapToGrid w:val="0"/>
              <w:ind w:firstLineChars="0"/>
              <w:rPr>
                <w:color w:val="000000"/>
                <w:sz w:val="21"/>
                <w:szCs w:val="21"/>
              </w:rPr>
            </w:pPr>
            <w:r w:rsidRPr="00B11B3E">
              <w:rPr>
                <w:rFonts w:hint="eastAsia"/>
                <w:color w:val="000000"/>
                <w:sz w:val="21"/>
                <w:szCs w:val="21"/>
              </w:rPr>
              <w:t>为确保投标保证金到账的保密性、准确性，汇款凭证不得备注项目编号和项目名称。</w:t>
            </w:r>
          </w:p>
          <w:p w:rsidR="00A3638B" w:rsidRPr="00B11B3E" w:rsidRDefault="00B11B3E">
            <w:pPr>
              <w:pStyle w:val="11"/>
              <w:numPr>
                <w:ilvl w:val="0"/>
                <w:numId w:val="2"/>
              </w:numPr>
              <w:snapToGrid w:val="0"/>
              <w:ind w:firstLineChars="0"/>
              <w:rPr>
                <w:color w:val="000000"/>
                <w:sz w:val="21"/>
                <w:szCs w:val="21"/>
              </w:rPr>
            </w:pPr>
            <w:r w:rsidRPr="00B11B3E">
              <w:rPr>
                <w:rFonts w:hint="eastAsia"/>
                <w:color w:val="000000"/>
                <w:sz w:val="21"/>
                <w:szCs w:val="21"/>
              </w:rPr>
              <w:t>提交保证金截止时间与开标时间一致，并以到账时间为准（投标人应承担节假日、异地、跨行等带来的银行系统不能支付的风险）。</w:t>
            </w:r>
          </w:p>
          <w:p w:rsidR="00A3638B" w:rsidRPr="00B11B3E" w:rsidRDefault="00B11B3E">
            <w:pPr>
              <w:pStyle w:val="11"/>
              <w:numPr>
                <w:ilvl w:val="0"/>
                <w:numId w:val="2"/>
              </w:numPr>
              <w:snapToGrid w:val="0"/>
              <w:ind w:firstLineChars="0"/>
              <w:rPr>
                <w:color w:val="000000"/>
                <w:sz w:val="21"/>
                <w:szCs w:val="21"/>
              </w:rPr>
            </w:pPr>
            <w:r w:rsidRPr="00B11B3E">
              <w:rPr>
                <w:rFonts w:hint="eastAsia"/>
                <w:color w:val="000000"/>
                <w:sz w:val="21"/>
                <w:szCs w:val="21"/>
              </w:rPr>
              <w:t>投标人所提交的投标保证金仅限当次投标项目（标段）有效，不得重复替代使用。一个招标项目有多个标段或者有多个项目同时招标的，投标人必须按项目、标段分别提交投标保证金。</w:t>
            </w:r>
          </w:p>
          <w:p w:rsidR="00A3638B" w:rsidRPr="00B11B3E" w:rsidRDefault="00B11B3E">
            <w:pPr>
              <w:pStyle w:val="11"/>
              <w:numPr>
                <w:ilvl w:val="0"/>
                <w:numId w:val="2"/>
              </w:numPr>
              <w:snapToGrid w:val="0"/>
              <w:ind w:firstLineChars="0"/>
              <w:rPr>
                <w:color w:val="000000"/>
                <w:sz w:val="21"/>
                <w:szCs w:val="21"/>
              </w:rPr>
            </w:pPr>
            <w:r w:rsidRPr="00B11B3E">
              <w:rPr>
                <w:rFonts w:hint="eastAsia"/>
                <w:color w:val="000000"/>
                <w:sz w:val="21"/>
                <w:szCs w:val="21"/>
              </w:rPr>
              <w:t>中心不开具保证金收款收据。</w:t>
            </w:r>
          </w:p>
          <w:p w:rsidR="00A3638B" w:rsidRPr="00B11B3E" w:rsidRDefault="00B11B3E" w:rsidP="00B11B3E">
            <w:pPr>
              <w:snapToGrid w:val="0"/>
              <w:ind w:firstLine="420"/>
              <w:jc w:val="left"/>
              <w:rPr>
                <w:color w:val="000000"/>
                <w:sz w:val="21"/>
                <w:szCs w:val="21"/>
              </w:rPr>
            </w:pPr>
            <w:r w:rsidRPr="00B11B3E">
              <w:rPr>
                <w:color w:val="000000"/>
                <w:sz w:val="21"/>
                <w:szCs w:val="21"/>
              </w:rPr>
              <w:t>5</w:t>
            </w:r>
            <w:r w:rsidRPr="00B11B3E">
              <w:rPr>
                <w:rFonts w:hint="eastAsia"/>
                <w:color w:val="000000"/>
                <w:sz w:val="21"/>
                <w:szCs w:val="21"/>
              </w:rPr>
              <w:t>、退还投标保证金时，区别成交与否，按不同时序由银行按来款途径</w:t>
            </w:r>
            <w:r w:rsidR="00D05FB2">
              <w:rPr>
                <w:rFonts w:hint="eastAsia"/>
                <w:color w:val="000000"/>
                <w:sz w:val="21"/>
                <w:szCs w:val="21"/>
              </w:rPr>
              <w:t>退</w:t>
            </w:r>
            <w:r w:rsidRPr="00B11B3E">
              <w:rPr>
                <w:rFonts w:hint="eastAsia"/>
                <w:color w:val="000000"/>
                <w:sz w:val="21"/>
                <w:szCs w:val="21"/>
              </w:rPr>
              <w:t>原账户。</w:t>
            </w:r>
          </w:p>
          <w:p w:rsidR="00A3638B" w:rsidRPr="00B11B3E" w:rsidRDefault="00B11B3E">
            <w:pPr>
              <w:pStyle w:val="11"/>
              <w:numPr>
                <w:ilvl w:val="0"/>
                <w:numId w:val="3"/>
              </w:numPr>
              <w:snapToGrid w:val="0"/>
              <w:ind w:firstLineChars="0"/>
              <w:jc w:val="left"/>
              <w:rPr>
                <w:color w:val="000000"/>
                <w:sz w:val="21"/>
                <w:szCs w:val="21"/>
              </w:rPr>
            </w:pPr>
            <w:r w:rsidRPr="00B11B3E">
              <w:rPr>
                <w:rFonts w:hint="eastAsia"/>
                <w:color w:val="000000"/>
                <w:sz w:val="21"/>
                <w:szCs w:val="21"/>
              </w:rPr>
              <w:t>未中标的供应商的投标保证金，在中标通知书发出后</w:t>
            </w:r>
            <w:r w:rsidRPr="00B11B3E">
              <w:rPr>
                <w:rFonts w:hint="eastAsia"/>
                <w:color w:val="000000"/>
                <w:sz w:val="21"/>
                <w:szCs w:val="21"/>
              </w:rPr>
              <w:t>5</w:t>
            </w:r>
            <w:r w:rsidRPr="00B11B3E">
              <w:rPr>
                <w:rFonts w:hint="eastAsia"/>
                <w:color w:val="000000"/>
                <w:sz w:val="21"/>
                <w:szCs w:val="21"/>
              </w:rPr>
              <w:t>个工作日内退还投标保证金及银行同期活期存款利息。</w:t>
            </w:r>
          </w:p>
          <w:p w:rsidR="00A3638B" w:rsidRPr="00B11B3E" w:rsidRDefault="00B11B3E">
            <w:pPr>
              <w:pStyle w:val="11"/>
              <w:numPr>
                <w:ilvl w:val="0"/>
                <w:numId w:val="3"/>
              </w:numPr>
              <w:snapToGrid w:val="0"/>
              <w:ind w:firstLineChars="0"/>
              <w:jc w:val="left"/>
              <w:rPr>
                <w:color w:val="000000"/>
                <w:sz w:val="21"/>
                <w:szCs w:val="21"/>
              </w:rPr>
            </w:pPr>
            <w:r w:rsidRPr="00B11B3E">
              <w:rPr>
                <w:rFonts w:hint="eastAsia"/>
                <w:color w:val="000000"/>
                <w:sz w:val="21"/>
                <w:szCs w:val="21"/>
              </w:rPr>
              <w:t>中标的供应商的投标保证金，在签订合同之日起</w:t>
            </w:r>
            <w:r w:rsidRPr="00B11B3E">
              <w:rPr>
                <w:rFonts w:hint="eastAsia"/>
                <w:color w:val="000000"/>
                <w:sz w:val="21"/>
                <w:szCs w:val="21"/>
              </w:rPr>
              <w:t>5</w:t>
            </w:r>
            <w:r w:rsidRPr="00B11B3E">
              <w:rPr>
                <w:rFonts w:hint="eastAsia"/>
                <w:color w:val="000000"/>
                <w:sz w:val="21"/>
                <w:szCs w:val="21"/>
              </w:rPr>
              <w:t>个工作日内退还投标保证金及银行同期活期存款利息。</w:t>
            </w:r>
          </w:p>
          <w:p w:rsidR="00A3638B" w:rsidRPr="00B11B3E" w:rsidRDefault="00B11B3E" w:rsidP="00B11B3E">
            <w:pPr>
              <w:ind w:firstLine="420"/>
              <w:rPr>
                <w:color w:val="000000"/>
                <w:sz w:val="21"/>
                <w:szCs w:val="21"/>
              </w:rPr>
            </w:pPr>
            <w:r w:rsidRPr="00B11B3E">
              <w:rPr>
                <w:rFonts w:hint="eastAsia"/>
                <w:color w:val="000000"/>
                <w:sz w:val="21"/>
                <w:szCs w:val="21"/>
              </w:rPr>
              <w:t>以上事项，请投标人仔细研读，未按规定操作引起的无效投标，由投标人自行负责。</w:t>
            </w:r>
          </w:p>
          <w:p w:rsidR="00A3638B" w:rsidRPr="00B11B3E" w:rsidRDefault="00B11B3E" w:rsidP="00B11B3E">
            <w:pPr>
              <w:ind w:firstLine="420"/>
              <w:rPr>
                <w:color w:val="000000"/>
                <w:sz w:val="21"/>
                <w:szCs w:val="21"/>
              </w:rPr>
            </w:pPr>
            <w:r w:rsidRPr="00B11B3E">
              <w:rPr>
                <w:color w:val="000000"/>
                <w:sz w:val="21"/>
                <w:szCs w:val="21"/>
              </w:rPr>
              <w:t>6</w:t>
            </w:r>
            <w:r w:rsidRPr="00B11B3E">
              <w:rPr>
                <w:rFonts w:hint="eastAsia"/>
                <w:color w:val="000000"/>
                <w:sz w:val="21"/>
                <w:szCs w:val="21"/>
              </w:rPr>
              <w:t>、</w:t>
            </w:r>
            <w:r w:rsidRPr="00B11B3E">
              <w:rPr>
                <w:rFonts w:hint="eastAsia"/>
                <w:color w:val="000000"/>
                <w:sz w:val="21"/>
                <w:szCs w:val="21"/>
              </w:rPr>
              <w:t xml:space="preserve"> </w:t>
            </w:r>
            <w:r w:rsidRPr="00B11B3E">
              <w:rPr>
                <w:rFonts w:hint="eastAsia"/>
                <w:color w:val="000000"/>
                <w:sz w:val="21"/>
                <w:szCs w:val="21"/>
              </w:rPr>
              <w:t>特殊情况处理</w:t>
            </w:r>
          </w:p>
          <w:p w:rsidR="00A3638B" w:rsidRPr="00B11B3E" w:rsidRDefault="00B11B3E">
            <w:pPr>
              <w:pStyle w:val="11"/>
              <w:numPr>
                <w:ilvl w:val="0"/>
                <w:numId w:val="4"/>
              </w:numPr>
              <w:ind w:firstLineChars="0"/>
              <w:rPr>
                <w:color w:val="000000"/>
                <w:sz w:val="21"/>
                <w:szCs w:val="21"/>
              </w:rPr>
            </w:pPr>
            <w:r w:rsidRPr="00B11B3E">
              <w:rPr>
                <w:rFonts w:hint="eastAsia"/>
                <w:color w:val="000000"/>
                <w:sz w:val="21"/>
                <w:szCs w:val="21"/>
              </w:rPr>
              <w:t>投标人投标过程中因账户开户银行、银行账号发生变化，不能按照来款途径原路返还投标保证金的，投标人须提供原账户开户银行相关证明及新开</w:t>
            </w:r>
            <w:r w:rsidRPr="00B11B3E">
              <w:rPr>
                <w:rFonts w:hint="eastAsia"/>
                <w:color w:val="000000"/>
                <w:sz w:val="21"/>
                <w:szCs w:val="21"/>
              </w:rPr>
              <w:lastRenderedPageBreak/>
              <w:t>账户开户许可证，到中心五楼交易见证部办理退款手续（</w:t>
            </w:r>
            <w:r w:rsidRPr="00B11B3E">
              <w:rPr>
                <w:rFonts w:hint="eastAsia"/>
                <w:color w:val="000000"/>
                <w:sz w:val="21"/>
                <w:szCs w:val="21"/>
              </w:rPr>
              <w:t>0374-2968027</w:t>
            </w:r>
            <w:r w:rsidRPr="00B11B3E">
              <w:rPr>
                <w:rFonts w:hint="eastAsia"/>
                <w:color w:val="000000"/>
                <w:sz w:val="21"/>
                <w:szCs w:val="21"/>
              </w:rPr>
              <w:t>）。</w:t>
            </w:r>
          </w:p>
          <w:p w:rsidR="00A3638B" w:rsidRPr="00B11B3E" w:rsidRDefault="00B11B3E">
            <w:pPr>
              <w:pStyle w:val="11"/>
              <w:numPr>
                <w:ilvl w:val="0"/>
                <w:numId w:val="4"/>
              </w:numPr>
              <w:ind w:firstLineChars="0"/>
              <w:rPr>
                <w:color w:val="000000"/>
                <w:sz w:val="21"/>
                <w:szCs w:val="21"/>
              </w:rPr>
            </w:pPr>
            <w:r w:rsidRPr="00B11B3E">
              <w:rPr>
                <w:rFonts w:hint="eastAsia"/>
                <w:color w:val="000000"/>
                <w:sz w:val="21"/>
                <w:szCs w:val="21"/>
              </w:rPr>
              <w:t>因供应商自身原因无法及时退还投标保证金、滞留三年以上的，投标保证金上缴财政。</w:t>
            </w:r>
          </w:p>
          <w:p w:rsidR="00A3638B" w:rsidRPr="00B11B3E" w:rsidRDefault="00B11B3E" w:rsidP="00B11B3E">
            <w:pPr>
              <w:snapToGrid w:val="0"/>
              <w:ind w:firstLine="420"/>
              <w:rPr>
                <w:color w:val="000000"/>
                <w:sz w:val="21"/>
                <w:szCs w:val="21"/>
              </w:rPr>
            </w:pPr>
            <w:r w:rsidRPr="00B11B3E">
              <w:rPr>
                <w:color w:val="000000"/>
                <w:sz w:val="21"/>
                <w:szCs w:val="21"/>
              </w:rPr>
              <w:t>7</w:t>
            </w:r>
            <w:r w:rsidRPr="00B11B3E">
              <w:rPr>
                <w:rFonts w:hint="eastAsia"/>
                <w:color w:val="000000"/>
                <w:sz w:val="21"/>
                <w:szCs w:val="21"/>
              </w:rPr>
              <w:t>、</w:t>
            </w:r>
            <w:r w:rsidRPr="00B11B3E">
              <w:rPr>
                <w:rFonts w:hint="eastAsia"/>
                <w:color w:val="000000"/>
                <w:sz w:val="21"/>
                <w:szCs w:val="21"/>
              </w:rPr>
              <w:t xml:space="preserve"> </w:t>
            </w:r>
            <w:r w:rsidRPr="00B11B3E">
              <w:rPr>
                <w:rFonts w:hint="eastAsia"/>
                <w:color w:val="000000"/>
                <w:sz w:val="21"/>
                <w:szCs w:val="21"/>
              </w:rPr>
              <w:t>发生以下情况投标保证金不予退还：</w:t>
            </w:r>
          </w:p>
          <w:p w:rsidR="00A3638B" w:rsidRPr="00B11B3E" w:rsidRDefault="00B11B3E">
            <w:pPr>
              <w:pStyle w:val="11"/>
              <w:numPr>
                <w:ilvl w:val="0"/>
                <w:numId w:val="5"/>
              </w:numPr>
              <w:snapToGrid w:val="0"/>
              <w:ind w:firstLineChars="0"/>
              <w:rPr>
                <w:color w:val="000000"/>
                <w:sz w:val="21"/>
                <w:szCs w:val="21"/>
              </w:rPr>
            </w:pPr>
            <w:r w:rsidRPr="00B11B3E">
              <w:rPr>
                <w:rFonts w:hint="eastAsia"/>
                <w:color w:val="000000"/>
                <w:sz w:val="21"/>
                <w:szCs w:val="21"/>
              </w:rPr>
              <w:t>供应商在提交投标文件截止时间后撤回投标文件的；</w:t>
            </w:r>
          </w:p>
          <w:p w:rsidR="00A3638B" w:rsidRPr="00B11B3E" w:rsidRDefault="00B11B3E">
            <w:pPr>
              <w:pStyle w:val="11"/>
              <w:numPr>
                <w:ilvl w:val="0"/>
                <w:numId w:val="5"/>
              </w:numPr>
              <w:snapToGrid w:val="0"/>
              <w:ind w:firstLineChars="0"/>
              <w:rPr>
                <w:color w:val="000000"/>
                <w:sz w:val="21"/>
                <w:szCs w:val="21"/>
              </w:rPr>
            </w:pPr>
            <w:r w:rsidRPr="00B11B3E">
              <w:rPr>
                <w:rFonts w:hint="eastAsia"/>
                <w:color w:val="000000"/>
                <w:sz w:val="21"/>
                <w:szCs w:val="21"/>
              </w:rPr>
              <w:t>供应商在投标文件中提供虚假材料的；</w:t>
            </w:r>
          </w:p>
          <w:p w:rsidR="00A3638B" w:rsidRPr="00B11B3E" w:rsidRDefault="00B11B3E">
            <w:pPr>
              <w:pStyle w:val="11"/>
              <w:numPr>
                <w:ilvl w:val="0"/>
                <w:numId w:val="5"/>
              </w:numPr>
              <w:snapToGrid w:val="0"/>
              <w:ind w:firstLineChars="0"/>
              <w:rPr>
                <w:color w:val="000000"/>
                <w:sz w:val="21"/>
                <w:szCs w:val="21"/>
              </w:rPr>
            </w:pPr>
            <w:r w:rsidRPr="00B11B3E">
              <w:rPr>
                <w:rFonts w:hint="eastAsia"/>
                <w:color w:val="000000"/>
                <w:sz w:val="21"/>
                <w:szCs w:val="21"/>
              </w:rPr>
              <w:t>除因不可抗力或投标文件认可的情形以外，成交供应商不与采购人签订合同的；</w:t>
            </w:r>
          </w:p>
          <w:p w:rsidR="00A3638B" w:rsidRPr="00B11B3E" w:rsidRDefault="00B11B3E">
            <w:pPr>
              <w:pStyle w:val="11"/>
              <w:numPr>
                <w:ilvl w:val="0"/>
                <w:numId w:val="5"/>
              </w:numPr>
              <w:snapToGrid w:val="0"/>
              <w:ind w:firstLineChars="0"/>
              <w:rPr>
                <w:color w:val="000000"/>
                <w:sz w:val="21"/>
                <w:szCs w:val="21"/>
              </w:rPr>
            </w:pPr>
            <w:r w:rsidRPr="00B11B3E">
              <w:rPr>
                <w:rFonts w:hint="eastAsia"/>
                <w:color w:val="000000"/>
                <w:sz w:val="21"/>
                <w:szCs w:val="21"/>
              </w:rPr>
              <w:t>供应商与采购人、其他供应商或者采购代理机构恶意串通的；</w:t>
            </w:r>
          </w:p>
          <w:p w:rsidR="00A3638B" w:rsidRPr="00B11B3E" w:rsidRDefault="00B11B3E">
            <w:pPr>
              <w:pStyle w:val="11"/>
              <w:numPr>
                <w:ilvl w:val="0"/>
                <w:numId w:val="5"/>
              </w:numPr>
              <w:snapToGrid w:val="0"/>
              <w:ind w:firstLineChars="0"/>
              <w:rPr>
                <w:color w:val="000000"/>
                <w:sz w:val="21"/>
                <w:szCs w:val="21"/>
              </w:rPr>
            </w:pPr>
            <w:r w:rsidRPr="00B11B3E">
              <w:rPr>
                <w:rFonts w:hint="eastAsia"/>
                <w:color w:val="000000"/>
                <w:sz w:val="21"/>
                <w:szCs w:val="21"/>
              </w:rPr>
              <w:t>法律法规及招标文件规定的其他情形。</w:t>
            </w:r>
          </w:p>
        </w:tc>
      </w:tr>
      <w:tr w:rsidR="00A3638B" w:rsidTr="00B11B3E">
        <w:trPr>
          <w:trHeight w:val="753"/>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lastRenderedPageBreak/>
              <w:t>3.8.5</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投标文件</w:t>
            </w:r>
            <w:r>
              <w:rPr>
                <w:rFonts w:ascii="宋体" w:hAnsi="宋体"/>
                <w:color w:val="000000"/>
                <w:sz w:val="21"/>
                <w:szCs w:val="21"/>
              </w:rPr>
              <w:t>的</w:t>
            </w:r>
            <w:r>
              <w:rPr>
                <w:rFonts w:ascii="宋体" w:hAnsi="宋体" w:hint="eastAsia"/>
                <w:color w:val="000000"/>
                <w:sz w:val="21"/>
                <w:szCs w:val="21"/>
              </w:rPr>
              <w:t>份数</w:t>
            </w:r>
          </w:p>
        </w:tc>
        <w:tc>
          <w:tcPr>
            <w:tcW w:w="5769" w:type="dxa"/>
            <w:gridSpan w:val="2"/>
            <w:vAlign w:val="center"/>
          </w:tcPr>
          <w:p w:rsidR="00A3638B" w:rsidRDefault="00B11B3E">
            <w:pPr>
              <w:spacing w:line="240" w:lineRule="auto"/>
              <w:ind w:firstLineChars="0" w:firstLine="0"/>
              <w:rPr>
                <w:rFonts w:ascii="宋体" w:hAnsi="宋体"/>
                <w:color w:val="000000"/>
                <w:sz w:val="21"/>
                <w:szCs w:val="21"/>
              </w:rPr>
            </w:pPr>
            <w:r>
              <w:rPr>
                <w:rFonts w:ascii="宋体" w:hAnsi="宋体"/>
                <w:sz w:val="21"/>
                <w:szCs w:val="21"/>
              </w:rPr>
              <w:t>正本_1_份，副本_</w:t>
            </w:r>
            <w:r>
              <w:rPr>
                <w:rFonts w:ascii="宋体" w:hAnsi="宋体" w:hint="eastAsia"/>
                <w:sz w:val="21"/>
                <w:szCs w:val="21"/>
              </w:rPr>
              <w:t>7</w:t>
            </w:r>
            <w:r>
              <w:rPr>
                <w:rFonts w:ascii="宋体" w:hAnsi="宋体"/>
                <w:sz w:val="21"/>
                <w:szCs w:val="21"/>
              </w:rPr>
              <w:t>_份。</w:t>
            </w:r>
          </w:p>
        </w:tc>
      </w:tr>
      <w:tr w:rsidR="00A3638B" w:rsidTr="00B11B3E">
        <w:trPr>
          <w:trHeight w:val="709"/>
        </w:trPr>
        <w:tc>
          <w:tcPr>
            <w:tcW w:w="1155" w:type="dxa"/>
            <w:vAlign w:val="center"/>
          </w:tcPr>
          <w:p w:rsidR="00A3638B" w:rsidRDefault="00D05FB2">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Theme="minorEastAsia" w:hAnsi="Arial Unicode MS" w:cs="Arial Unicode MS" w:hint="eastAsia"/>
                <w:color w:val="000000"/>
                <w:sz w:val="21"/>
                <w:szCs w:val="21"/>
              </w:rPr>
              <w:t>3.8.4-</w:t>
            </w:r>
            <w:r w:rsidR="00B11B3E">
              <w:rPr>
                <w:rFonts w:ascii="Arial Unicode MS" w:eastAsia="Arial Unicode MS" w:hAnsi="Arial Unicode MS" w:cs="Arial Unicode MS"/>
                <w:color w:val="000000"/>
                <w:sz w:val="21"/>
                <w:szCs w:val="21"/>
              </w:rPr>
              <w:t>3.8.6</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装订要求</w:t>
            </w:r>
          </w:p>
        </w:tc>
        <w:tc>
          <w:tcPr>
            <w:tcW w:w="5769" w:type="dxa"/>
            <w:gridSpan w:val="2"/>
            <w:vAlign w:val="center"/>
          </w:tcPr>
          <w:p w:rsidR="00A3638B" w:rsidRDefault="00B11B3E">
            <w:pPr>
              <w:spacing w:line="240" w:lineRule="auto"/>
              <w:ind w:firstLineChars="0" w:firstLine="0"/>
              <w:rPr>
                <w:rFonts w:ascii="宋体" w:hAnsi="宋体"/>
                <w:color w:val="000000"/>
                <w:sz w:val="21"/>
                <w:szCs w:val="21"/>
              </w:rPr>
            </w:pPr>
            <w:r>
              <w:rPr>
                <w:rFonts w:ascii="宋体" w:hAnsi="宋体" w:hint="eastAsia"/>
                <w:color w:val="000000"/>
                <w:sz w:val="21"/>
                <w:szCs w:val="21"/>
              </w:rPr>
              <w:t>投标文件正本、副本应分别装订成册。</w:t>
            </w:r>
          </w:p>
        </w:tc>
      </w:tr>
      <w:tr w:rsidR="00A3638B" w:rsidTr="00B11B3E">
        <w:trPr>
          <w:trHeight w:val="536"/>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4.2.2</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提交</w:t>
            </w:r>
            <w:r>
              <w:rPr>
                <w:rFonts w:ascii="宋体" w:hAnsi="宋体"/>
                <w:color w:val="000000"/>
                <w:sz w:val="21"/>
                <w:szCs w:val="21"/>
              </w:rPr>
              <w:t>投标文件的地点</w:t>
            </w:r>
          </w:p>
        </w:tc>
        <w:tc>
          <w:tcPr>
            <w:tcW w:w="5769" w:type="dxa"/>
            <w:gridSpan w:val="2"/>
            <w:vAlign w:val="center"/>
          </w:tcPr>
          <w:p w:rsidR="00A3638B" w:rsidRDefault="00B11B3E">
            <w:pPr>
              <w:spacing w:line="240" w:lineRule="auto"/>
              <w:ind w:firstLineChars="0" w:firstLine="0"/>
              <w:rPr>
                <w:sz w:val="21"/>
                <w:szCs w:val="21"/>
              </w:rPr>
            </w:pPr>
            <w:r>
              <w:rPr>
                <w:rFonts w:ascii="宋体" w:hAnsi="宋体" w:hint="eastAsia"/>
                <w:color w:val="000000"/>
                <w:sz w:val="21"/>
                <w:szCs w:val="21"/>
              </w:rPr>
              <w:t>许昌市龙兴路与竹林路交汇处公共资源大厦三楼开标    室</w:t>
            </w:r>
          </w:p>
        </w:tc>
      </w:tr>
      <w:tr w:rsidR="00A3638B" w:rsidTr="00B11B3E">
        <w:trPr>
          <w:trHeight w:val="762"/>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5.1</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开标时间</w:t>
            </w:r>
            <w:r>
              <w:rPr>
                <w:rFonts w:ascii="宋体" w:hAnsi="宋体"/>
                <w:color w:val="000000"/>
                <w:sz w:val="21"/>
                <w:szCs w:val="21"/>
              </w:rPr>
              <w:t>和地点</w:t>
            </w:r>
          </w:p>
        </w:tc>
        <w:tc>
          <w:tcPr>
            <w:tcW w:w="5769" w:type="dxa"/>
            <w:gridSpan w:val="2"/>
            <w:vAlign w:val="center"/>
          </w:tcPr>
          <w:p w:rsidR="00A3638B" w:rsidRDefault="00B11B3E">
            <w:pPr>
              <w:spacing w:line="240" w:lineRule="auto"/>
              <w:ind w:firstLineChars="0" w:firstLine="0"/>
              <w:rPr>
                <w:rFonts w:ascii="宋体" w:hAnsi="宋体"/>
                <w:color w:val="000000"/>
                <w:sz w:val="21"/>
                <w:szCs w:val="21"/>
              </w:rPr>
            </w:pPr>
            <w:r>
              <w:rPr>
                <w:rFonts w:ascii="宋体" w:hAnsi="宋体" w:hint="eastAsia"/>
                <w:color w:val="000000"/>
                <w:sz w:val="21"/>
                <w:szCs w:val="21"/>
              </w:rPr>
              <w:t>开标时间</w:t>
            </w:r>
            <w:r>
              <w:rPr>
                <w:rFonts w:ascii="宋体" w:hAnsi="宋体"/>
                <w:color w:val="000000"/>
                <w:sz w:val="21"/>
                <w:szCs w:val="21"/>
              </w:rPr>
              <w:t>：</w:t>
            </w:r>
            <w:r w:rsidR="00D90FAF" w:rsidRPr="00D90FAF">
              <w:rPr>
                <w:rFonts w:ascii="宋体" w:hAnsi="宋体" w:hint="eastAsia"/>
                <w:color w:val="000000"/>
                <w:sz w:val="21"/>
                <w:szCs w:val="21"/>
              </w:rPr>
              <w:t>2017年8月25日10</w:t>
            </w:r>
            <w:r w:rsidR="00D90FAF" w:rsidRPr="00D90FAF">
              <w:rPr>
                <w:rFonts w:ascii="宋体" w:hAnsi="宋体"/>
                <w:color w:val="000000"/>
                <w:sz w:val="21"/>
                <w:szCs w:val="21"/>
              </w:rPr>
              <w:t>时</w:t>
            </w:r>
            <w:r w:rsidR="00D90FAF" w:rsidRPr="00D90FAF">
              <w:rPr>
                <w:rFonts w:ascii="宋体" w:hAnsi="宋体" w:hint="eastAsia"/>
                <w:color w:val="000000"/>
                <w:sz w:val="21"/>
                <w:szCs w:val="21"/>
              </w:rPr>
              <w:t>00分</w:t>
            </w:r>
          </w:p>
          <w:p w:rsidR="00A3638B" w:rsidRDefault="00B11B3E">
            <w:pPr>
              <w:spacing w:line="240" w:lineRule="auto"/>
              <w:ind w:firstLineChars="0" w:firstLine="0"/>
              <w:rPr>
                <w:rFonts w:ascii="宋体" w:hAnsi="宋体"/>
                <w:color w:val="000000"/>
                <w:sz w:val="21"/>
                <w:szCs w:val="21"/>
              </w:rPr>
            </w:pPr>
            <w:r>
              <w:rPr>
                <w:rFonts w:ascii="宋体" w:hAnsi="宋体" w:hint="eastAsia"/>
                <w:color w:val="000000"/>
                <w:sz w:val="21"/>
                <w:szCs w:val="21"/>
              </w:rPr>
              <w:t>地点</w:t>
            </w:r>
            <w:r>
              <w:rPr>
                <w:rFonts w:ascii="宋体" w:hAnsi="宋体"/>
                <w:color w:val="000000"/>
                <w:sz w:val="21"/>
                <w:szCs w:val="21"/>
              </w:rPr>
              <w:t>：</w:t>
            </w:r>
            <w:r w:rsidR="00D90FAF" w:rsidRPr="00D90FAF">
              <w:rPr>
                <w:rFonts w:ascii="宋体" w:hAnsi="宋体" w:hint="eastAsia"/>
                <w:color w:val="000000"/>
                <w:sz w:val="21"/>
                <w:szCs w:val="21"/>
              </w:rPr>
              <w:t>公共资源大厦三楼开标四室</w:t>
            </w:r>
          </w:p>
        </w:tc>
      </w:tr>
      <w:tr w:rsidR="00A3638B" w:rsidTr="00B11B3E">
        <w:trPr>
          <w:trHeight w:val="927"/>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6.1.1</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评审小组的构</w:t>
            </w:r>
            <w:r>
              <w:rPr>
                <w:rFonts w:ascii="宋体" w:hAnsi="宋体"/>
                <w:color w:val="000000"/>
                <w:sz w:val="21"/>
                <w:szCs w:val="21"/>
              </w:rPr>
              <w:t>成</w:t>
            </w:r>
          </w:p>
        </w:tc>
        <w:tc>
          <w:tcPr>
            <w:tcW w:w="5769" w:type="dxa"/>
            <w:gridSpan w:val="2"/>
            <w:vAlign w:val="center"/>
          </w:tcPr>
          <w:p w:rsidR="00A3638B" w:rsidRDefault="00B11B3E">
            <w:pPr>
              <w:spacing w:line="240" w:lineRule="auto"/>
              <w:ind w:firstLineChars="0" w:firstLine="0"/>
              <w:rPr>
                <w:rFonts w:ascii="宋体" w:hAnsi="宋体"/>
                <w:color w:val="000000"/>
                <w:sz w:val="21"/>
                <w:szCs w:val="21"/>
              </w:rPr>
            </w:pPr>
            <w:r>
              <w:rPr>
                <w:rFonts w:ascii="宋体" w:hAnsi="宋体" w:hint="eastAsia"/>
                <w:color w:val="000000"/>
                <w:sz w:val="21"/>
                <w:szCs w:val="21"/>
              </w:rPr>
              <w:t>评审专家</w:t>
            </w:r>
            <w:r>
              <w:rPr>
                <w:rFonts w:ascii="宋体" w:hAnsi="宋体"/>
                <w:color w:val="000000"/>
                <w:sz w:val="21"/>
                <w:szCs w:val="21"/>
              </w:rPr>
              <w:t>的确定方式：</w:t>
            </w:r>
            <w:r>
              <w:rPr>
                <w:rFonts w:ascii="宋体" w:hAnsi="宋体" w:hint="eastAsia"/>
                <w:color w:val="000000"/>
                <w:sz w:val="21"/>
                <w:szCs w:val="21"/>
              </w:rPr>
              <w:t>数量</w:t>
            </w:r>
            <w:r>
              <w:rPr>
                <w:rFonts w:ascii="宋体" w:hAnsi="宋体"/>
                <w:color w:val="000000"/>
                <w:sz w:val="21"/>
                <w:szCs w:val="21"/>
              </w:rPr>
              <w:t>：</w:t>
            </w:r>
            <w:r>
              <w:rPr>
                <w:rFonts w:ascii="宋体" w:hAnsi="宋体"/>
                <w:color w:val="000000"/>
                <w:sz w:val="21"/>
                <w:szCs w:val="21"/>
                <w:u w:val="single"/>
              </w:rPr>
              <w:t xml:space="preserve">7 </w:t>
            </w:r>
            <w:r>
              <w:rPr>
                <w:rFonts w:ascii="宋体" w:hAnsi="宋体" w:hint="eastAsia"/>
                <w:color w:val="000000"/>
                <w:sz w:val="21"/>
                <w:szCs w:val="21"/>
              </w:rPr>
              <w:t>。</w:t>
            </w:r>
            <w:r>
              <w:rPr>
                <w:rFonts w:ascii="宋体" w:hAnsi="宋体"/>
                <w:color w:val="000000"/>
                <w:sz w:val="21"/>
                <w:szCs w:val="21"/>
              </w:rPr>
              <w:t>其中</w:t>
            </w:r>
            <w:r>
              <w:rPr>
                <w:rFonts w:ascii="宋体" w:hAnsi="宋体" w:hint="eastAsia"/>
                <w:color w:val="000000"/>
                <w:sz w:val="21"/>
                <w:szCs w:val="21"/>
              </w:rPr>
              <w:t>，</w:t>
            </w:r>
            <w:r>
              <w:rPr>
                <w:rFonts w:ascii="宋体" w:hAnsi="宋体"/>
                <w:color w:val="000000"/>
                <w:sz w:val="21"/>
                <w:szCs w:val="21"/>
              </w:rPr>
              <w:t>财务专家：</w:t>
            </w:r>
            <w:r>
              <w:rPr>
                <w:rFonts w:ascii="宋体" w:hAnsi="宋体"/>
                <w:color w:val="000000"/>
                <w:sz w:val="21"/>
                <w:szCs w:val="21"/>
                <w:u w:val="single"/>
              </w:rPr>
              <w:t>_</w:t>
            </w:r>
            <w:r>
              <w:rPr>
                <w:rFonts w:cs="Arial"/>
                <w:color w:val="000000"/>
                <w:sz w:val="21"/>
                <w:szCs w:val="21"/>
                <w:u w:val="single"/>
              </w:rPr>
              <w:t>1</w:t>
            </w:r>
            <w:r>
              <w:rPr>
                <w:rFonts w:ascii="宋体" w:hAnsi="宋体"/>
                <w:color w:val="000000"/>
                <w:sz w:val="21"/>
                <w:szCs w:val="21"/>
                <w:u w:val="single"/>
              </w:rPr>
              <w:t>_</w:t>
            </w:r>
            <w:r>
              <w:rPr>
                <w:rFonts w:ascii="宋体" w:hAnsi="宋体" w:hint="eastAsia"/>
                <w:color w:val="000000"/>
                <w:sz w:val="21"/>
                <w:szCs w:val="21"/>
              </w:rPr>
              <w:t>名</w:t>
            </w:r>
            <w:r>
              <w:rPr>
                <w:rFonts w:ascii="宋体" w:hAnsi="宋体"/>
                <w:color w:val="000000"/>
                <w:sz w:val="21"/>
                <w:szCs w:val="21"/>
              </w:rPr>
              <w:t>；法律专家</w:t>
            </w:r>
            <w:r>
              <w:rPr>
                <w:rFonts w:ascii="宋体" w:hAnsi="宋体" w:hint="eastAsia"/>
                <w:color w:val="000000"/>
                <w:sz w:val="21"/>
                <w:szCs w:val="21"/>
              </w:rPr>
              <w:t>：</w:t>
            </w:r>
            <w:r>
              <w:rPr>
                <w:rFonts w:ascii="宋体" w:hAnsi="宋体"/>
                <w:color w:val="000000"/>
                <w:sz w:val="21"/>
                <w:szCs w:val="21"/>
                <w:u w:val="single"/>
              </w:rPr>
              <w:t>_1</w:t>
            </w:r>
            <w:r>
              <w:rPr>
                <w:rFonts w:ascii="宋体" w:hAnsi="宋体" w:hint="eastAsia"/>
                <w:color w:val="000000"/>
                <w:sz w:val="21"/>
                <w:szCs w:val="21"/>
              </w:rPr>
              <w:t>名。</w:t>
            </w:r>
          </w:p>
        </w:tc>
      </w:tr>
      <w:tr w:rsidR="00A3638B" w:rsidTr="00B11B3E">
        <w:trPr>
          <w:trHeight w:val="614"/>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6.3.3</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评审小组推荐</w:t>
            </w:r>
            <w:r>
              <w:rPr>
                <w:rFonts w:ascii="宋体" w:hAnsi="宋体"/>
                <w:color w:val="000000"/>
                <w:sz w:val="21"/>
                <w:szCs w:val="21"/>
              </w:rPr>
              <w:t>候选投标人排名的人数</w:t>
            </w:r>
          </w:p>
        </w:tc>
        <w:tc>
          <w:tcPr>
            <w:tcW w:w="5769" w:type="dxa"/>
            <w:gridSpan w:val="2"/>
            <w:vAlign w:val="center"/>
          </w:tcPr>
          <w:p w:rsidR="00A3638B" w:rsidRDefault="00B11B3E">
            <w:pPr>
              <w:widowControl/>
              <w:spacing w:line="240" w:lineRule="auto"/>
              <w:ind w:firstLine="420"/>
              <w:jc w:val="left"/>
              <w:rPr>
                <w:rFonts w:ascii="宋体" w:hAnsi="宋体" w:cs="宋体"/>
                <w:kern w:val="0"/>
                <w:sz w:val="21"/>
                <w:szCs w:val="24"/>
              </w:rPr>
            </w:pPr>
            <w:r>
              <w:rPr>
                <w:rFonts w:ascii="宋体" w:hAnsi="宋体" w:cs="宋体" w:hint="eastAsia"/>
                <w:kern w:val="0"/>
                <w:sz w:val="21"/>
                <w:szCs w:val="24"/>
              </w:rPr>
              <w:t>评委会将对实质性响应的投标文件按照评分细则进行评判和打分。</w:t>
            </w:r>
          </w:p>
          <w:p w:rsidR="00A3638B" w:rsidRDefault="00B11B3E">
            <w:pPr>
              <w:widowControl/>
              <w:spacing w:line="240" w:lineRule="auto"/>
              <w:ind w:firstLine="420"/>
              <w:jc w:val="left"/>
              <w:rPr>
                <w:rFonts w:ascii="宋体" w:hAnsi="宋体" w:cs="宋体"/>
                <w:kern w:val="0"/>
                <w:sz w:val="21"/>
                <w:szCs w:val="24"/>
              </w:rPr>
            </w:pPr>
            <w:r>
              <w:rPr>
                <w:rFonts w:ascii="宋体" w:hAnsi="宋体" w:cs="宋体" w:hint="eastAsia"/>
                <w:kern w:val="0"/>
                <w:sz w:val="21"/>
                <w:szCs w:val="24"/>
              </w:rPr>
              <w:t>各评委打分汇总排出名次。</w:t>
            </w:r>
          </w:p>
        </w:tc>
      </w:tr>
      <w:tr w:rsidR="00A3638B" w:rsidTr="00B11B3E">
        <w:trPr>
          <w:trHeight w:val="614"/>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7.1.3</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项目</w:t>
            </w:r>
            <w:r>
              <w:rPr>
                <w:rFonts w:ascii="宋体" w:hAnsi="宋体"/>
                <w:color w:val="000000"/>
                <w:sz w:val="21"/>
                <w:szCs w:val="21"/>
              </w:rPr>
              <w:t>合同可变的细节</w:t>
            </w:r>
          </w:p>
        </w:tc>
        <w:tc>
          <w:tcPr>
            <w:tcW w:w="5769" w:type="dxa"/>
            <w:gridSpan w:val="2"/>
            <w:vAlign w:val="center"/>
          </w:tcPr>
          <w:p w:rsidR="00A3638B" w:rsidRDefault="00B11B3E">
            <w:pPr>
              <w:widowControl/>
              <w:spacing w:line="240" w:lineRule="auto"/>
              <w:ind w:firstLineChars="0" w:firstLine="0"/>
              <w:jc w:val="left"/>
              <w:rPr>
                <w:rFonts w:ascii="宋体" w:hAnsi="宋体" w:cs="宋体"/>
                <w:kern w:val="0"/>
                <w:szCs w:val="24"/>
                <w:highlight w:val="yellow"/>
              </w:rPr>
            </w:pPr>
            <w:r>
              <w:rPr>
                <w:rFonts w:ascii="宋体" w:hAnsi="宋体" w:cs="宋体" w:hint="eastAsia"/>
                <w:kern w:val="0"/>
                <w:sz w:val="21"/>
                <w:szCs w:val="24"/>
              </w:rPr>
              <w:t>除项目运营模式、回报机制、项目合作年限、建设工期、投标报价等项目合同不可谈判的内容外。</w:t>
            </w:r>
          </w:p>
        </w:tc>
      </w:tr>
      <w:tr w:rsidR="00A3638B" w:rsidTr="00B11B3E">
        <w:trPr>
          <w:trHeight w:val="614"/>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7.3.1</w:t>
            </w:r>
          </w:p>
        </w:tc>
        <w:tc>
          <w:tcPr>
            <w:tcW w:w="2106" w:type="dxa"/>
            <w:vAlign w:val="center"/>
          </w:tcPr>
          <w:p w:rsidR="00A3638B" w:rsidRDefault="00B11B3E">
            <w:pPr>
              <w:spacing w:line="240" w:lineRule="auto"/>
              <w:ind w:firstLineChars="0" w:firstLine="0"/>
              <w:jc w:val="center"/>
              <w:rPr>
                <w:rFonts w:ascii="宋体" w:hAnsi="宋体"/>
                <w:color w:val="000000"/>
                <w:sz w:val="21"/>
                <w:szCs w:val="21"/>
              </w:rPr>
            </w:pPr>
            <w:r>
              <w:rPr>
                <w:rFonts w:ascii="宋体" w:hAnsi="宋体" w:hint="eastAsia"/>
                <w:color w:val="000000"/>
                <w:sz w:val="21"/>
                <w:szCs w:val="21"/>
              </w:rPr>
              <w:t>履约担保</w:t>
            </w:r>
          </w:p>
        </w:tc>
        <w:tc>
          <w:tcPr>
            <w:tcW w:w="5769" w:type="dxa"/>
            <w:gridSpan w:val="2"/>
            <w:vAlign w:val="center"/>
          </w:tcPr>
          <w:p w:rsidR="00A3638B" w:rsidRDefault="00B11B3E">
            <w:pPr>
              <w:spacing w:line="240" w:lineRule="auto"/>
              <w:ind w:firstLineChars="0" w:firstLine="0"/>
              <w:rPr>
                <w:rFonts w:ascii="宋体" w:hAnsi="宋体"/>
                <w:color w:val="000000"/>
                <w:sz w:val="21"/>
                <w:szCs w:val="21"/>
              </w:rPr>
            </w:pPr>
            <w:r>
              <w:rPr>
                <w:rFonts w:ascii="宋体" w:hAnsi="宋体" w:hint="eastAsia"/>
                <w:color w:val="000000"/>
                <w:sz w:val="21"/>
                <w:szCs w:val="21"/>
              </w:rPr>
              <w:t>履约保证金</w:t>
            </w:r>
            <w:r>
              <w:rPr>
                <w:rFonts w:ascii="宋体" w:hAnsi="宋体"/>
                <w:color w:val="000000"/>
                <w:sz w:val="21"/>
                <w:szCs w:val="21"/>
              </w:rPr>
              <w:t>的形式及要求：</w:t>
            </w:r>
            <w:r w:rsidR="00D05FB2">
              <w:rPr>
                <w:rFonts w:ascii="宋体" w:hAnsi="宋体" w:hint="eastAsia"/>
                <w:color w:val="000000"/>
                <w:sz w:val="21"/>
                <w:szCs w:val="21"/>
              </w:rPr>
              <w:t>以支票、汇票、本票（由投标人的基本户办理）或者金融机构</w:t>
            </w:r>
            <w:r>
              <w:rPr>
                <w:rFonts w:ascii="宋体" w:hAnsi="宋体" w:hint="eastAsia"/>
                <w:color w:val="000000"/>
                <w:sz w:val="21"/>
                <w:szCs w:val="21"/>
              </w:rPr>
              <w:t>出具的保函等形式。</w:t>
            </w:r>
          </w:p>
          <w:p w:rsidR="00A3638B" w:rsidRDefault="00B11B3E">
            <w:pPr>
              <w:spacing w:line="240" w:lineRule="auto"/>
              <w:ind w:firstLineChars="0" w:firstLine="0"/>
              <w:rPr>
                <w:color w:val="000000"/>
                <w:sz w:val="21"/>
                <w:szCs w:val="21"/>
                <w:u w:val="single"/>
              </w:rPr>
            </w:pPr>
            <w:r>
              <w:rPr>
                <w:rFonts w:ascii="宋体" w:hAnsi="宋体" w:hint="eastAsia"/>
                <w:color w:val="000000"/>
                <w:sz w:val="21"/>
                <w:szCs w:val="21"/>
              </w:rPr>
              <w:t>履约保证金</w:t>
            </w:r>
            <w:r>
              <w:rPr>
                <w:rFonts w:ascii="宋体" w:hAnsi="宋体"/>
                <w:color w:val="000000"/>
                <w:sz w:val="21"/>
                <w:szCs w:val="21"/>
              </w:rPr>
              <w:t>的金额：</w:t>
            </w:r>
          </w:p>
          <w:p w:rsidR="00A3638B" w:rsidRDefault="00B11B3E">
            <w:pPr>
              <w:spacing w:line="240" w:lineRule="auto"/>
              <w:ind w:firstLineChars="0" w:firstLine="0"/>
              <w:rPr>
                <w:color w:val="000000"/>
                <w:sz w:val="21"/>
                <w:szCs w:val="21"/>
                <w:u w:val="single"/>
              </w:rPr>
            </w:pPr>
            <w:r>
              <w:rPr>
                <w:rFonts w:hint="eastAsia"/>
                <w:color w:val="000000"/>
                <w:sz w:val="21"/>
                <w:szCs w:val="21"/>
                <w:u w:val="single"/>
              </w:rPr>
              <w:t>（</w:t>
            </w:r>
            <w:r>
              <w:rPr>
                <w:color w:val="000000"/>
                <w:sz w:val="21"/>
                <w:szCs w:val="21"/>
                <w:u w:val="single"/>
              </w:rPr>
              <w:t>1</w:t>
            </w:r>
            <w:r>
              <w:rPr>
                <w:rFonts w:hint="eastAsia"/>
                <w:color w:val="000000"/>
                <w:sz w:val="21"/>
                <w:szCs w:val="21"/>
                <w:u w:val="single"/>
              </w:rPr>
              <w:t>）建设期履约保证函金额</w:t>
            </w:r>
            <w:r>
              <w:rPr>
                <w:rFonts w:hint="eastAsia"/>
                <w:color w:val="000000"/>
                <w:sz w:val="21"/>
                <w:szCs w:val="21"/>
                <w:u w:val="single"/>
              </w:rPr>
              <w:t>¥</w:t>
            </w:r>
            <w:r>
              <w:rPr>
                <w:color w:val="000000"/>
                <w:sz w:val="21"/>
                <w:szCs w:val="21"/>
                <w:u w:val="single"/>
              </w:rPr>
              <w:t>8000</w:t>
            </w:r>
            <w:r>
              <w:rPr>
                <w:rFonts w:hint="eastAsia"/>
                <w:color w:val="000000"/>
                <w:sz w:val="21"/>
                <w:szCs w:val="21"/>
                <w:u w:val="single"/>
              </w:rPr>
              <w:t>万元。</w:t>
            </w:r>
          </w:p>
          <w:p w:rsidR="00A3638B" w:rsidRDefault="00B11B3E">
            <w:pPr>
              <w:spacing w:line="240" w:lineRule="auto"/>
              <w:ind w:firstLineChars="0" w:firstLine="0"/>
              <w:rPr>
                <w:color w:val="000000"/>
                <w:sz w:val="21"/>
                <w:szCs w:val="21"/>
                <w:u w:val="single"/>
              </w:rPr>
            </w:pPr>
            <w:r>
              <w:rPr>
                <w:rFonts w:hint="eastAsia"/>
                <w:color w:val="000000"/>
                <w:sz w:val="21"/>
                <w:szCs w:val="21"/>
                <w:u w:val="single"/>
              </w:rPr>
              <w:t>（</w:t>
            </w:r>
            <w:r>
              <w:rPr>
                <w:color w:val="000000"/>
                <w:sz w:val="21"/>
                <w:szCs w:val="21"/>
                <w:u w:val="single"/>
              </w:rPr>
              <w:t>2</w:t>
            </w:r>
            <w:r>
              <w:rPr>
                <w:rFonts w:hint="eastAsia"/>
                <w:color w:val="000000"/>
                <w:sz w:val="21"/>
                <w:szCs w:val="21"/>
                <w:u w:val="single"/>
              </w:rPr>
              <w:t>）运营维护期履约保证函金额</w:t>
            </w:r>
            <w:r>
              <w:rPr>
                <w:rFonts w:hint="eastAsia"/>
                <w:color w:val="000000"/>
                <w:sz w:val="21"/>
                <w:szCs w:val="21"/>
                <w:u w:val="single"/>
              </w:rPr>
              <w:t>¥</w:t>
            </w:r>
            <w:r>
              <w:rPr>
                <w:color w:val="000000"/>
                <w:sz w:val="21"/>
                <w:szCs w:val="21"/>
                <w:u w:val="single"/>
              </w:rPr>
              <w:t xml:space="preserve"> 5000</w:t>
            </w:r>
            <w:r>
              <w:rPr>
                <w:rFonts w:hint="eastAsia"/>
                <w:color w:val="000000"/>
                <w:sz w:val="21"/>
                <w:szCs w:val="21"/>
                <w:u w:val="single"/>
              </w:rPr>
              <w:t>万元。</w:t>
            </w:r>
          </w:p>
          <w:p w:rsidR="00A3638B" w:rsidRDefault="00B11B3E">
            <w:pPr>
              <w:spacing w:line="240" w:lineRule="auto"/>
              <w:ind w:firstLineChars="0" w:firstLine="0"/>
              <w:rPr>
                <w:color w:val="000000"/>
                <w:sz w:val="21"/>
                <w:szCs w:val="21"/>
                <w:u w:val="single"/>
              </w:rPr>
            </w:pPr>
            <w:r>
              <w:rPr>
                <w:rFonts w:hint="eastAsia"/>
                <w:color w:val="000000"/>
                <w:sz w:val="21"/>
                <w:szCs w:val="21"/>
                <w:u w:val="single"/>
              </w:rPr>
              <w:t>（</w:t>
            </w:r>
            <w:r>
              <w:rPr>
                <w:color w:val="000000"/>
                <w:sz w:val="21"/>
                <w:szCs w:val="21"/>
                <w:u w:val="single"/>
              </w:rPr>
              <w:t>3</w:t>
            </w:r>
            <w:r>
              <w:rPr>
                <w:rFonts w:hint="eastAsia"/>
                <w:color w:val="000000"/>
                <w:sz w:val="21"/>
                <w:szCs w:val="21"/>
                <w:u w:val="single"/>
              </w:rPr>
              <w:t>）移交期履约保证函金额</w:t>
            </w:r>
            <w:r>
              <w:rPr>
                <w:rFonts w:hint="eastAsia"/>
                <w:color w:val="000000"/>
                <w:sz w:val="21"/>
                <w:szCs w:val="21"/>
                <w:u w:val="single"/>
              </w:rPr>
              <w:t>¥</w:t>
            </w:r>
            <w:r>
              <w:rPr>
                <w:color w:val="000000"/>
                <w:sz w:val="21"/>
                <w:szCs w:val="21"/>
                <w:u w:val="single"/>
              </w:rPr>
              <w:t xml:space="preserve"> 8000</w:t>
            </w:r>
            <w:r>
              <w:rPr>
                <w:rFonts w:hint="eastAsia"/>
                <w:color w:val="000000"/>
                <w:sz w:val="21"/>
                <w:szCs w:val="21"/>
                <w:u w:val="single"/>
              </w:rPr>
              <w:t>万元。</w:t>
            </w:r>
          </w:p>
        </w:tc>
      </w:tr>
      <w:tr w:rsidR="00A3638B">
        <w:trPr>
          <w:trHeight w:val="614"/>
        </w:trPr>
        <w:tc>
          <w:tcPr>
            <w:tcW w:w="1155" w:type="dxa"/>
            <w:vAlign w:val="center"/>
          </w:tcPr>
          <w:p w:rsidR="00A3638B" w:rsidRDefault="00B11B3E">
            <w:pPr>
              <w:spacing w:line="240" w:lineRule="auto"/>
              <w:ind w:firstLineChars="0" w:firstLine="0"/>
              <w:jc w:val="center"/>
              <w:rPr>
                <w:rFonts w:ascii="Arial Unicode MS" w:eastAsia="Arial Unicode MS" w:hAnsi="Arial Unicode MS" w:cs="Arial Unicode MS"/>
                <w:color w:val="000000"/>
                <w:sz w:val="21"/>
                <w:szCs w:val="21"/>
              </w:rPr>
            </w:pPr>
            <w:r>
              <w:rPr>
                <w:rFonts w:ascii="Arial Unicode MS" w:eastAsia="Arial Unicode MS" w:hAnsi="Arial Unicode MS" w:cs="Arial Unicode MS"/>
                <w:color w:val="000000"/>
                <w:sz w:val="21"/>
                <w:szCs w:val="21"/>
              </w:rPr>
              <w:t>10</w:t>
            </w:r>
          </w:p>
        </w:tc>
        <w:tc>
          <w:tcPr>
            <w:tcW w:w="7875" w:type="dxa"/>
            <w:gridSpan w:val="3"/>
            <w:vAlign w:val="center"/>
          </w:tcPr>
          <w:p w:rsidR="00A3638B" w:rsidRDefault="00B11B3E">
            <w:pPr>
              <w:spacing w:line="240" w:lineRule="auto"/>
              <w:ind w:firstLineChars="0" w:firstLine="0"/>
              <w:rPr>
                <w:rFonts w:ascii="新宋体" w:eastAsia="新宋体" w:hAnsi="新宋体"/>
                <w:b/>
                <w:color w:val="000000"/>
                <w:sz w:val="21"/>
                <w:szCs w:val="21"/>
              </w:rPr>
            </w:pPr>
            <w:r>
              <w:rPr>
                <w:rFonts w:ascii="新宋体" w:eastAsia="新宋体" w:hAnsi="新宋体" w:hint="eastAsia"/>
                <w:b/>
                <w:color w:val="000000"/>
                <w:sz w:val="21"/>
                <w:szCs w:val="21"/>
              </w:rPr>
              <w:t>需要补充的</w:t>
            </w:r>
            <w:r>
              <w:rPr>
                <w:rFonts w:ascii="新宋体" w:eastAsia="新宋体" w:hAnsi="新宋体"/>
                <w:b/>
                <w:color w:val="000000"/>
                <w:sz w:val="21"/>
                <w:szCs w:val="21"/>
              </w:rPr>
              <w:t>其他内容</w:t>
            </w:r>
          </w:p>
        </w:tc>
      </w:tr>
      <w:tr w:rsidR="00A3638B">
        <w:trPr>
          <w:trHeight w:val="614"/>
        </w:trPr>
        <w:tc>
          <w:tcPr>
            <w:tcW w:w="1155" w:type="dxa"/>
            <w:tcBorders>
              <w:top w:val="single" w:sz="4" w:space="0" w:color="auto"/>
              <w:left w:val="single" w:sz="4" w:space="0" w:color="auto"/>
              <w:bottom w:val="single" w:sz="4" w:space="0" w:color="auto"/>
              <w:right w:val="single" w:sz="4" w:space="0" w:color="auto"/>
            </w:tcBorders>
            <w:vAlign w:val="center"/>
          </w:tcPr>
          <w:p w:rsidR="00A3638B" w:rsidRDefault="00B11B3E">
            <w:pPr>
              <w:adjustRightInd w:val="0"/>
              <w:spacing w:line="240" w:lineRule="auto"/>
              <w:ind w:firstLineChars="0" w:firstLine="0"/>
              <w:jc w:val="center"/>
              <w:textAlignment w:val="baseline"/>
              <w:rPr>
                <w:rFonts w:ascii="宋体" w:hAnsi="宋体" w:cs="宋体"/>
                <w:color w:val="000000"/>
                <w:sz w:val="21"/>
                <w:szCs w:val="21"/>
              </w:rPr>
            </w:pPr>
            <w:r>
              <w:rPr>
                <w:rFonts w:ascii="宋体" w:hAnsi="宋体" w:cs="宋体"/>
                <w:color w:val="000000"/>
                <w:sz w:val="21"/>
                <w:szCs w:val="21"/>
              </w:rPr>
              <w:lastRenderedPageBreak/>
              <w:t>10.2</w:t>
            </w: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A3638B" w:rsidRDefault="00B11B3E">
            <w:pPr>
              <w:adjustRightInd w:val="0"/>
              <w:spacing w:line="240" w:lineRule="auto"/>
              <w:ind w:firstLineChars="0" w:firstLine="0"/>
              <w:jc w:val="center"/>
              <w:textAlignment w:val="baseline"/>
              <w:rPr>
                <w:rFonts w:ascii="宋体" w:hAnsi="宋体" w:cs="宋体"/>
                <w:color w:val="000000"/>
                <w:sz w:val="21"/>
                <w:szCs w:val="21"/>
              </w:rPr>
            </w:pPr>
            <w:r>
              <w:rPr>
                <w:rFonts w:ascii="宋体" w:hAnsi="宋体" w:cs="宋体" w:hint="eastAsia"/>
                <w:color w:val="000000"/>
                <w:sz w:val="21"/>
                <w:szCs w:val="21"/>
              </w:rPr>
              <w:t>前期手续</w:t>
            </w:r>
          </w:p>
        </w:tc>
        <w:tc>
          <w:tcPr>
            <w:tcW w:w="5741" w:type="dxa"/>
            <w:tcBorders>
              <w:top w:val="single" w:sz="4" w:space="0" w:color="auto"/>
              <w:left w:val="single" w:sz="4" w:space="0" w:color="auto"/>
              <w:bottom w:val="single" w:sz="4" w:space="0" w:color="auto"/>
              <w:right w:val="single" w:sz="4" w:space="0" w:color="auto"/>
            </w:tcBorders>
          </w:tcPr>
          <w:p w:rsidR="00A3638B" w:rsidRDefault="00B11B3E">
            <w:pPr>
              <w:adjustRightInd w:val="0"/>
              <w:spacing w:line="240" w:lineRule="auto"/>
              <w:ind w:firstLineChars="0" w:firstLine="0"/>
              <w:textAlignment w:val="baseline"/>
              <w:rPr>
                <w:rFonts w:ascii="宋体" w:hAnsi="宋体" w:cs="宋体"/>
                <w:color w:val="000000"/>
                <w:sz w:val="21"/>
                <w:szCs w:val="21"/>
              </w:rPr>
            </w:pPr>
            <w:r>
              <w:rPr>
                <w:rFonts w:ascii="宋体" w:hAnsi="宋体" w:cs="宋体" w:hint="eastAsia"/>
                <w:color w:val="000000"/>
                <w:sz w:val="21"/>
                <w:szCs w:val="21"/>
              </w:rPr>
              <w:t>实施机构前期为本项目签订的所有合同中属于实施机构的权利义务均由项目公司承继，相关费用纳入项目总投资。</w:t>
            </w:r>
          </w:p>
        </w:tc>
      </w:tr>
      <w:tr w:rsidR="00A3638B">
        <w:trPr>
          <w:trHeight w:val="614"/>
        </w:trPr>
        <w:tc>
          <w:tcPr>
            <w:tcW w:w="1155" w:type="dxa"/>
            <w:tcBorders>
              <w:top w:val="single" w:sz="4" w:space="0" w:color="auto"/>
              <w:left w:val="single" w:sz="4" w:space="0" w:color="auto"/>
              <w:bottom w:val="single" w:sz="4" w:space="0" w:color="auto"/>
              <w:right w:val="single" w:sz="4" w:space="0" w:color="auto"/>
            </w:tcBorders>
            <w:vAlign w:val="center"/>
          </w:tcPr>
          <w:p w:rsidR="00A3638B" w:rsidRDefault="00B11B3E">
            <w:pPr>
              <w:adjustRightInd w:val="0"/>
              <w:spacing w:line="240" w:lineRule="auto"/>
              <w:ind w:firstLineChars="0" w:firstLine="0"/>
              <w:jc w:val="center"/>
              <w:textAlignment w:val="baseline"/>
              <w:rPr>
                <w:rFonts w:ascii="宋体" w:hAnsi="宋体" w:cs="宋体"/>
                <w:color w:val="000000"/>
                <w:sz w:val="21"/>
                <w:szCs w:val="21"/>
              </w:rPr>
            </w:pPr>
            <w:r>
              <w:rPr>
                <w:rFonts w:ascii="宋体" w:hAnsi="宋体" w:cs="宋体"/>
                <w:color w:val="000000"/>
                <w:sz w:val="21"/>
                <w:szCs w:val="21"/>
              </w:rPr>
              <w:t>10.3</w:t>
            </w: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A3638B" w:rsidRDefault="00B11B3E">
            <w:pPr>
              <w:adjustRightInd w:val="0"/>
              <w:spacing w:line="240" w:lineRule="auto"/>
              <w:ind w:firstLineChars="0" w:firstLine="0"/>
              <w:jc w:val="center"/>
              <w:textAlignment w:val="baseline"/>
              <w:rPr>
                <w:rFonts w:ascii="宋体" w:hAnsi="宋体" w:cs="宋体"/>
                <w:color w:val="000000"/>
                <w:sz w:val="21"/>
                <w:szCs w:val="21"/>
              </w:rPr>
            </w:pPr>
            <w:r>
              <w:rPr>
                <w:rFonts w:ascii="宋体" w:hAnsi="宋体" w:cs="宋体" w:hint="eastAsia"/>
                <w:color w:val="000000"/>
                <w:sz w:val="21"/>
                <w:szCs w:val="21"/>
              </w:rPr>
              <w:t>知识产权</w:t>
            </w:r>
          </w:p>
        </w:tc>
        <w:tc>
          <w:tcPr>
            <w:tcW w:w="5741" w:type="dxa"/>
            <w:tcBorders>
              <w:top w:val="single" w:sz="4" w:space="0" w:color="auto"/>
              <w:left w:val="single" w:sz="4" w:space="0" w:color="auto"/>
              <w:bottom w:val="single" w:sz="4" w:space="0" w:color="auto"/>
              <w:right w:val="single" w:sz="4" w:space="0" w:color="auto"/>
            </w:tcBorders>
          </w:tcPr>
          <w:p w:rsidR="00A3638B" w:rsidRDefault="00B11B3E">
            <w:pPr>
              <w:adjustRightInd w:val="0"/>
              <w:spacing w:line="240" w:lineRule="auto"/>
              <w:ind w:firstLineChars="0" w:firstLine="0"/>
              <w:textAlignment w:val="baseline"/>
              <w:rPr>
                <w:rFonts w:ascii="宋体" w:hAnsi="宋体" w:cs="宋体"/>
                <w:color w:val="000000"/>
                <w:sz w:val="21"/>
                <w:szCs w:val="21"/>
              </w:rPr>
            </w:pPr>
            <w:r>
              <w:rPr>
                <w:rFonts w:ascii="宋体" w:hAnsi="宋体" w:cs="宋体" w:hint="eastAsia"/>
                <w:color w:val="000000"/>
                <w:sz w:val="21"/>
                <w:szCs w:val="21"/>
              </w:rPr>
              <w:t>构成本采购文件各个组成部分的文件，未经采购人书面同意，投标人不得擅自复印和用于非本招标项目所需的其他目的。采购人全部或者部分使用未中标人投标文件中的技术成果或技术方案时，需征得其书面同意，并不得擅自复印或提供给第三人。</w:t>
            </w:r>
          </w:p>
        </w:tc>
      </w:tr>
      <w:tr w:rsidR="00A3638B">
        <w:trPr>
          <w:trHeight w:val="614"/>
        </w:trPr>
        <w:tc>
          <w:tcPr>
            <w:tcW w:w="1155" w:type="dxa"/>
            <w:tcBorders>
              <w:top w:val="single" w:sz="4" w:space="0" w:color="auto"/>
              <w:left w:val="single" w:sz="4" w:space="0" w:color="auto"/>
              <w:bottom w:val="single" w:sz="4" w:space="0" w:color="auto"/>
              <w:right w:val="single" w:sz="4" w:space="0" w:color="auto"/>
            </w:tcBorders>
            <w:vAlign w:val="center"/>
          </w:tcPr>
          <w:p w:rsidR="00A3638B" w:rsidRDefault="00B11B3E">
            <w:pPr>
              <w:adjustRightInd w:val="0"/>
              <w:spacing w:line="240" w:lineRule="auto"/>
              <w:ind w:firstLineChars="0" w:firstLine="0"/>
              <w:jc w:val="center"/>
              <w:textAlignment w:val="baseline"/>
              <w:rPr>
                <w:rFonts w:ascii="宋体" w:hAnsi="宋体" w:cs="宋体"/>
                <w:color w:val="000000"/>
                <w:sz w:val="21"/>
                <w:szCs w:val="21"/>
              </w:rPr>
            </w:pPr>
            <w:r>
              <w:rPr>
                <w:rFonts w:ascii="宋体" w:hAnsi="宋体" w:cs="宋体"/>
                <w:color w:val="000000"/>
                <w:sz w:val="21"/>
                <w:szCs w:val="21"/>
              </w:rPr>
              <w:t>10.4</w:t>
            </w: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A3638B" w:rsidRDefault="00B11B3E">
            <w:pPr>
              <w:adjustRightInd w:val="0"/>
              <w:spacing w:line="240" w:lineRule="auto"/>
              <w:ind w:firstLineChars="0" w:firstLine="0"/>
              <w:jc w:val="center"/>
              <w:textAlignment w:val="baseline"/>
              <w:rPr>
                <w:rFonts w:ascii="宋体" w:hAnsi="宋体" w:cs="宋体"/>
                <w:color w:val="000000"/>
                <w:sz w:val="21"/>
                <w:szCs w:val="21"/>
              </w:rPr>
            </w:pPr>
            <w:r>
              <w:rPr>
                <w:rFonts w:ascii="宋体" w:hAnsi="宋体" w:cs="宋体" w:hint="eastAsia"/>
                <w:color w:val="000000"/>
                <w:sz w:val="21"/>
                <w:szCs w:val="21"/>
              </w:rPr>
              <w:t>监督</w:t>
            </w:r>
          </w:p>
        </w:tc>
        <w:tc>
          <w:tcPr>
            <w:tcW w:w="5741" w:type="dxa"/>
            <w:tcBorders>
              <w:top w:val="single" w:sz="4" w:space="0" w:color="auto"/>
              <w:left w:val="single" w:sz="4" w:space="0" w:color="auto"/>
              <w:bottom w:val="single" w:sz="4" w:space="0" w:color="auto"/>
              <w:right w:val="single" w:sz="4" w:space="0" w:color="auto"/>
            </w:tcBorders>
          </w:tcPr>
          <w:p w:rsidR="00A3638B" w:rsidRDefault="00B11B3E">
            <w:pPr>
              <w:adjustRightInd w:val="0"/>
              <w:spacing w:line="240" w:lineRule="auto"/>
              <w:ind w:firstLineChars="0" w:firstLine="0"/>
              <w:textAlignment w:val="baseline"/>
              <w:rPr>
                <w:rFonts w:ascii="宋体" w:hAnsi="宋体" w:cs="宋体"/>
                <w:color w:val="000000"/>
                <w:sz w:val="21"/>
                <w:szCs w:val="21"/>
              </w:rPr>
            </w:pPr>
            <w:r>
              <w:rPr>
                <w:rFonts w:ascii="宋体" w:hAnsi="宋体" w:cs="宋体" w:hint="eastAsia"/>
                <w:color w:val="000000"/>
                <w:sz w:val="21"/>
                <w:szCs w:val="21"/>
              </w:rPr>
              <w:t>本项目的招标投标活动及其相关当事人应当接受相关行政监督部门依法实施的监督。</w:t>
            </w:r>
          </w:p>
        </w:tc>
      </w:tr>
      <w:tr w:rsidR="00A3638B">
        <w:trPr>
          <w:trHeight w:val="614"/>
        </w:trPr>
        <w:tc>
          <w:tcPr>
            <w:tcW w:w="1155" w:type="dxa"/>
            <w:tcBorders>
              <w:top w:val="single" w:sz="4" w:space="0" w:color="auto"/>
              <w:left w:val="single" w:sz="4" w:space="0" w:color="auto"/>
              <w:bottom w:val="single" w:sz="4" w:space="0" w:color="auto"/>
              <w:right w:val="single" w:sz="4" w:space="0" w:color="auto"/>
            </w:tcBorders>
            <w:vAlign w:val="center"/>
          </w:tcPr>
          <w:p w:rsidR="00A3638B" w:rsidRDefault="00B11B3E">
            <w:pPr>
              <w:adjustRightInd w:val="0"/>
              <w:spacing w:line="240" w:lineRule="auto"/>
              <w:ind w:firstLineChars="0" w:firstLine="0"/>
              <w:jc w:val="center"/>
              <w:textAlignment w:val="baseline"/>
              <w:rPr>
                <w:rFonts w:ascii="宋体" w:hAnsi="宋体" w:cs="宋体"/>
                <w:color w:val="000000"/>
                <w:sz w:val="21"/>
                <w:szCs w:val="21"/>
              </w:rPr>
            </w:pPr>
            <w:r>
              <w:rPr>
                <w:rFonts w:ascii="宋体" w:hAnsi="宋体" w:cs="宋体"/>
                <w:color w:val="000000"/>
                <w:sz w:val="21"/>
                <w:szCs w:val="21"/>
              </w:rPr>
              <w:t>10.5</w:t>
            </w:r>
          </w:p>
        </w:tc>
        <w:tc>
          <w:tcPr>
            <w:tcW w:w="2134" w:type="dxa"/>
            <w:gridSpan w:val="2"/>
            <w:tcBorders>
              <w:top w:val="single" w:sz="4" w:space="0" w:color="auto"/>
              <w:left w:val="single" w:sz="4" w:space="0" w:color="auto"/>
              <w:bottom w:val="single" w:sz="4" w:space="0" w:color="auto"/>
              <w:right w:val="single" w:sz="4" w:space="0" w:color="auto"/>
            </w:tcBorders>
            <w:vAlign w:val="center"/>
          </w:tcPr>
          <w:p w:rsidR="00A3638B" w:rsidRDefault="00B11B3E">
            <w:pPr>
              <w:adjustRightInd w:val="0"/>
              <w:spacing w:line="240" w:lineRule="auto"/>
              <w:ind w:firstLineChars="0" w:firstLine="0"/>
              <w:jc w:val="center"/>
              <w:textAlignment w:val="baseline"/>
              <w:rPr>
                <w:rFonts w:ascii="宋体" w:hAnsi="宋体" w:cs="宋体"/>
                <w:color w:val="000000"/>
                <w:sz w:val="21"/>
                <w:szCs w:val="21"/>
              </w:rPr>
            </w:pPr>
            <w:r>
              <w:rPr>
                <w:rFonts w:ascii="宋体" w:hAnsi="宋体" w:cs="宋体" w:hint="eastAsia"/>
                <w:color w:val="000000"/>
                <w:sz w:val="21"/>
                <w:szCs w:val="21"/>
              </w:rPr>
              <w:t>解释权</w:t>
            </w:r>
          </w:p>
        </w:tc>
        <w:tc>
          <w:tcPr>
            <w:tcW w:w="5741" w:type="dxa"/>
            <w:tcBorders>
              <w:top w:val="single" w:sz="4" w:space="0" w:color="auto"/>
              <w:left w:val="single" w:sz="4" w:space="0" w:color="auto"/>
              <w:bottom w:val="single" w:sz="4" w:space="0" w:color="auto"/>
              <w:right w:val="single" w:sz="4" w:space="0" w:color="auto"/>
            </w:tcBorders>
            <w:vAlign w:val="center"/>
          </w:tcPr>
          <w:p w:rsidR="00A3638B" w:rsidRDefault="00B11B3E">
            <w:pPr>
              <w:adjustRightInd w:val="0"/>
              <w:spacing w:line="240" w:lineRule="auto"/>
              <w:ind w:firstLineChars="0" w:firstLine="0"/>
              <w:textAlignment w:val="baseline"/>
              <w:rPr>
                <w:rFonts w:ascii="宋体" w:hAnsi="宋体" w:cs="宋体"/>
                <w:color w:val="000000"/>
                <w:sz w:val="21"/>
                <w:szCs w:val="21"/>
              </w:rPr>
            </w:pPr>
            <w:r>
              <w:rPr>
                <w:rFonts w:ascii="宋体" w:hAnsi="宋体" w:cs="宋体" w:hint="eastAsia"/>
                <w:color w:val="000000"/>
                <w:sz w:val="21"/>
                <w:szCs w:val="21"/>
              </w:rPr>
              <w:t>本采购文件由采购人负责解释。</w:t>
            </w:r>
          </w:p>
        </w:tc>
      </w:tr>
    </w:tbl>
    <w:p w:rsidR="00A3638B" w:rsidRDefault="00A3638B">
      <w:pPr>
        <w:ind w:firstLineChars="83" w:firstLine="199"/>
      </w:pPr>
    </w:p>
    <w:p w:rsidR="00A3638B" w:rsidRDefault="00B11B3E">
      <w:pPr>
        <w:widowControl/>
        <w:spacing w:line="240" w:lineRule="auto"/>
        <w:ind w:firstLineChars="0" w:firstLine="0"/>
        <w:jc w:val="left"/>
        <w:rPr>
          <w:b/>
          <w:bCs/>
          <w:szCs w:val="32"/>
        </w:rPr>
      </w:pPr>
      <w:bookmarkStart w:id="8" w:name="_Toc437271232"/>
      <w:r>
        <w:br w:type="page"/>
      </w:r>
    </w:p>
    <w:p w:rsidR="00A3638B" w:rsidRDefault="00B11B3E">
      <w:pPr>
        <w:pStyle w:val="-2"/>
        <w:ind w:left="581" w:hanging="581"/>
      </w:pPr>
      <w:bookmarkStart w:id="9" w:name="_Toc488064780"/>
      <w:r>
        <w:rPr>
          <w:rFonts w:hint="eastAsia"/>
        </w:rPr>
        <w:lastRenderedPageBreak/>
        <w:t>说明</w:t>
      </w:r>
      <w:bookmarkEnd w:id="8"/>
      <w:bookmarkEnd w:id="9"/>
    </w:p>
    <w:p w:rsidR="00A3638B" w:rsidRDefault="00B11B3E">
      <w:pPr>
        <w:pStyle w:val="-3"/>
      </w:pPr>
      <w:bookmarkStart w:id="10" w:name="_Toc437271233"/>
      <w:bookmarkStart w:id="11" w:name="_Toc488064781"/>
      <w:r>
        <w:rPr>
          <w:rFonts w:hint="eastAsia"/>
        </w:rPr>
        <w:t>定义</w:t>
      </w:r>
      <w:bookmarkEnd w:id="10"/>
      <w:bookmarkEnd w:id="11"/>
    </w:p>
    <w:p w:rsidR="00A3638B" w:rsidRDefault="00B11B3E">
      <w:pPr>
        <w:pStyle w:val="-4"/>
      </w:pPr>
      <w:r>
        <w:rPr>
          <w:rFonts w:hint="eastAsia"/>
        </w:rPr>
        <w:t>PPP</w:t>
      </w:r>
      <w:r>
        <w:rPr>
          <w:rFonts w:hint="eastAsia"/>
        </w:rPr>
        <w:t>项目采购是指政府为达成权利义务平衡、物有所值的</w:t>
      </w:r>
      <w:r>
        <w:rPr>
          <w:rFonts w:hint="eastAsia"/>
        </w:rPr>
        <w:t>PPP</w:t>
      </w:r>
      <w:r>
        <w:rPr>
          <w:rFonts w:hint="eastAsia"/>
        </w:rPr>
        <w:t>项目合同，遵循公开、公平、公</w:t>
      </w:r>
      <w:r w:rsidR="00671923">
        <w:rPr>
          <w:rFonts w:hint="eastAsia"/>
        </w:rPr>
        <w:t>正</w:t>
      </w:r>
      <w:r>
        <w:rPr>
          <w:rFonts w:hint="eastAsia"/>
        </w:rPr>
        <w:t>和诚实守信的原则，按照相关法规要求完成</w:t>
      </w:r>
      <w:r>
        <w:rPr>
          <w:rFonts w:hint="eastAsia"/>
        </w:rPr>
        <w:t>PPP</w:t>
      </w:r>
      <w:r>
        <w:rPr>
          <w:rFonts w:hint="eastAsia"/>
        </w:rPr>
        <w:t>项目识别和准备等前期工作后，依法选择社会资本合作者的过程。</w:t>
      </w:r>
    </w:p>
    <w:p w:rsidR="00A3638B" w:rsidRDefault="00B11B3E">
      <w:pPr>
        <w:pStyle w:val="-4"/>
      </w:pPr>
      <w:r>
        <w:rPr>
          <w:rFonts w:hint="eastAsia"/>
        </w:rPr>
        <w:t>社会资本方是指已建立现代企业制度的境内外企业法人，但不包括本级政府所属融资平台公司及其他控股国有企业（符合《国务院办公厅转发财政部、国家发展改革委、中国人民银行关于在公共服务领域推广政府和社会资本合作模式的指导意见的通知》国办发</w:t>
      </w:r>
      <w:r>
        <w:rPr>
          <w:rFonts w:hint="eastAsia"/>
        </w:rPr>
        <w:t>[2015]42</w:t>
      </w:r>
      <w:r>
        <w:rPr>
          <w:rFonts w:hint="eastAsia"/>
        </w:rPr>
        <w:t>号文件规定的除外）。</w:t>
      </w:r>
    </w:p>
    <w:p w:rsidR="00A3638B" w:rsidRDefault="00B11B3E">
      <w:pPr>
        <w:pStyle w:val="-4"/>
      </w:pPr>
      <w:r>
        <w:rPr>
          <w:rFonts w:hint="eastAsia"/>
        </w:rPr>
        <w:t>项目实施机构。政府或其指定的有关职能部门或事业单位可作为项目实施机构，负责项目准备、采购监管和移交等工作。</w:t>
      </w:r>
    </w:p>
    <w:p w:rsidR="00A3638B" w:rsidRDefault="00B11B3E">
      <w:pPr>
        <w:pStyle w:val="-4"/>
      </w:pPr>
      <w:r>
        <w:rPr>
          <w:rFonts w:hint="eastAsia"/>
        </w:rPr>
        <w:t>全生命周期（</w:t>
      </w:r>
      <w:r>
        <w:rPr>
          <w:rFonts w:hint="eastAsia"/>
        </w:rPr>
        <w:t>Whole</w:t>
      </w:r>
      <w:r>
        <w:t xml:space="preserve"> Life </w:t>
      </w:r>
      <w:r>
        <w:rPr>
          <w:rFonts w:hint="eastAsia"/>
        </w:rPr>
        <w:t>Cycle</w:t>
      </w:r>
      <w:r>
        <w:rPr>
          <w:rFonts w:hint="eastAsia"/>
        </w:rPr>
        <w:t>）是指项目从投资、融资、建造、运营、维护至终止移交的完整周期。</w:t>
      </w:r>
    </w:p>
    <w:p w:rsidR="00A3638B" w:rsidRDefault="00B11B3E">
      <w:pPr>
        <w:pStyle w:val="-4"/>
      </w:pPr>
      <w:r>
        <w:rPr>
          <w:rFonts w:hint="eastAsia"/>
        </w:rPr>
        <w:t>产出说明（</w:t>
      </w:r>
      <w:r>
        <w:rPr>
          <w:rFonts w:hint="eastAsia"/>
        </w:rPr>
        <w:t>OutputSpecification</w:t>
      </w:r>
      <w:r>
        <w:rPr>
          <w:rFonts w:hint="eastAsia"/>
        </w:rPr>
        <w:t>），是指项目建成后项目资产所达到的经济、技术标准，以及公共产品和服务的交付范围、标准和业绩水平等。</w:t>
      </w:r>
    </w:p>
    <w:p w:rsidR="00A3638B" w:rsidRDefault="00B11B3E">
      <w:pPr>
        <w:pStyle w:val="-4"/>
      </w:pPr>
      <w:r>
        <w:rPr>
          <w:rFonts w:hint="eastAsia"/>
        </w:rPr>
        <w:t>物有所值（</w:t>
      </w:r>
      <w:r>
        <w:rPr>
          <w:rFonts w:hint="eastAsia"/>
        </w:rPr>
        <w:t>Value</w:t>
      </w:r>
      <w:r>
        <w:t xml:space="preserve"> For </w:t>
      </w:r>
      <w:r>
        <w:rPr>
          <w:rFonts w:hint="eastAsia"/>
        </w:rPr>
        <w:t>Money</w:t>
      </w:r>
      <w:r>
        <w:rPr>
          <w:rFonts w:hint="eastAsia"/>
        </w:rPr>
        <w:t>）是指一个组织（多指政府）运用其可利用资源所能获得的长期最大利益。</w:t>
      </w:r>
    </w:p>
    <w:p w:rsidR="00A3638B" w:rsidRDefault="00B11B3E">
      <w:pPr>
        <w:pStyle w:val="-4"/>
      </w:pPr>
      <w:r>
        <w:rPr>
          <w:rFonts w:hint="eastAsia"/>
        </w:rPr>
        <w:t>公共部门比较值（</w:t>
      </w:r>
      <w:r>
        <w:rPr>
          <w:rFonts w:hint="eastAsia"/>
        </w:rPr>
        <w:t>Public</w:t>
      </w:r>
      <w:r>
        <w:t xml:space="preserve"> Sector Comparator </w:t>
      </w:r>
      <w:r>
        <w:rPr>
          <w:rFonts w:hint="eastAsia"/>
        </w:rPr>
        <w:t>,PSC</w:t>
      </w:r>
      <w:r>
        <w:rPr>
          <w:rFonts w:hint="eastAsia"/>
        </w:rPr>
        <w:t>），是指在全生命周期内，政府采用传统采购模式提供公共产品和服务的全部成本的现值，主要包括建设运营净成本、可转移风险承担成本、自留风险承担成本和竞争性中立调整成本等。</w:t>
      </w:r>
    </w:p>
    <w:p w:rsidR="00A3638B" w:rsidRDefault="00B11B3E">
      <w:pPr>
        <w:pStyle w:val="-4"/>
      </w:pPr>
      <w:r>
        <w:rPr>
          <w:rFonts w:hint="eastAsia"/>
        </w:rPr>
        <w:t>使用者付费（</w:t>
      </w:r>
      <w:r>
        <w:rPr>
          <w:rFonts w:hint="eastAsia"/>
        </w:rPr>
        <w:t>UserCharge</w:t>
      </w:r>
      <w:r>
        <w:rPr>
          <w:rFonts w:hint="eastAsia"/>
        </w:rPr>
        <w:t>），是指由最终消费用户直接付费购买公共产品和服务。</w:t>
      </w:r>
    </w:p>
    <w:p w:rsidR="00A3638B" w:rsidRDefault="00B11B3E">
      <w:pPr>
        <w:pStyle w:val="-4"/>
      </w:pPr>
      <w:r>
        <w:rPr>
          <w:rFonts w:hint="eastAsia"/>
        </w:rPr>
        <w:t>可行性缺口补助（</w:t>
      </w:r>
      <w:r>
        <w:rPr>
          <w:rFonts w:hint="eastAsia"/>
        </w:rPr>
        <w:t>Viability</w:t>
      </w:r>
      <w:r>
        <w:t xml:space="preserve"> Gap </w:t>
      </w:r>
      <w:r>
        <w:rPr>
          <w:rFonts w:hint="eastAsia"/>
        </w:rPr>
        <w:t>Funding</w:t>
      </w:r>
      <w:r>
        <w:rPr>
          <w:rFonts w:hint="eastAsia"/>
        </w:rPr>
        <w:t>），是指使用者付费不足以满足社会</w:t>
      </w:r>
      <w:r>
        <w:rPr>
          <w:rFonts w:hint="eastAsia"/>
        </w:rPr>
        <w:lastRenderedPageBreak/>
        <w:t>资本或项目公司成本回收和合理回报，而由政府以财政补贴、股本投入、优惠贷款和其他优惠政策的形成，给予社会资本或项目公司的经济补助。</w:t>
      </w:r>
    </w:p>
    <w:p w:rsidR="00A3638B" w:rsidRDefault="00B11B3E">
      <w:pPr>
        <w:pStyle w:val="-4"/>
      </w:pPr>
      <w:r>
        <w:rPr>
          <w:rFonts w:hint="eastAsia"/>
        </w:rPr>
        <w:t>政府付费（</w:t>
      </w:r>
      <w:r>
        <w:rPr>
          <w:rFonts w:hint="eastAsia"/>
        </w:rPr>
        <w:t>GovernmentPayment</w:t>
      </w:r>
      <w:r>
        <w:rPr>
          <w:rFonts w:hint="eastAsia"/>
        </w:rPr>
        <w:t>），是指政府直接购买公共产品和服务，主要包括可用性付费（</w:t>
      </w:r>
      <w:r>
        <w:rPr>
          <w:rFonts w:hint="eastAsia"/>
        </w:rPr>
        <w:t>AvailabilityPayment</w:t>
      </w:r>
      <w:r>
        <w:rPr>
          <w:rFonts w:hint="eastAsia"/>
        </w:rPr>
        <w:t>）、使用量付费（</w:t>
      </w:r>
      <w:r>
        <w:rPr>
          <w:rFonts w:hint="eastAsia"/>
        </w:rPr>
        <w:t>UsagePayment</w:t>
      </w:r>
      <w:r>
        <w:rPr>
          <w:rFonts w:hint="eastAsia"/>
        </w:rPr>
        <w:t>）和绩效付费（</w:t>
      </w:r>
      <w:r>
        <w:rPr>
          <w:rFonts w:hint="eastAsia"/>
        </w:rPr>
        <w:t>PerformancePayment</w:t>
      </w:r>
      <w:r>
        <w:rPr>
          <w:rFonts w:hint="eastAsia"/>
        </w:rPr>
        <w:t>）。政府付费的依据主要是设施可用性、产品和服务使用量和质量等要素。</w:t>
      </w:r>
    </w:p>
    <w:p w:rsidR="00A3638B" w:rsidRDefault="00B11B3E">
      <w:pPr>
        <w:pStyle w:val="-4"/>
      </w:pPr>
      <w:r>
        <w:t>PPP</w:t>
      </w:r>
      <w:r>
        <w:rPr>
          <w:rFonts w:hint="eastAsia"/>
        </w:rPr>
        <w:t>运作方式主要包括委委托运营（</w:t>
      </w:r>
      <w:r>
        <w:t>Operation &amp; Maintenance, O&amp;M</w:t>
      </w:r>
      <w:r>
        <w:rPr>
          <w:rFonts w:hint="eastAsia"/>
        </w:rPr>
        <w:t>）、管理合同（</w:t>
      </w:r>
      <w:r>
        <w:t>Management Contract, MC</w:t>
      </w:r>
      <w:r>
        <w:rPr>
          <w:rFonts w:hint="eastAsia"/>
        </w:rPr>
        <w:t>）、建设</w:t>
      </w:r>
      <w:r>
        <w:t>-</w:t>
      </w:r>
      <w:r>
        <w:rPr>
          <w:rFonts w:hint="eastAsia"/>
        </w:rPr>
        <w:t>运营</w:t>
      </w:r>
      <w:r>
        <w:t>-</w:t>
      </w:r>
      <w:r>
        <w:rPr>
          <w:rFonts w:hint="eastAsia"/>
        </w:rPr>
        <w:t>移交（</w:t>
      </w:r>
      <w:r>
        <w:t>Build-Operate-Transfer, BOT</w:t>
      </w:r>
      <w:r>
        <w:rPr>
          <w:rFonts w:hint="eastAsia"/>
        </w:rPr>
        <w:t>）、建设</w:t>
      </w:r>
      <w:r>
        <w:t>-</w:t>
      </w:r>
      <w:r>
        <w:rPr>
          <w:rFonts w:hint="eastAsia"/>
        </w:rPr>
        <w:t>拥有</w:t>
      </w:r>
      <w:r>
        <w:t>-</w:t>
      </w:r>
      <w:r>
        <w:rPr>
          <w:rFonts w:hint="eastAsia"/>
        </w:rPr>
        <w:t>运营（</w:t>
      </w:r>
      <w:r>
        <w:t>Build-Own-Operate, BOO</w:t>
      </w:r>
      <w:r>
        <w:rPr>
          <w:rFonts w:hint="eastAsia"/>
        </w:rPr>
        <w:t>）、转让</w:t>
      </w:r>
      <w:r>
        <w:t>-</w:t>
      </w:r>
      <w:r>
        <w:rPr>
          <w:rFonts w:hint="eastAsia"/>
        </w:rPr>
        <w:t>运营</w:t>
      </w:r>
      <w:r>
        <w:t>-</w:t>
      </w:r>
      <w:r>
        <w:rPr>
          <w:rFonts w:hint="eastAsia"/>
        </w:rPr>
        <w:t>移交（</w:t>
      </w:r>
      <w:r>
        <w:t>Transer-Operate-Transfer, TOT</w:t>
      </w:r>
      <w:r>
        <w:rPr>
          <w:rFonts w:hint="eastAsia"/>
        </w:rPr>
        <w:t>）、改建</w:t>
      </w:r>
      <w:r>
        <w:t>-</w:t>
      </w:r>
      <w:r>
        <w:rPr>
          <w:rFonts w:hint="eastAsia"/>
        </w:rPr>
        <w:t>运营</w:t>
      </w:r>
      <w:r>
        <w:t>-</w:t>
      </w:r>
      <w:r>
        <w:rPr>
          <w:rFonts w:hint="eastAsia"/>
        </w:rPr>
        <w:t>移交</w:t>
      </w:r>
      <w:r>
        <w:t>(Rehabilitate-Operate-Transfer, ROT)</w:t>
      </w:r>
      <w:r>
        <w:rPr>
          <w:rFonts w:hint="eastAsia"/>
        </w:rPr>
        <w:t>等。</w:t>
      </w:r>
      <w:r>
        <w:t> </w:t>
      </w:r>
    </w:p>
    <w:p w:rsidR="00A3638B" w:rsidRDefault="00B11B3E">
      <w:pPr>
        <w:pStyle w:val="-3"/>
      </w:pPr>
      <w:bookmarkStart w:id="12" w:name="_Ref435802015"/>
      <w:bookmarkStart w:id="13" w:name="_Toc488064782"/>
      <w:bookmarkStart w:id="14" w:name="_Toc437271234"/>
      <w:r>
        <w:rPr>
          <w:rFonts w:hint="eastAsia"/>
        </w:rPr>
        <w:t>项目采购须具备条件</w:t>
      </w:r>
      <w:bookmarkEnd w:id="12"/>
      <w:bookmarkEnd w:id="13"/>
      <w:bookmarkEnd w:id="14"/>
    </w:p>
    <w:p w:rsidR="00A3638B" w:rsidRDefault="00B11B3E">
      <w:pPr>
        <w:pStyle w:val="-4"/>
      </w:pPr>
      <w:r>
        <w:rPr>
          <w:rFonts w:hint="eastAsia"/>
        </w:rPr>
        <w:t>物有所值评价报告及财政部门意见。</w:t>
      </w:r>
    </w:p>
    <w:p w:rsidR="00A3638B" w:rsidRDefault="00B11B3E">
      <w:pPr>
        <w:pStyle w:val="-4"/>
      </w:pPr>
      <w:r>
        <w:rPr>
          <w:rFonts w:hint="eastAsia"/>
        </w:rPr>
        <w:t>财政承受能力论证报告及财政部门意见。</w:t>
      </w:r>
    </w:p>
    <w:p w:rsidR="00A3638B" w:rsidRDefault="00B11B3E">
      <w:pPr>
        <w:pStyle w:val="-4"/>
      </w:pPr>
      <w:r>
        <w:rPr>
          <w:rFonts w:hint="eastAsia"/>
        </w:rPr>
        <w:t>项目正式实施方案及政府审核意见。</w:t>
      </w:r>
    </w:p>
    <w:p w:rsidR="00B11B3E" w:rsidRDefault="00B11B3E">
      <w:pPr>
        <w:pStyle w:val="-4"/>
      </w:pPr>
      <w:r>
        <w:rPr>
          <w:rFonts w:hint="eastAsia"/>
        </w:rPr>
        <w:t>可行性研究报告、产出说明（如为新建、改建项目）</w:t>
      </w:r>
      <w:r w:rsidR="00F93419">
        <w:rPr>
          <w:rFonts w:hint="eastAsia"/>
        </w:rPr>
        <w:t>。</w:t>
      </w:r>
    </w:p>
    <w:p w:rsidR="00A3638B" w:rsidRDefault="00B11B3E">
      <w:pPr>
        <w:pStyle w:val="-4"/>
      </w:pPr>
      <w:r>
        <w:rPr>
          <w:rFonts w:hint="eastAsia"/>
        </w:rPr>
        <w:t>存量公共资产的历史资料、产出说明（如为纳入地方性债务管理系统或</w:t>
      </w:r>
      <w:r>
        <w:rPr>
          <w:rFonts w:hint="eastAsia"/>
        </w:rPr>
        <w:t>2013</w:t>
      </w:r>
      <w:r>
        <w:rPr>
          <w:rFonts w:hint="eastAsia"/>
        </w:rPr>
        <w:t>年全国政府债务审计范围的存量项目）。</w:t>
      </w:r>
    </w:p>
    <w:p w:rsidR="00A3638B" w:rsidRDefault="00B11B3E">
      <w:pPr>
        <w:pStyle w:val="-4"/>
      </w:pPr>
      <w:r>
        <w:rPr>
          <w:rFonts w:hint="eastAsia"/>
        </w:rPr>
        <w:t>其它相关审批文件。</w:t>
      </w:r>
    </w:p>
    <w:p w:rsidR="00A3638B" w:rsidRDefault="00B11B3E">
      <w:pPr>
        <w:pStyle w:val="-3"/>
      </w:pPr>
      <w:bookmarkStart w:id="15" w:name="_Toc437271235"/>
      <w:bookmarkStart w:id="16" w:name="_Toc488064783"/>
      <w:r>
        <w:rPr>
          <w:rFonts w:hint="eastAsia"/>
        </w:rPr>
        <w:t>采购当事人</w:t>
      </w:r>
      <w:bookmarkEnd w:id="15"/>
      <w:bookmarkEnd w:id="16"/>
    </w:p>
    <w:p w:rsidR="00A3638B" w:rsidRDefault="00B11B3E">
      <w:pPr>
        <w:pStyle w:val="-4"/>
      </w:pPr>
      <w:r>
        <w:rPr>
          <w:rFonts w:hint="eastAsia"/>
        </w:rPr>
        <w:t>采购人是指政府、政府职能部门或者政府指定的</w:t>
      </w:r>
      <w:r>
        <w:rPr>
          <w:rFonts w:hint="eastAsia"/>
        </w:rPr>
        <w:t>PPP</w:t>
      </w:r>
      <w:r>
        <w:rPr>
          <w:rFonts w:hint="eastAsia"/>
        </w:rPr>
        <w:t>项目实施机构。本项目采购人见投标人须知前附表。</w:t>
      </w:r>
    </w:p>
    <w:p w:rsidR="00A3638B" w:rsidRDefault="00B11B3E">
      <w:pPr>
        <w:pStyle w:val="-4"/>
      </w:pPr>
      <w:r>
        <w:rPr>
          <w:rFonts w:hint="eastAsia"/>
        </w:rPr>
        <w:t>投标人是指响应招标并按要求参加投标竞争的社会资本方。</w:t>
      </w:r>
    </w:p>
    <w:p w:rsidR="00A3638B" w:rsidRDefault="00B11B3E">
      <w:pPr>
        <w:pStyle w:val="-4"/>
      </w:pPr>
      <w:r>
        <w:rPr>
          <w:rFonts w:hint="eastAsia"/>
        </w:rPr>
        <w:lastRenderedPageBreak/>
        <w:t>采购代理机构是受</w:t>
      </w:r>
      <w:r>
        <w:rPr>
          <w:rFonts w:hint="eastAsia"/>
        </w:rPr>
        <w:t>PPP</w:t>
      </w:r>
      <w:r>
        <w:rPr>
          <w:rFonts w:hint="eastAsia"/>
        </w:rPr>
        <w:t>项目实施机构委托办理</w:t>
      </w:r>
      <w:r>
        <w:rPr>
          <w:rFonts w:hint="eastAsia"/>
        </w:rPr>
        <w:t>PPP</w:t>
      </w:r>
      <w:r>
        <w:rPr>
          <w:rFonts w:hint="eastAsia"/>
        </w:rPr>
        <w:t>项目采购事宜的集中采购机构及社会中介机构。本项目采购代理机构见投标人须知前附表。</w:t>
      </w:r>
    </w:p>
    <w:p w:rsidR="00A3638B" w:rsidRDefault="00B11B3E">
      <w:pPr>
        <w:pStyle w:val="-3"/>
      </w:pPr>
      <w:bookmarkStart w:id="17" w:name="_Toc488064784"/>
      <w:bookmarkStart w:id="18" w:name="_Toc437271236"/>
      <w:r>
        <w:rPr>
          <w:rFonts w:hint="eastAsia"/>
        </w:rPr>
        <w:t>合格的投标人</w:t>
      </w:r>
      <w:bookmarkEnd w:id="17"/>
      <w:bookmarkEnd w:id="18"/>
    </w:p>
    <w:p w:rsidR="00A3638B" w:rsidRDefault="00B11B3E">
      <w:pPr>
        <w:pStyle w:val="-4"/>
      </w:pPr>
      <w:bookmarkStart w:id="19" w:name="_Ref435798754"/>
      <w:r>
        <w:rPr>
          <w:rFonts w:hint="eastAsia"/>
        </w:rPr>
        <w:t>合格的投标人应满足条件详见供应商须知前附表；</w:t>
      </w:r>
      <w:bookmarkEnd w:id="19"/>
    </w:p>
    <w:p w:rsidR="00A3638B" w:rsidRDefault="00B11B3E">
      <w:pPr>
        <w:pStyle w:val="-4"/>
      </w:pPr>
      <w:bookmarkStart w:id="20" w:name="_Ref435798775"/>
      <w:r>
        <w:rPr>
          <w:rFonts w:hint="eastAsia"/>
        </w:rPr>
        <w:t>除投标人须知前附表要求的以外，投标人还应满足下列要求：</w:t>
      </w:r>
      <w:bookmarkEnd w:id="20"/>
    </w:p>
    <w:p w:rsidR="00A3638B" w:rsidRDefault="00B11B3E">
      <w:pPr>
        <w:pStyle w:val="-5"/>
        <w:keepNext w:val="0"/>
      </w:pPr>
      <w:r>
        <w:rPr>
          <w:rFonts w:hint="eastAsia"/>
        </w:rPr>
        <w:t>具有独立承担民事责任的能力；</w:t>
      </w:r>
    </w:p>
    <w:p w:rsidR="00A3638B" w:rsidRDefault="00B11B3E">
      <w:pPr>
        <w:pStyle w:val="-5"/>
        <w:keepNext w:val="0"/>
      </w:pPr>
      <w:r>
        <w:rPr>
          <w:rFonts w:hint="eastAsia"/>
        </w:rPr>
        <w:t>具有良好的商业信誉和健全的财务会计制度；</w:t>
      </w:r>
    </w:p>
    <w:p w:rsidR="00A3638B" w:rsidRDefault="00B11B3E">
      <w:pPr>
        <w:pStyle w:val="-5"/>
        <w:keepNext w:val="0"/>
      </w:pPr>
      <w:r>
        <w:rPr>
          <w:rFonts w:hint="eastAsia"/>
        </w:rPr>
        <w:t>具有履行合同所必须的设备和专业技术能力；</w:t>
      </w:r>
    </w:p>
    <w:p w:rsidR="00A3638B" w:rsidRDefault="00B11B3E">
      <w:pPr>
        <w:pStyle w:val="-5"/>
        <w:keepNext w:val="0"/>
      </w:pPr>
      <w:r>
        <w:rPr>
          <w:rFonts w:hint="eastAsia"/>
        </w:rPr>
        <w:t>有依法缴纳税收和社会保障资金的良好记录；</w:t>
      </w:r>
    </w:p>
    <w:p w:rsidR="00A3638B" w:rsidRDefault="00B11B3E">
      <w:pPr>
        <w:pStyle w:val="-5"/>
        <w:keepNext w:val="0"/>
      </w:pPr>
      <w:r>
        <w:rPr>
          <w:rFonts w:hint="eastAsia"/>
        </w:rPr>
        <w:t>参加政府采购活动前三年内，在经营活动中没有重大违法记录；</w:t>
      </w:r>
    </w:p>
    <w:p w:rsidR="00A3638B" w:rsidRDefault="00B11B3E">
      <w:pPr>
        <w:pStyle w:val="-5"/>
        <w:keepNext w:val="0"/>
      </w:pPr>
      <w:r>
        <w:rPr>
          <w:rFonts w:hint="eastAsia"/>
        </w:rPr>
        <w:t>单位负责人为同一人或者存在控股、管理关系的不同单位，不得参加同一项目的投标。</w:t>
      </w:r>
    </w:p>
    <w:p w:rsidR="00A3638B" w:rsidRDefault="00B11B3E">
      <w:pPr>
        <w:pStyle w:val="-5"/>
        <w:keepNext w:val="0"/>
      </w:pPr>
      <w:r>
        <w:rPr>
          <w:rFonts w:hint="eastAsia"/>
        </w:rPr>
        <w:t>法律、行政法规规定的其它条件。</w:t>
      </w:r>
    </w:p>
    <w:p w:rsidR="00A3638B" w:rsidRDefault="00B11B3E">
      <w:pPr>
        <w:pStyle w:val="-4"/>
      </w:pPr>
      <w:r>
        <w:rPr>
          <w:rFonts w:hint="eastAsia"/>
        </w:rPr>
        <w:t>投标人不得存在下列情形之一：</w:t>
      </w:r>
    </w:p>
    <w:p w:rsidR="00A3638B" w:rsidRDefault="00B11B3E">
      <w:pPr>
        <w:pStyle w:val="-5"/>
        <w:keepNext w:val="0"/>
      </w:pPr>
      <w:r>
        <w:rPr>
          <w:rFonts w:hint="eastAsia"/>
        </w:rPr>
        <w:t>为本级政府所属融资平台公司及其他控股国有企业（符合《国务院办公厅转发财政部、国家发展改革委、中国人民银行关于在公共服务领域推广政府和社会资本合作模式指导意见的通知》国办发</w:t>
      </w:r>
      <w:r>
        <w:rPr>
          <w:rFonts w:hint="eastAsia"/>
        </w:rPr>
        <w:t>[2015]42</w:t>
      </w:r>
      <w:r>
        <w:rPr>
          <w:rFonts w:hint="eastAsia"/>
        </w:rPr>
        <w:t>号文件规定的除外）；</w:t>
      </w:r>
    </w:p>
    <w:p w:rsidR="00A3638B" w:rsidRDefault="00B11B3E">
      <w:pPr>
        <w:pStyle w:val="-5"/>
        <w:keepNext w:val="0"/>
      </w:pPr>
      <w:r>
        <w:rPr>
          <w:rFonts w:hint="eastAsia"/>
        </w:rPr>
        <w:t>为本项目提供咨询服务的；</w:t>
      </w:r>
    </w:p>
    <w:p w:rsidR="00A3638B" w:rsidRDefault="00B11B3E">
      <w:pPr>
        <w:pStyle w:val="-5"/>
        <w:keepNext w:val="0"/>
      </w:pPr>
      <w:r>
        <w:rPr>
          <w:rFonts w:hint="eastAsia"/>
        </w:rPr>
        <w:t>为本项目提供采购代理服务的；</w:t>
      </w:r>
    </w:p>
    <w:p w:rsidR="00A3638B" w:rsidRDefault="00B11B3E">
      <w:pPr>
        <w:pStyle w:val="-5"/>
        <w:keepNext w:val="0"/>
      </w:pPr>
      <w:r>
        <w:rPr>
          <w:rFonts w:hint="eastAsia"/>
        </w:rPr>
        <w:t>被责令停业的；</w:t>
      </w:r>
    </w:p>
    <w:p w:rsidR="00A3638B" w:rsidRDefault="00B11B3E">
      <w:pPr>
        <w:pStyle w:val="-5"/>
        <w:keepNext w:val="0"/>
      </w:pPr>
      <w:r>
        <w:rPr>
          <w:rFonts w:hint="eastAsia"/>
        </w:rPr>
        <w:t>被暂停或取消投标资格的；</w:t>
      </w:r>
    </w:p>
    <w:p w:rsidR="00A3638B" w:rsidRDefault="00B11B3E">
      <w:pPr>
        <w:pStyle w:val="-5"/>
        <w:keepNext w:val="0"/>
      </w:pPr>
      <w:r>
        <w:rPr>
          <w:rFonts w:hint="eastAsia"/>
        </w:rPr>
        <w:t>财产被接管或冻结的；</w:t>
      </w:r>
    </w:p>
    <w:p w:rsidR="00A3638B" w:rsidRDefault="00B11B3E">
      <w:pPr>
        <w:pStyle w:val="-5"/>
        <w:keepNext w:val="0"/>
      </w:pPr>
      <w:r>
        <w:rPr>
          <w:rFonts w:hint="eastAsia"/>
        </w:rPr>
        <w:t>其他有关法律、行政法规及部门规章禁止的。</w:t>
      </w:r>
    </w:p>
    <w:p w:rsidR="00A3638B" w:rsidRDefault="00B11B3E">
      <w:pPr>
        <w:pStyle w:val="-4"/>
      </w:pPr>
      <w:r>
        <w:rPr>
          <w:rFonts w:hint="eastAsia"/>
        </w:rPr>
        <w:t>联合体投标人</w:t>
      </w:r>
    </w:p>
    <w:p w:rsidR="00A3638B" w:rsidRDefault="00B11B3E">
      <w:pPr>
        <w:ind w:firstLine="480"/>
      </w:pPr>
      <w:r>
        <w:rPr>
          <w:rFonts w:hint="eastAsia"/>
        </w:rPr>
        <w:t>投标人须知前附表规定接受联合体投标的，除应符合本章</w:t>
      </w:r>
      <w:r w:rsidR="008A46C0">
        <w:fldChar w:fldCharType="begin"/>
      </w:r>
      <w:r>
        <w:instrText xml:space="preserve"> REF _Ref435798754 \r \h </w:instrText>
      </w:r>
      <w:r w:rsidR="008A46C0">
        <w:fldChar w:fldCharType="separate"/>
      </w:r>
      <w:r w:rsidR="00B46E00">
        <w:t>1.4.1</w:t>
      </w:r>
      <w:r w:rsidR="008A46C0">
        <w:fldChar w:fldCharType="end"/>
      </w:r>
      <w:r>
        <w:rPr>
          <w:rFonts w:hint="eastAsia"/>
        </w:rPr>
        <w:t>项和</w:t>
      </w:r>
      <w:r w:rsidR="008A46C0">
        <w:fldChar w:fldCharType="begin"/>
      </w:r>
      <w:r>
        <w:instrText xml:space="preserve"> REF _Ref435798775 \r \h </w:instrText>
      </w:r>
      <w:r w:rsidR="008A46C0">
        <w:fldChar w:fldCharType="separate"/>
      </w:r>
      <w:r w:rsidR="00B46E00">
        <w:t>1.4.2</w:t>
      </w:r>
      <w:r w:rsidR="008A46C0">
        <w:fldChar w:fldCharType="end"/>
      </w:r>
      <w:r>
        <w:rPr>
          <w:rFonts w:hint="eastAsia"/>
        </w:rPr>
        <w:t>项的要求外，还应遵守以下规定：</w:t>
      </w:r>
    </w:p>
    <w:p w:rsidR="00A3638B" w:rsidRDefault="00B11B3E">
      <w:pPr>
        <w:pStyle w:val="-5"/>
        <w:keepNext w:val="0"/>
      </w:pPr>
      <w:r>
        <w:rPr>
          <w:rFonts w:hint="eastAsia"/>
        </w:rPr>
        <w:lastRenderedPageBreak/>
        <w:t>以联合体参加投标的，应提交联合体协议并注明牵头人及各方拟承担的工作和责任，并承诺一旦中标联合体各方将向采购人承担连带责任。联合体各方应当共同与采购人签订合同，就合同的约定的事项对采购人承担连带责任。</w:t>
      </w:r>
    </w:p>
    <w:p w:rsidR="00A3638B" w:rsidRDefault="00B11B3E">
      <w:pPr>
        <w:pStyle w:val="-5"/>
        <w:keepNext w:val="0"/>
      </w:pPr>
      <w:r>
        <w:rPr>
          <w:rFonts w:hint="eastAsia"/>
        </w:rPr>
        <w:t>联合体中有同类资质的投标人按照联合体分工承担相同的工作的，应当按照资质等级较低的投标人确定资质等级。</w:t>
      </w:r>
    </w:p>
    <w:p w:rsidR="00A3638B" w:rsidRDefault="00B11B3E">
      <w:pPr>
        <w:pStyle w:val="-5"/>
        <w:keepNext w:val="0"/>
      </w:pPr>
      <w:r>
        <w:rPr>
          <w:rFonts w:hint="eastAsia"/>
        </w:rPr>
        <w:t>以联合体形式参加政府采购活动的，联合体各方不得再单独参加或者与其他投标人另外组成联合体参加同一合同项下的政府采购活动。</w:t>
      </w:r>
    </w:p>
    <w:p w:rsidR="00A3638B" w:rsidRDefault="00B11B3E">
      <w:pPr>
        <w:pStyle w:val="-5"/>
        <w:keepNext w:val="0"/>
      </w:pPr>
      <w:r>
        <w:rPr>
          <w:rFonts w:hint="eastAsia"/>
        </w:rPr>
        <w:t>联合体牵头人必须是主投资方，牵头人法定代表人或其授权的委托代理人负责签署本次投标的相关资料，其他联合体各方必须出具承诺函对此予以认可。联合体成员原则上则不得超过投标人须知前附表规定的家数，应体现投融资、建设、运营优势；</w:t>
      </w:r>
    </w:p>
    <w:p w:rsidR="00A3638B" w:rsidRDefault="00B11B3E">
      <w:pPr>
        <w:pStyle w:val="-5"/>
        <w:keepNext w:val="0"/>
      </w:pPr>
      <w:r>
        <w:rPr>
          <w:rFonts w:hint="eastAsia"/>
        </w:rPr>
        <w:t>通过资格预审的联合体，不得再变更其组织形式及成员构成。</w:t>
      </w:r>
    </w:p>
    <w:p w:rsidR="00A3638B" w:rsidRDefault="00B11B3E">
      <w:pPr>
        <w:pStyle w:val="-4"/>
      </w:pPr>
      <w:r>
        <w:rPr>
          <w:rFonts w:hint="eastAsia"/>
        </w:rPr>
        <w:t>是否允许未参加资格预审的投标人参与竞争并进行资格后审见投标人须知前附表。</w:t>
      </w:r>
    </w:p>
    <w:p w:rsidR="00A3638B" w:rsidRDefault="00B11B3E">
      <w:pPr>
        <w:pStyle w:val="-3"/>
      </w:pPr>
      <w:bookmarkStart w:id="21" w:name="_Toc488064785"/>
      <w:bookmarkStart w:id="22" w:name="_Toc437271237"/>
      <w:r>
        <w:rPr>
          <w:rFonts w:hint="eastAsia"/>
        </w:rPr>
        <w:t>项目概况</w:t>
      </w:r>
      <w:bookmarkEnd w:id="21"/>
      <w:bookmarkEnd w:id="22"/>
    </w:p>
    <w:p w:rsidR="00A3638B" w:rsidRDefault="00B11B3E">
      <w:pPr>
        <w:pStyle w:val="-4"/>
      </w:pPr>
      <w:r>
        <w:rPr>
          <w:rFonts w:hint="eastAsia"/>
        </w:rPr>
        <w:t>项目名称：见投标人须知前附表。</w:t>
      </w:r>
    </w:p>
    <w:p w:rsidR="00A3638B" w:rsidRDefault="00B11B3E">
      <w:pPr>
        <w:pStyle w:val="-4"/>
      </w:pPr>
      <w:r>
        <w:rPr>
          <w:rFonts w:hint="eastAsia"/>
        </w:rPr>
        <w:t>采购方式：公开招标。</w:t>
      </w:r>
    </w:p>
    <w:p w:rsidR="00A3638B" w:rsidRDefault="00B11B3E">
      <w:pPr>
        <w:pStyle w:val="-4"/>
      </w:pPr>
      <w:r>
        <w:rPr>
          <w:rFonts w:hint="eastAsia"/>
        </w:rPr>
        <w:t>项目概况：见第四章“项目采购需求”。</w:t>
      </w:r>
    </w:p>
    <w:p w:rsidR="00A3638B" w:rsidRDefault="00B11B3E">
      <w:pPr>
        <w:pStyle w:val="-3"/>
      </w:pPr>
      <w:bookmarkStart w:id="23" w:name="_Toc488064786"/>
      <w:bookmarkStart w:id="24" w:name="_Toc437271240"/>
      <w:r>
        <w:rPr>
          <w:rFonts w:hint="eastAsia"/>
        </w:rPr>
        <w:t>采购需求</w:t>
      </w:r>
      <w:bookmarkEnd w:id="23"/>
    </w:p>
    <w:p w:rsidR="00A3638B" w:rsidRDefault="00B11B3E">
      <w:pPr>
        <w:ind w:left="480" w:firstLineChars="0" w:firstLine="0"/>
        <w:rPr>
          <w:rFonts w:cstheme="minorBidi"/>
        </w:rPr>
      </w:pPr>
      <w:r>
        <w:rPr>
          <w:rFonts w:cstheme="minorBidi" w:hint="eastAsia"/>
        </w:rPr>
        <w:t>见投标人须知前附表及第四章“项目采购需求”。</w:t>
      </w:r>
    </w:p>
    <w:p w:rsidR="00A3638B" w:rsidRDefault="00B11B3E">
      <w:pPr>
        <w:pStyle w:val="-3"/>
      </w:pPr>
      <w:bookmarkStart w:id="25" w:name="_Toc488064787"/>
      <w:r>
        <w:rPr>
          <w:rFonts w:hint="eastAsia"/>
        </w:rPr>
        <w:t>费用承担</w:t>
      </w:r>
      <w:bookmarkEnd w:id="25"/>
    </w:p>
    <w:p w:rsidR="00A3638B" w:rsidRDefault="00B11B3E">
      <w:pPr>
        <w:ind w:left="480" w:firstLineChars="0" w:firstLine="0"/>
        <w:rPr>
          <w:rFonts w:cstheme="minorBidi"/>
        </w:rPr>
      </w:pPr>
      <w:r>
        <w:rPr>
          <w:rFonts w:cstheme="minorBidi" w:hint="eastAsia"/>
        </w:rPr>
        <w:t>投标人应自行承担准备和参加本项目投标活动有关的全部费用。</w:t>
      </w:r>
    </w:p>
    <w:p w:rsidR="00A3638B" w:rsidRDefault="00B11B3E">
      <w:pPr>
        <w:pStyle w:val="-3"/>
      </w:pPr>
      <w:bookmarkStart w:id="26" w:name="_Toc488064788"/>
      <w:r>
        <w:rPr>
          <w:rFonts w:hint="eastAsia"/>
        </w:rPr>
        <w:t>保密</w:t>
      </w:r>
      <w:bookmarkEnd w:id="24"/>
      <w:bookmarkEnd w:id="26"/>
    </w:p>
    <w:p w:rsidR="00A3638B" w:rsidRDefault="00B11B3E">
      <w:pPr>
        <w:ind w:firstLine="480"/>
      </w:pPr>
      <w:r>
        <w:rPr>
          <w:rFonts w:hint="eastAsia"/>
        </w:rPr>
        <w:t>参与招标投标活动的各方应对采购文件和投标文件中的国家、商业和技术等秘密保密，违者应对由此造成的后果承担法律责任。</w:t>
      </w:r>
    </w:p>
    <w:p w:rsidR="00A3638B" w:rsidRDefault="00B11B3E">
      <w:pPr>
        <w:pStyle w:val="-3"/>
      </w:pPr>
      <w:bookmarkStart w:id="27" w:name="_Toc488064789"/>
      <w:bookmarkStart w:id="28" w:name="_Toc437271241"/>
      <w:r>
        <w:rPr>
          <w:rFonts w:hint="eastAsia"/>
        </w:rPr>
        <w:lastRenderedPageBreak/>
        <w:t>现场考察会及答疑会</w:t>
      </w:r>
      <w:bookmarkEnd w:id="27"/>
      <w:bookmarkEnd w:id="28"/>
    </w:p>
    <w:p w:rsidR="00A3638B" w:rsidRDefault="00B11B3E">
      <w:pPr>
        <w:pStyle w:val="-4"/>
      </w:pPr>
      <w:r>
        <w:rPr>
          <w:rFonts w:hint="eastAsia"/>
        </w:rPr>
        <w:t>采购人可以组织社会资本进行现场考察或者召开采购答疑会。但不得单独或者分别组织只有一个投标人参加的现场考察和答疑会。组织时间见投标人须知前附表。</w:t>
      </w:r>
    </w:p>
    <w:p w:rsidR="00A3638B" w:rsidRDefault="00B11B3E">
      <w:pPr>
        <w:pStyle w:val="-4"/>
      </w:pPr>
      <w:r>
        <w:rPr>
          <w:rFonts w:hint="eastAsia"/>
        </w:rPr>
        <w:t>投标人参加现场考察和答疑会所发生的费用自理。投标人自行负责在现场考察中所发生的人员</w:t>
      </w:r>
      <w:r w:rsidR="009B4250">
        <w:rPr>
          <w:rFonts w:hint="eastAsia"/>
        </w:rPr>
        <w:t>伤亡</w:t>
      </w:r>
      <w:r>
        <w:rPr>
          <w:rFonts w:hint="eastAsia"/>
        </w:rPr>
        <w:t>和财产损失。</w:t>
      </w:r>
    </w:p>
    <w:p w:rsidR="00A3638B" w:rsidRDefault="00B11B3E">
      <w:pPr>
        <w:pStyle w:val="-2"/>
        <w:ind w:left="581" w:hanging="581"/>
      </w:pPr>
      <w:bookmarkStart w:id="29" w:name="_Toc488064790"/>
      <w:bookmarkStart w:id="30" w:name="_Toc437271242"/>
      <w:r>
        <w:rPr>
          <w:rFonts w:hint="eastAsia"/>
        </w:rPr>
        <w:t>采购文件</w:t>
      </w:r>
      <w:bookmarkEnd w:id="29"/>
      <w:bookmarkEnd w:id="30"/>
    </w:p>
    <w:p w:rsidR="00A3638B" w:rsidRDefault="00B11B3E">
      <w:pPr>
        <w:pStyle w:val="-3"/>
      </w:pPr>
      <w:bookmarkStart w:id="31" w:name="_Toc488064791"/>
      <w:bookmarkStart w:id="32" w:name="_Toc437271243"/>
      <w:r>
        <w:rPr>
          <w:rFonts w:hint="eastAsia"/>
        </w:rPr>
        <w:t>采购文件的编制依据及组成</w:t>
      </w:r>
      <w:bookmarkEnd w:id="31"/>
      <w:bookmarkEnd w:id="32"/>
    </w:p>
    <w:p w:rsidR="00A3638B" w:rsidRDefault="00B11B3E">
      <w:pPr>
        <w:pStyle w:val="-4"/>
      </w:pPr>
      <w:r>
        <w:rPr>
          <w:rFonts w:hint="eastAsia"/>
        </w:rPr>
        <w:t>采购文件的编制依据</w:t>
      </w:r>
    </w:p>
    <w:p w:rsidR="00A3638B" w:rsidRDefault="00B11B3E">
      <w:pPr>
        <w:pStyle w:val="-5"/>
      </w:pPr>
      <w:r>
        <w:rPr>
          <w:rFonts w:hint="eastAsia"/>
        </w:rPr>
        <w:lastRenderedPageBreak/>
        <w:t>中华人民共和国政府采购法；</w:t>
      </w:r>
    </w:p>
    <w:p w:rsidR="00A3638B" w:rsidRDefault="00B11B3E">
      <w:pPr>
        <w:pStyle w:val="-5"/>
      </w:pPr>
      <w:r>
        <w:rPr>
          <w:rFonts w:hint="eastAsia"/>
        </w:rPr>
        <w:t>中华人民共和国政府采购法实施条例；</w:t>
      </w:r>
    </w:p>
    <w:p w:rsidR="00A3638B" w:rsidRDefault="00B11B3E">
      <w:pPr>
        <w:pStyle w:val="-5"/>
      </w:pPr>
      <w:r>
        <w:rPr>
          <w:rFonts w:hint="eastAsia"/>
        </w:rPr>
        <w:t>中华人民共和国招标投标法；</w:t>
      </w:r>
    </w:p>
    <w:p w:rsidR="00A3638B" w:rsidRDefault="00B11B3E">
      <w:pPr>
        <w:pStyle w:val="-5"/>
      </w:pPr>
      <w:r>
        <w:rPr>
          <w:rFonts w:hint="eastAsia"/>
        </w:rPr>
        <w:t>中华人民共和国招标投标法实施条例；</w:t>
      </w:r>
    </w:p>
    <w:p w:rsidR="00A3638B" w:rsidRDefault="00B11B3E">
      <w:pPr>
        <w:pStyle w:val="-5"/>
      </w:pPr>
      <w:r>
        <w:rPr>
          <w:rFonts w:hint="eastAsia"/>
        </w:rPr>
        <w:t>基础设施和公用事业特许经营管理办法；</w:t>
      </w:r>
    </w:p>
    <w:p w:rsidR="00A3638B" w:rsidRDefault="00B11B3E">
      <w:pPr>
        <w:pStyle w:val="-5"/>
      </w:pPr>
      <w:r>
        <w:rPr>
          <w:rFonts w:hint="eastAsia"/>
        </w:rPr>
        <w:t>关于在公共服务领域推广政府和社会资本合作模式的指导意见（国办发</w:t>
      </w:r>
      <w:r>
        <w:rPr>
          <w:rFonts w:hint="eastAsia"/>
        </w:rPr>
        <w:t>[2015]42</w:t>
      </w:r>
      <w:r>
        <w:rPr>
          <w:rFonts w:hint="eastAsia"/>
        </w:rPr>
        <w:t>号文件）；</w:t>
      </w:r>
    </w:p>
    <w:p w:rsidR="00A3638B" w:rsidRDefault="00B11B3E">
      <w:pPr>
        <w:pStyle w:val="-5"/>
      </w:pPr>
      <w:r>
        <w:rPr>
          <w:rFonts w:hint="eastAsia"/>
        </w:rPr>
        <w:t>关于推广运用政府和社会资本合作模式有关问题的通知（财金</w:t>
      </w:r>
      <w:r>
        <w:rPr>
          <w:rFonts w:hint="eastAsia"/>
        </w:rPr>
        <w:t>[2014]76</w:t>
      </w:r>
      <w:r>
        <w:rPr>
          <w:rFonts w:hint="eastAsia"/>
        </w:rPr>
        <w:t>号）；</w:t>
      </w:r>
    </w:p>
    <w:p w:rsidR="00A3638B" w:rsidRDefault="00B11B3E">
      <w:pPr>
        <w:pStyle w:val="-5"/>
      </w:pPr>
      <w:r>
        <w:rPr>
          <w:rFonts w:hint="eastAsia"/>
        </w:rPr>
        <w:t>关于印发政府和社会资本合作模式操作指南（试行）的通知（财金</w:t>
      </w:r>
      <w:r>
        <w:rPr>
          <w:rFonts w:hint="eastAsia"/>
        </w:rPr>
        <w:t>[2014]113</w:t>
      </w:r>
      <w:r>
        <w:rPr>
          <w:rFonts w:hint="eastAsia"/>
        </w:rPr>
        <w:t>号）；</w:t>
      </w:r>
    </w:p>
    <w:p w:rsidR="00A3638B" w:rsidRDefault="00B11B3E">
      <w:pPr>
        <w:pStyle w:val="-5"/>
      </w:pPr>
      <w:r>
        <w:rPr>
          <w:rFonts w:hint="eastAsia"/>
        </w:rPr>
        <w:t>关于规范政府和社会资本合作合同管理工作的通知（财金</w:t>
      </w:r>
      <w:r>
        <w:rPr>
          <w:rFonts w:hint="eastAsia"/>
        </w:rPr>
        <w:t>[2014]156</w:t>
      </w:r>
      <w:r>
        <w:rPr>
          <w:rFonts w:hint="eastAsia"/>
        </w:rPr>
        <w:t>号）；</w:t>
      </w:r>
    </w:p>
    <w:p w:rsidR="00A3638B" w:rsidRDefault="00B11B3E">
      <w:pPr>
        <w:pStyle w:val="-5"/>
      </w:pPr>
      <w:r>
        <w:rPr>
          <w:rFonts w:hint="eastAsia"/>
        </w:rPr>
        <w:t>财政部关于印发《政府和社会资本合作项目政府采购管理办法》的通知（财库</w:t>
      </w:r>
      <w:r>
        <w:rPr>
          <w:rFonts w:hint="eastAsia"/>
        </w:rPr>
        <w:t>[2014]215</w:t>
      </w:r>
      <w:r>
        <w:rPr>
          <w:rFonts w:hint="eastAsia"/>
        </w:rPr>
        <w:t>号）；</w:t>
      </w:r>
    </w:p>
    <w:p w:rsidR="00A3638B" w:rsidRDefault="00B11B3E">
      <w:pPr>
        <w:pStyle w:val="-5"/>
      </w:pPr>
      <w:r>
        <w:rPr>
          <w:rFonts w:hint="eastAsia"/>
        </w:rPr>
        <w:t>关于印发《政府购买服务管理办法（暂行）》的通知（财综</w:t>
      </w:r>
      <w:r>
        <w:rPr>
          <w:rFonts w:hint="eastAsia"/>
        </w:rPr>
        <w:t>[2014]96</w:t>
      </w:r>
      <w:r>
        <w:rPr>
          <w:rFonts w:hint="eastAsia"/>
        </w:rPr>
        <w:t>号）；</w:t>
      </w:r>
    </w:p>
    <w:p w:rsidR="00A3638B" w:rsidRDefault="00B11B3E">
      <w:pPr>
        <w:pStyle w:val="-5"/>
      </w:pPr>
      <w:r>
        <w:rPr>
          <w:rFonts w:hint="eastAsia"/>
        </w:rPr>
        <w:t>关于做好政府采购信息公开工作的通知（财库</w:t>
      </w:r>
      <w:r>
        <w:rPr>
          <w:rFonts w:hint="eastAsia"/>
        </w:rPr>
        <w:t>[2015]135</w:t>
      </w:r>
      <w:r>
        <w:rPr>
          <w:rFonts w:hint="eastAsia"/>
        </w:rPr>
        <w:t>号）；</w:t>
      </w:r>
    </w:p>
    <w:p w:rsidR="00A3638B" w:rsidRDefault="00B11B3E">
      <w:pPr>
        <w:pStyle w:val="-5"/>
      </w:pPr>
      <w:r>
        <w:rPr>
          <w:rFonts w:hint="eastAsia"/>
        </w:rPr>
        <w:t>外商投资产业指导目录（</w:t>
      </w:r>
      <w:r>
        <w:rPr>
          <w:rFonts w:hint="eastAsia"/>
        </w:rPr>
        <w:t>2015</w:t>
      </w:r>
      <w:r>
        <w:rPr>
          <w:rFonts w:hint="eastAsia"/>
        </w:rPr>
        <w:t>年修改）；</w:t>
      </w:r>
    </w:p>
    <w:p w:rsidR="00A3638B" w:rsidRDefault="00B11B3E">
      <w:pPr>
        <w:ind w:firstLine="480"/>
      </w:pPr>
      <w:r>
        <w:rPr>
          <w:rFonts w:hint="eastAsia"/>
        </w:rPr>
        <w:t>采购文件的编制依据包含但不限于上述文件，上述文件如有更新的以最新版本为准。</w:t>
      </w:r>
    </w:p>
    <w:p w:rsidR="00A3638B" w:rsidRDefault="00B11B3E">
      <w:pPr>
        <w:pStyle w:val="-4"/>
      </w:pPr>
      <w:r>
        <w:rPr>
          <w:rFonts w:hint="eastAsia"/>
        </w:rPr>
        <w:t>本采购文件包括：</w:t>
      </w:r>
    </w:p>
    <w:p w:rsidR="00A3638B" w:rsidRDefault="00B11B3E">
      <w:pPr>
        <w:ind w:leftChars="200" w:left="850" w:hangingChars="154" w:hanging="370"/>
      </w:pPr>
      <w:r>
        <w:rPr>
          <w:rFonts w:hint="eastAsia"/>
        </w:rPr>
        <w:t xml:space="preserve">     </w:t>
      </w:r>
      <w:r>
        <w:rPr>
          <w:rFonts w:hint="eastAsia"/>
        </w:rPr>
        <w:t>第一章</w:t>
      </w:r>
      <w:r>
        <w:rPr>
          <w:rFonts w:hint="eastAsia"/>
        </w:rPr>
        <w:t xml:space="preserve">   </w:t>
      </w:r>
      <w:r>
        <w:rPr>
          <w:rFonts w:hint="eastAsia"/>
        </w:rPr>
        <w:t>采购邀请</w:t>
      </w:r>
    </w:p>
    <w:p w:rsidR="00A3638B" w:rsidRDefault="00B11B3E">
      <w:pPr>
        <w:ind w:leftChars="200" w:left="850" w:hangingChars="154" w:hanging="370"/>
      </w:pPr>
      <w:r>
        <w:rPr>
          <w:rFonts w:hint="eastAsia"/>
        </w:rPr>
        <w:t xml:space="preserve">     </w:t>
      </w:r>
      <w:r>
        <w:rPr>
          <w:rFonts w:hint="eastAsia"/>
        </w:rPr>
        <w:t>第二章</w:t>
      </w:r>
      <w:r>
        <w:rPr>
          <w:rFonts w:hint="eastAsia"/>
        </w:rPr>
        <w:t xml:space="preserve">   </w:t>
      </w:r>
      <w:r>
        <w:rPr>
          <w:rFonts w:hint="eastAsia"/>
        </w:rPr>
        <w:t>投标人须知</w:t>
      </w:r>
    </w:p>
    <w:p w:rsidR="00A3638B" w:rsidRDefault="00B11B3E">
      <w:pPr>
        <w:ind w:leftChars="200" w:left="850" w:hangingChars="154" w:hanging="370"/>
      </w:pPr>
      <w:r>
        <w:rPr>
          <w:rFonts w:hint="eastAsia"/>
        </w:rPr>
        <w:t xml:space="preserve">     </w:t>
      </w:r>
      <w:r>
        <w:rPr>
          <w:rFonts w:hint="eastAsia"/>
        </w:rPr>
        <w:t>第三章</w:t>
      </w:r>
      <w:r>
        <w:rPr>
          <w:rFonts w:hint="eastAsia"/>
        </w:rPr>
        <w:t xml:space="preserve">   PPP</w:t>
      </w:r>
      <w:r>
        <w:rPr>
          <w:rFonts w:hint="eastAsia"/>
        </w:rPr>
        <w:t>项目合同</w:t>
      </w:r>
      <w:r w:rsidR="009B4250">
        <w:rPr>
          <w:rFonts w:hint="eastAsia"/>
        </w:rPr>
        <w:t>（草案）</w:t>
      </w:r>
    </w:p>
    <w:p w:rsidR="00A3638B" w:rsidRDefault="00B11B3E">
      <w:pPr>
        <w:ind w:leftChars="200" w:left="850" w:hangingChars="154" w:hanging="370"/>
      </w:pPr>
      <w:r>
        <w:rPr>
          <w:rFonts w:hint="eastAsia"/>
        </w:rPr>
        <w:t xml:space="preserve">     </w:t>
      </w:r>
      <w:r>
        <w:rPr>
          <w:rFonts w:hint="eastAsia"/>
        </w:rPr>
        <w:t>第四章</w:t>
      </w:r>
      <w:r>
        <w:rPr>
          <w:rFonts w:hint="eastAsia"/>
        </w:rPr>
        <w:t xml:space="preserve">   </w:t>
      </w:r>
      <w:r>
        <w:rPr>
          <w:rFonts w:hint="eastAsia"/>
        </w:rPr>
        <w:t>项目采购需求</w:t>
      </w:r>
    </w:p>
    <w:p w:rsidR="00A3638B" w:rsidRDefault="00B11B3E">
      <w:pPr>
        <w:ind w:leftChars="200" w:left="850" w:hangingChars="154" w:hanging="370"/>
      </w:pPr>
      <w:r>
        <w:rPr>
          <w:rFonts w:hint="eastAsia"/>
        </w:rPr>
        <w:t xml:space="preserve">     </w:t>
      </w:r>
      <w:r>
        <w:rPr>
          <w:rFonts w:hint="eastAsia"/>
        </w:rPr>
        <w:t>第五章</w:t>
      </w:r>
      <w:r>
        <w:rPr>
          <w:rFonts w:hint="eastAsia"/>
        </w:rPr>
        <w:t xml:space="preserve">   </w:t>
      </w:r>
      <w:r>
        <w:rPr>
          <w:rFonts w:hint="eastAsia"/>
        </w:rPr>
        <w:t>评审办法</w:t>
      </w:r>
    </w:p>
    <w:p w:rsidR="00A3638B" w:rsidRDefault="00B11B3E">
      <w:pPr>
        <w:ind w:leftChars="200" w:left="850" w:hangingChars="154" w:hanging="370"/>
      </w:pPr>
      <w:r>
        <w:rPr>
          <w:rFonts w:hint="eastAsia"/>
        </w:rPr>
        <w:t xml:space="preserve">     </w:t>
      </w:r>
      <w:r>
        <w:rPr>
          <w:rFonts w:hint="eastAsia"/>
        </w:rPr>
        <w:t>第六章</w:t>
      </w:r>
      <w:r>
        <w:rPr>
          <w:rFonts w:hint="eastAsia"/>
        </w:rPr>
        <w:t xml:space="preserve">   </w:t>
      </w:r>
      <w:r>
        <w:rPr>
          <w:rFonts w:hint="eastAsia"/>
        </w:rPr>
        <w:t>投标文件格式</w:t>
      </w:r>
    </w:p>
    <w:p w:rsidR="00A3638B" w:rsidRDefault="00B11B3E">
      <w:pPr>
        <w:ind w:firstLine="480"/>
      </w:pPr>
      <w:r>
        <w:rPr>
          <w:rFonts w:hint="eastAsia"/>
        </w:rPr>
        <w:t>所有对采购文件所做的澄清、修改，均未构成采购文件的组成部分。</w:t>
      </w:r>
    </w:p>
    <w:p w:rsidR="00A3638B" w:rsidRDefault="00B11B3E">
      <w:pPr>
        <w:pStyle w:val="-3"/>
      </w:pPr>
      <w:bookmarkStart w:id="33" w:name="_Toc437271244"/>
      <w:bookmarkStart w:id="34" w:name="_Toc488064792"/>
      <w:r>
        <w:rPr>
          <w:rFonts w:hint="eastAsia"/>
        </w:rPr>
        <w:lastRenderedPageBreak/>
        <w:t>采购文件的澄清和修改</w:t>
      </w:r>
      <w:bookmarkEnd w:id="33"/>
      <w:bookmarkEnd w:id="34"/>
    </w:p>
    <w:p w:rsidR="00A3638B" w:rsidRDefault="00B11B3E">
      <w:pPr>
        <w:pStyle w:val="-4"/>
      </w:pPr>
      <w:r>
        <w:rPr>
          <w:rFonts w:hint="eastAsia"/>
        </w:rPr>
        <w:t>采购人或者采购代理机构可以对已发出的采购文件进行必要的澄清或者修改。澄清或者修改的内容可能会影响投标文件的编制的，采购人或者采购代理机构应当在投标人须知前附表规定的投标截止时间至少</w:t>
      </w:r>
      <w:r>
        <w:rPr>
          <w:rFonts w:hint="eastAsia"/>
        </w:rPr>
        <w:t>15</w:t>
      </w:r>
      <w:r>
        <w:rPr>
          <w:rFonts w:hint="eastAsia"/>
        </w:rPr>
        <w:t>日前，以书面形式通知所有获取采购文件的潜在投标人；不足</w:t>
      </w:r>
      <w:r>
        <w:rPr>
          <w:rFonts w:hint="eastAsia"/>
        </w:rPr>
        <w:t>15</w:t>
      </w:r>
      <w:r>
        <w:rPr>
          <w:rFonts w:hint="eastAsia"/>
        </w:rPr>
        <w:t>日的，采购人或者采购代理机构应当顺延提交投标文件的截止时间。</w:t>
      </w:r>
    </w:p>
    <w:p w:rsidR="00A3638B" w:rsidRDefault="00B11B3E">
      <w:pPr>
        <w:pStyle w:val="-4"/>
      </w:pPr>
      <w:r>
        <w:rPr>
          <w:rFonts w:hint="eastAsia"/>
        </w:rPr>
        <w:t>如潜在投标人对采购文件内容有疑义，需在投标人须知资料表中规定的时间前以书面形式</w:t>
      </w:r>
      <w:r w:rsidR="00F93419">
        <w:rPr>
          <w:rFonts w:hint="eastAsia"/>
        </w:rPr>
        <w:t>向</w:t>
      </w:r>
      <w:r>
        <w:rPr>
          <w:rFonts w:hint="eastAsia"/>
        </w:rPr>
        <w:t>采购人或者采购代理机构提出，采购人或采购代理机构收到将进行书面答复。如答复内容需要对采购文件进行澄清和修改的将按照第</w:t>
      </w:r>
      <w:r>
        <w:rPr>
          <w:rFonts w:hint="eastAsia"/>
        </w:rPr>
        <w:t>2.2.1</w:t>
      </w:r>
      <w:r>
        <w:rPr>
          <w:rFonts w:hint="eastAsia"/>
        </w:rPr>
        <w:t>条执行。</w:t>
      </w:r>
    </w:p>
    <w:p w:rsidR="00A3638B" w:rsidRDefault="00B11B3E">
      <w:pPr>
        <w:pStyle w:val="-4"/>
      </w:pPr>
      <w:r>
        <w:rPr>
          <w:rFonts w:hint="eastAsia"/>
        </w:rPr>
        <w:t>潜在投标人收到书面答疑后，应向采购人或采购代理机构回函确认。</w:t>
      </w:r>
    </w:p>
    <w:p w:rsidR="00A3638B" w:rsidRDefault="00B11B3E">
      <w:pPr>
        <w:pStyle w:val="-2"/>
        <w:ind w:left="581" w:hanging="581"/>
      </w:pPr>
      <w:bookmarkStart w:id="35" w:name="_Toc488064793"/>
      <w:bookmarkStart w:id="36" w:name="_Ref435799338"/>
      <w:bookmarkStart w:id="37" w:name="_Toc437271245"/>
      <w:r>
        <w:rPr>
          <w:rFonts w:hint="eastAsia"/>
        </w:rPr>
        <w:t>投标文件</w:t>
      </w:r>
      <w:bookmarkEnd w:id="35"/>
      <w:bookmarkEnd w:id="36"/>
      <w:bookmarkEnd w:id="37"/>
    </w:p>
    <w:p w:rsidR="00A3638B" w:rsidRDefault="00B11B3E">
      <w:pPr>
        <w:pStyle w:val="-3"/>
      </w:pPr>
      <w:bookmarkStart w:id="38" w:name="_Toc437271246"/>
      <w:bookmarkStart w:id="39" w:name="_Toc488064794"/>
      <w:r>
        <w:rPr>
          <w:rFonts w:hint="eastAsia"/>
        </w:rPr>
        <w:t>投标的语言与计量</w:t>
      </w:r>
      <w:bookmarkEnd w:id="38"/>
      <w:bookmarkEnd w:id="39"/>
    </w:p>
    <w:p w:rsidR="00A3638B" w:rsidRDefault="00B11B3E">
      <w:pPr>
        <w:pStyle w:val="-4"/>
      </w:pPr>
      <w:r>
        <w:rPr>
          <w:rFonts w:hint="eastAsia"/>
        </w:rPr>
        <w:t>投标人提交的投标文件以及投标人与采购和采购代理机构就有关招投标活动的所有来往函电均以中文文字书写。投标人提交的支持资料和已印刷的证件或资料可以用另一种语言，但相应内容均附有中文的翻译本，在解释投标文件时以翻译文本为准。</w:t>
      </w:r>
    </w:p>
    <w:p w:rsidR="00A3638B" w:rsidRDefault="00B11B3E">
      <w:pPr>
        <w:pStyle w:val="-4"/>
      </w:pPr>
      <w:r>
        <w:rPr>
          <w:rFonts w:hint="eastAsia"/>
        </w:rPr>
        <w:t>除在采购文件的技术规格中另有规定外，计量单位应适用中华人民共和国法定计量单位。</w:t>
      </w:r>
    </w:p>
    <w:p w:rsidR="00A3638B" w:rsidRDefault="00B11B3E">
      <w:pPr>
        <w:pStyle w:val="-3"/>
      </w:pPr>
      <w:bookmarkStart w:id="40" w:name="_Toc437271247"/>
      <w:bookmarkStart w:id="41" w:name="_Toc488064795"/>
      <w:bookmarkStart w:id="42" w:name="_Ref435905074"/>
      <w:r>
        <w:rPr>
          <w:rFonts w:hint="eastAsia"/>
        </w:rPr>
        <w:t>投标文件的组成</w:t>
      </w:r>
      <w:bookmarkEnd w:id="40"/>
      <w:bookmarkEnd w:id="41"/>
      <w:bookmarkEnd w:id="42"/>
    </w:p>
    <w:p w:rsidR="00A3638B" w:rsidRDefault="00B11B3E">
      <w:pPr>
        <w:pStyle w:val="-4"/>
      </w:pPr>
      <w:r>
        <w:rPr>
          <w:rFonts w:hint="eastAsia"/>
        </w:rPr>
        <w:t>投标人应按照第六章投标文件格式完整地填写投标文件，并对其提交的投标文件的真实性、合法性承担法律责任。</w:t>
      </w:r>
    </w:p>
    <w:p w:rsidR="00A3638B" w:rsidRDefault="00B11B3E">
      <w:pPr>
        <w:pStyle w:val="-4"/>
      </w:pPr>
      <w:r>
        <w:rPr>
          <w:rFonts w:hint="eastAsia"/>
        </w:rPr>
        <w:t>投标人应将任何不同</w:t>
      </w:r>
      <w:r w:rsidR="00BC768D">
        <w:rPr>
          <w:rFonts w:hint="eastAsia"/>
        </w:rPr>
        <w:t>于</w:t>
      </w:r>
      <w:r>
        <w:rPr>
          <w:rFonts w:hint="eastAsia"/>
        </w:rPr>
        <w:t>采购文件的招标内容、要求和商务条款列于“偏离表”中，同时在“偏离表”中注明其他条款无偏离；若所有条款均无偏离也应在</w:t>
      </w:r>
      <w:r>
        <w:rPr>
          <w:rFonts w:hint="eastAsia"/>
        </w:rPr>
        <w:lastRenderedPageBreak/>
        <w:t>“偏离表”中注明所有条款均无偏离。</w:t>
      </w:r>
    </w:p>
    <w:p w:rsidR="00A3638B" w:rsidRDefault="00B11B3E">
      <w:pPr>
        <w:pStyle w:val="-3"/>
      </w:pPr>
      <w:bookmarkStart w:id="43" w:name="_Toc488064796"/>
      <w:bookmarkStart w:id="44" w:name="_Toc437271248"/>
      <w:r>
        <w:rPr>
          <w:rFonts w:hint="eastAsia"/>
        </w:rPr>
        <w:t>投标价格</w:t>
      </w:r>
      <w:bookmarkEnd w:id="43"/>
      <w:bookmarkEnd w:id="44"/>
    </w:p>
    <w:p w:rsidR="00A3638B" w:rsidRDefault="00B11B3E">
      <w:pPr>
        <w:pStyle w:val="-4"/>
      </w:pPr>
      <w:r>
        <w:rPr>
          <w:rFonts w:hint="eastAsia"/>
        </w:rPr>
        <w:t>投标人应按第六章“投标文件格式”的要求填写。</w:t>
      </w:r>
    </w:p>
    <w:p w:rsidR="00A3638B" w:rsidRDefault="00B11B3E">
      <w:pPr>
        <w:pStyle w:val="-4"/>
      </w:pPr>
      <w:r>
        <w:rPr>
          <w:rFonts w:hint="eastAsia"/>
        </w:rPr>
        <w:t>投标价格应包含采购文件中列明的项目全生命周期内的所有投资、建设、运营及移交费用，除非有特别声明，未列明的将视为包含在投标价格中。</w:t>
      </w:r>
    </w:p>
    <w:p w:rsidR="00A3638B" w:rsidRDefault="00B11B3E">
      <w:pPr>
        <w:pStyle w:val="-4"/>
      </w:pPr>
      <w:r>
        <w:rPr>
          <w:rFonts w:hint="eastAsia"/>
        </w:rPr>
        <w:t>本次采购不接受选择性报价或者有附加条件的报价。</w:t>
      </w:r>
    </w:p>
    <w:p w:rsidR="00A3638B" w:rsidRDefault="00B11B3E">
      <w:pPr>
        <w:pStyle w:val="-3"/>
      </w:pPr>
      <w:bookmarkStart w:id="45" w:name="_Toc437271249"/>
      <w:bookmarkStart w:id="46" w:name="_Toc488064797"/>
      <w:r>
        <w:rPr>
          <w:rFonts w:hint="eastAsia"/>
        </w:rPr>
        <w:t>投资人资格证明文件</w:t>
      </w:r>
      <w:bookmarkEnd w:id="45"/>
      <w:bookmarkEnd w:id="46"/>
    </w:p>
    <w:p w:rsidR="00A3638B" w:rsidRDefault="00B11B3E">
      <w:pPr>
        <w:pStyle w:val="-4"/>
      </w:pPr>
      <w:r>
        <w:rPr>
          <w:rFonts w:hint="eastAsia"/>
        </w:rPr>
        <w:t>投标人应提交证明其有资格参加采购和中标后有能力履行合同的文件，并作为其投标文件的一部分。联合体参加投标的，应完整提供各成员的资格证明文件，否则联合体的响应可被否决。</w:t>
      </w:r>
    </w:p>
    <w:p w:rsidR="00A3638B" w:rsidRDefault="00B11B3E">
      <w:pPr>
        <w:pStyle w:val="-4"/>
      </w:pPr>
      <w:r>
        <w:rPr>
          <w:rFonts w:hint="eastAsia"/>
        </w:rPr>
        <w:t>资格预审合格的投标人在投标前、签订</w:t>
      </w:r>
      <w:r>
        <w:rPr>
          <w:rFonts w:hint="eastAsia"/>
        </w:rPr>
        <w:t>PPP</w:t>
      </w:r>
      <w:r>
        <w:rPr>
          <w:rFonts w:hint="eastAsia"/>
        </w:rPr>
        <w:t>项目合同前资格发生变化的，应当通知采购人并提供书面证明文件。</w:t>
      </w:r>
    </w:p>
    <w:p w:rsidR="00A3638B" w:rsidRDefault="00B11B3E">
      <w:pPr>
        <w:pStyle w:val="-3"/>
      </w:pPr>
      <w:bookmarkStart w:id="47" w:name="_Toc488064798"/>
      <w:bookmarkStart w:id="48" w:name="_Toc437271250"/>
      <w:r>
        <w:rPr>
          <w:rFonts w:hint="eastAsia"/>
        </w:rPr>
        <w:t>投标人提供服务项目中涉及的产品、工程和服务的合格性文件</w:t>
      </w:r>
      <w:bookmarkEnd w:id="47"/>
      <w:bookmarkEnd w:id="48"/>
    </w:p>
    <w:p w:rsidR="00A3638B" w:rsidRDefault="00B11B3E">
      <w:pPr>
        <w:pStyle w:val="-4"/>
      </w:pPr>
      <w:r>
        <w:rPr>
          <w:rFonts w:hint="eastAsia"/>
        </w:rPr>
        <w:t>符合国家强制性标准及政府采购政策的证明材料。</w:t>
      </w:r>
    </w:p>
    <w:p w:rsidR="00A3638B" w:rsidRDefault="00B11B3E">
      <w:pPr>
        <w:pStyle w:val="-4"/>
      </w:pPr>
      <w:r>
        <w:rPr>
          <w:rFonts w:hint="eastAsia"/>
        </w:rPr>
        <w:t>投标人应提交证明文件，证明其拟提供的产品和服务的合格性符合采购文件规定。该证明文件作为投标文件的一部分。</w:t>
      </w:r>
    </w:p>
    <w:p w:rsidR="00A3638B" w:rsidRDefault="00B11B3E">
      <w:pPr>
        <w:pStyle w:val="-4"/>
      </w:pPr>
      <w:r>
        <w:rPr>
          <w:rFonts w:hint="eastAsia"/>
        </w:rPr>
        <w:t>产品和服务合格性的证明文件应包括产品的制作工艺（建造实施）方案，拟投入的组织管理人员、技术力量以及管理者和技术人员的经验。</w:t>
      </w:r>
    </w:p>
    <w:p w:rsidR="00A3638B" w:rsidRDefault="00B11B3E">
      <w:pPr>
        <w:pStyle w:val="-4"/>
      </w:pPr>
      <w:r>
        <w:rPr>
          <w:rFonts w:hint="eastAsia"/>
        </w:rPr>
        <w:t>证明产品和服务符合采购文件要求的文件可以是产品的制造工艺，建筑物的施工组织设计，管理方的组织机构及人员的经验，技术团队人员的履历和相关证件。</w:t>
      </w:r>
    </w:p>
    <w:p w:rsidR="00A3638B" w:rsidRDefault="00B11B3E">
      <w:pPr>
        <w:pStyle w:val="-4"/>
      </w:pPr>
      <w:r>
        <w:rPr>
          <w:rFonts w:hint="eastAsia"/>
        </w:rPr>
        <w:t>采购人根据项目特色有其他特殊要求的，投标人应按投标人须知前附表的要求提供证明材料。</w:t>
      </w:r>
    </w:p>
    <w:p w:rsidR="00A3638B" w:rsidRDefault="00B11B3E">
      <w:pPr>
        <w:pStyle w:val="-3"/>
      </w:pPr>
      <w:bookmarkStart w:id="49" w:name="_Toc437271251"/>
      <w:bookmarkStart w:id="50" w:name="_Toc488064799"/>
      <w:r>
        <w:rPr>
          <w:rFonts w:hint="eastAsia"/>
        </w:rPr>
        <w:lastRenderedPageBreak/>
        <w:t>投标文件有效期</w:t>
      </w:r>
      <w:bookmarkEnd w:id="49"/>
      <w:bookmarkEnd w:id="50"/>
    </w:p>
    <w:p w:rsidR="00A3638B" w:rsidRDefault="00B11B3E">
      <w:pPr>
        <w:pStyle w:val="-4"/>
      </w:pPr>
      <w:r>
        <w:rPr>
          <w:rFonts w:hint="eastAsia"/>
        </w:rPr>
        <w:t>投标文件应自投标人须知前附表中规定的提交投标文件的截止日期起，并在投标人须知前附表中所述期限内保持有效。投标文件有效期不足的投标文件将被视为非实质性响应，可以予以否决。</w:t>
      </w:r>
    </w:p>
    <w:p w:rsidR="00A3638B" w:rsidRDefault="00B11B3E">
      <w:pPr>
        <w:pStyle w:val="-4"/>
      </w:pPr>
      <w:r>
        <w:rPr>
          <w:rFonts w:hint="eastAsia"/>
        </w:rPr>
        <w:t>在投标人须知前附表规定的投标文件有效期内，投标人不得要求撤销或修改其投标文件。</w:t>
      </w:r>
    </w:p>
    <w:p w:rsidR="00A3638B" w:rsidRDefault="00B11B3E">
      <w:pPr>
        <w:pStyle w:val="-4"/>
      </w:pPr>
      <w:r>
        <w:rPr>
          <w:rFonts w:hint="eastAsia"/>
        </w:rPr>
        <w:t>出现特殊情况需要延长投标文件有效期的，采购人以书面形式通知所有投标人延长投标文件有效期。投标人同意延长的，应相应延长其投标保证金的有效期，但不得要求或被允许修改或撤销其投标文件；投标人拒绝延长的，其响应失效，但投标人有权收回其投标保证金。</w:t>
      </w:r>
    </w:p>
    <w:p w:rsidR="00A3638B" w:rsidRDefault="00B11B3E">
      <w:pPr>
        <w:pStyle w:val="-3"/>
      </w:pPr>
      <w:bookmarkStart w:id="51" w:name="_Toc437271252"/>
      <w:bookmarkStart w:id="52" w:name="_Toc488064800"/>
      <w:r>
        <w:rPr>
          <w:rFonts w:hint="eastAsia"/>
        </w:rPr>
        <w:t>投标保证金</w:t>
      </w:r>
      <w:bookmarkEnd w:id="51"/>
      <w:bookmarkEnd w:id="52"/>
      <w:r>
        <w:rPr>
          <w:rFonts w:hint="eastAsia"/>
        </w:rPr>
        <w:t>（见前附表）</w:t>
      </w:r>
    </w:p>
    <w:p w:rsidR="00A3638B" w:rsidRDefault="00B11B3E">
      <w:pPr>
        <w:pStyle w:val="-3"/>
      </w:pPr>
      <w:bookmarkStart w:id="53" w:name="_Toc488064801"/>
      <w:bookmarkStart w:id="54" w:name="_Toc437271253"/>
      <w:bookmarkStart w:id="55" w:name="_Ref435798879"/>
      <w:r>
        <w:rPr>
          <w:rFonts w:hint="eastAsia"/>
        </w:rPr>
        <w:t>投标文件的编制</w:t>
      </w:r>
      <w:bookmarkEnd w:id="53"/>
      <w:bookmarkEnd w:id="54"/>
      <w:bookmarkEnd w:id="55"/>
    </w:p>
    <w:p w:rsidR="00A3638B" w:rsidRDefault="00B11B3E">
      <w:pPr>
        <w:pStyle w:val="-4"/>
      </w:pPr>
      <w:r>
        <w:rPr>
          <w:rFonts w:hint="eastAsia"/>
        </w:rPr>
        <w:t>投标文件应按第六章“投标文件格式”进行编写，如有必要，可以增加附页，作为投标文件的组成部分。</w:t>
      </w:r>
    </w:p>
    <w:p w:rsidR="00A3638B" w:rsidRDefault="00B11B3E">
      <w:pPr>
        <w:pStyle w:val="-4"/>
      </w:pPr>
      <w:r>
        <w:rPr>
          <w:rFonts w:hint="eastAsia"/>
        </w:rPr>
        <w:t>投标文件应当对采购文件的实质性内容做出响应。</w:t>
      </w:r>
    </w:p>
    <w:p w:rsidR="00A3638B" w:rsidRDefault="00B11B3E">
      <w:pPr>
        <w:pStyle w:val="-4"/>
      </w:pPr>
      <w:r>
        <w:rPr>
          <w:rFonts w:hint="eastAsia"/>
        </w:rPr>
        <w:t>投标文件的正本需打印或用不褪色墨水书写，并有法定代表人或经其正式授权的委托代理人签字或盖单位章。委托代理人签字的，须将以书面形式出具的“授权委托书”附在投标文件内。</w:t>
      </w:r>
    </w:p>
    <w:p w:rsidR="00A3638B" w:rsidRDefault="00B11B3E">
      <w:pPr>
        <w:pStyle w:val="-4"/>
      </w:pPr>
      <w:r>
        <w:rPr>
          <w:rFonts w:hint="eastAsia"/>
        </w:rPr>
        <w:t>投标文件必须用不可拆解的胶装装订，因投标文件内容缺页或遗失对投标人造成的影响投标人自行承担。任何行间插字、涂改和增删，改动之处应加盖单位章或由法定代表人或委托代理人签字确认。</w:t>
      </w:r>
    </w:p>
    <w:p w:rsidR="00A3638B" w:rsidRDefault="00B11B3E">
      <w:pPr>
        <w:pStyle w:val="-4"/>
      </w:pPr>
      <w:r>
        <w:rPr>
          <w:rFonts w:hint="eastAsia"/>
        </w:rPr>
        <w:t>投标文件份数见投标人须知前附表。投标文件的正本与副本应分别装订成册，并编制目录。</w:t>
      </w:r>
    </w:p>
    <w:p w:rsidR="00A3638B" w:rsidRDefault="00B11B3E">
      <w:pPr>
        <w:pStyle w:val="-4"/>
      </w:pPr>
      <w:r>
        <w:rPr>
          <w:rFonts w:hint="eastAsia"/>
        </w:rPr>
        <w:t>具体装订要求见投</w:t>
      </w:r>
      <w:r w:rsidR="00010675">
        <w:rPr>
          <w:rFonts w:hint="eastAsia"/>
        </w:rPr>
        <w:t>标</w:t>
      </w:r>
      <w:r>
        <w:rPr>
          <w:rFonts w:hint="eastAsia"/>
        </w:rPr>
        <w:t>人须知前附表规定。正本和副本的封面上应清楚地标记</w:t>
      </w:r>
      <w:r>
        <w:rPr>
          <w:rFonts w:hint="eastAsia"/>
        </w:rPr>
        <w:lastRenderedPageBreak/>
        <w:t>“正本”或“副本”的字样。当副本和正本不一致时，以正本为准。</w:t>
      </w:r>
    </w:p>
    <w:p w:rsidR="00A3638B" w:rsidRDefault="00B11B3E">
      <w:pPr>
        <w:pStyle w:val="-2"/>
        <w:ind w:left="581" w:hanging="581"/>
      </w:pPr>
      <w:bookmarkStart w:id="56" w:name="_Ref435799357"/>
      <w:bookmarkStart w:id="57" w:name="_Toc488064802"/>
      <w:bookmarkStart w:id="58" w:name="_Toc437271254"/>
      <w:r>
        <w:rPr>
          <w:rFonts w:hint="eastAsia"/>
        </w:rPr>
        <w:t>投标文件的递交</w:t>
      </w:r>
      <w:bookmarkEnd w:id="56"/>
      <w:bookmarkEnd w:id="57"/>
      <w:bookmarkEnd w:id="58"/>
    </w:p>
    <w:p w:rsidR="00A3638B" w:rsidRDefault="00B11B3E">
      <w:pPr>
        <w:pStyle w:val="-3"/>
      </w:pPr>
      <w:bookmarkStart w:id="59" w:name="_Toc437271255"/>
      <w:bookmarkStart w:id="60" w:name="_Toc488064803"/>
      <w:r>
        <w:rPr>
          <w:rFonts w:hint="eastAsia"/>
        </w:rPr>
        <w:t>投标文件的密封和标记</w:t>
      </w:r>
      <w:bookmarkEnd w:id="59"/>
      <w:bookmarkEnd w:id="60"/>
    </w:p>
    <w:p w:rsidR="00A3638B" w:rsidRDefault="00B11B3E">
      <w:pPr>
        <w:pStyle w:val="-4"/>
        <w:autoSpaceDE w:val="0"/>
        <w:autoSpaceDN w:val="0"/>
        <w:adjustRightInd w:val="0"/>
        <w:rPr>
          <w:rFonts w:ascii="宋体" w:cs="宋体"/>
          <w:lang w:val="zh-CN"/>
        </w:rPr>
      </w:pPr>
      <w:bookmarkStart w:id="61" w:name="_Ref435798852"/>
      <w:r>
        <w:rPr>
          <w:rFonts w:ascii="宋体" w:cs="宋体" w:hint="eastAsia"/>
          <w:lang w:val="zh-CN"/>
        </w:rPr>
        <w:t>投标人应将投标文件</w:t>
      </w:r>
      <w:r>
        <w:t>“</w:t>
      </w:r>
      <w:r>
        <w:rPr>
          <w:rFonts w:ascii="宋体" w:cs="宋体" w:hint="eastAsia"/>
          <w:lang w:val="zh-CN"/>
        </w:rPr>
        <w:t>正本</w:t>
      </w:r>
      <w:r>
        <w:t>”</w:t>
      </w:r>
      <w:r>
        <w:rPr>
          <w:rFonts w:ascii="宋体" w:cs="宋体" w:hint="eastAsia"/>
          <w:lang w:val="zh-CN"/>
        </w:rPr>
        <w:t>、</w:t>
      </w:r>
      <w:r>
        <w:t>“</w:t>
      </w:r>
      <w:r>
        <w:rPr>
          <w:rFonts w:ascii="宋体" w:cs="宋体" w:hint="eastAsia"/>
          <w:lang w:val="zh-CN"/>
        </w:rPr>
        <w:t>副本</w:t>
      </w:r>
      <w:r>
        <w:t>”</w:t>
      </w:r>
      <w:r>
        <w:rPr>
          <w:rFonts w:ascii="宋体" w:cs="宋体" w:hint="eastAsia"/>
          <w:lang w:val="zh-CN"/>
        </w:rPr>
        <w:t>用非透明文件袋密封。</w:t>
      </w:r>
      <w:bookmarkEnd w:id="61"/>
    </w:p>
    <w:p w:rsidR="00A3638B" w:rsidRDefault="00B11B3E">
      <w:pPr>
        <w:pStyle w:val="-4"/>
        <w:autoSpaceDE w:val="0"/>
        <w:autoSpaceDN w:val="0"/>
        <w:adjustRightInd w:val="0"/>
        <w:rPr>
          <w:rFonts w:ascii="宋体" w:cs="宋体"/>
          <w:lang w:val="zh-CN"/>
        </w:rPr>
      </w:pPr>
      <w:r>
        <w:rPr>
          <w:rFonts w:ascii="宋体" w:cs="宋体" w:hint="eastAsia"/>
          <w:lang w:val="zh-CN"/>
        </w:rPr>
        <w:t>未按规定密封的为无效投标。</w:t>
      </w:r>
    </w:p>
    <w:p w:rsidR="00A3638B" w:rsidRDefault="00B11B3E">
      <w:pPr>
        <w:pStyle w:val="-3"/>
      </w:pPr>
      <w:bookmarkStart w:id="62" w:name="_Toc488064804"/>
      <w:bookmarkStart w:id="63" w:name="_Toc437271256"/>
      <w:r>
        <w:rPr>
          <w:rFonts w:hint="eastAsia"/>
        </w:rPr>
        <w:t>投标文件的提交</w:t>
      </w:r>
      <w:bookmarkEnd w:id="62"/>
      <w:bookmarkEnd w:id="63"/>
    </w:p>
    <w:p w:rsidR="00A3638B" w:rsidRDefault="00B11B3E">
      <w:pPr>
        <w:pStyle w:val="-4"/>
      </w:pPr>
      <w:r>
        <w:rPr>
          <w:rFonts w:ascii="宋体" w:cs="宋体" w:hint="eastAsia"/>
          <w:lang w:val="zh-CN"/>
        </w:rPr>
        <w:t>所有投标文件都必须按招标人在投标邀请中规定的投标截止时间之前在开标现场送至招标人。</w:t>
      </w:r>
    </w:p>
    <w:p w:rsidR="00A3638B" w:rsidRDefault="00010675">
      <w:pPr>
        <w:pStyle w:val="-4"/>
      </w:pPr>
      <w:r>
        <w:rPr>
          <w:rFonts w:ascii="宋体" w:cs="宋体" w:hint="eastAsia"/>
          <w:lang w:val="zh-CN"/>
        </w:rPr>
        <w:t>投标人提交投标文件的地点：</w:t>
      </w:r>
      <w:r w:rsidR="009B4250">
        <w:rPr>
          <w:rFonts w:ascii="宋体" w:cs="宋体" w:hint="eastAsia"/>
          <w:lang w:val="zh-CN"/>
        </w:rPr>
        <w:t>投标人须知前附表。</w:t>
      </w:r>
    </w:p>
    <w:p w:rsidR="00A3638B" w:rsidRDefault="00B11B3E">
      <w:pPr>
        <w:pStyle w:val="-4"/>
      </w:pPr>
      <w:r>
        <w:rPr>
          <w:rFonts w:hint="eastAsia"/>
        </w:rPr>
        <w:t>投标人所提交的投标文件不予退还。</w:t>
      </w:r>
    </w:p>
    <w:p w:rsidR="00A3638B" w:rsidRDefault="00B11B3E">
      <w:pPr>
        <w:pStyle w:val="-4"/>
      </w:pPr>
      <w:r>
        <w:rPr>
          <w:rFonts w:hint="eastAsia"/>
        </w:rPr>
        <w:t>逾期提交的或者未提交至指定地点的投标文件，采购人不予受理。</w:t>
      </w:r>
    </w:p>
    <w:p w:rsidR="00A3638B" w:rsidRDefault="00B11B3E">
      <w:pPr>
        <w:pStyle w:val="-3"/>
      </w:pPr>
      <w:bookmarkStart w:id="64" w:name="_Toc488064805"/>
      <w:bookmarkStart w:id="65" w:name="_Toc437271257"/>
      <w:r>
        <w:rPr>
          <w:rFonts w:hint="eastAsia"/>
        </w:rPr>
        <w:t>投标文件的修改与撤回</w:t>
      </w:r>
      <w:bookmarkEnd w:id="64"/>
      <w:bookmarkEnd w:id="65"/>
    </w:p>
    <w:p w:rsidR="00A3638B" w:rsidRDefault="00B11B3E">
      <w:pPr>
        <w:pStyle w:val="-4"/>
      </w:pPr>
      <w:r>
        <w:rPr>
          <w:rFonts w:hint="eastAsia"/>
        </w:rPr>
        <w:t>在规定的投标截止时间前，投标人可以修改或撤回己递交的投标文件，但应以书面形式通知采购人。</w:t>
      </w:r>
    </w:p>
    <w:p w:rsidR="00A3638B" w:rsidRDefault="00B11B3E">
      <w:pPr>
        <w:pStyle w:val="-4"/>
      </w:pPr>
      <w:r>
        <w:rPr>
          <w:rFonts w:hint="eastAsia"/>
        </w:rPr>
        <w:t>投标人修改或撤回已递交投标文件的书面通知应按照本章第</w:t>
      </w:r>
      <w:r w:rsidR="008A46C0">
        <w:fldChar w:fldCharType="begin"/>
      </w:r>
      <w:r>
        <w:instrText xml:space="preserve"> REF _Ref435798879 \r \h </w:instrText>
      </w:r>
      <w:r w:rsidR="008A46C0">
        <w:fldChar w:fldCharType="separate"/>
      </w:r>
      <w:r w:rsidR="00B46E00">
        <w:t>3.8</w:t>
      </w:r>
      <w:r w:rsidR="008A46C0">
        <w:fldChar w:fldCharType="end"/>
      </w:r>
      <w:r>
        <w:rPr>
          <w:rFonts w:hint="eastAsia"/>
        </w:rPr>
        <w:t>项的要求签字或盖章。</w:t>
      </w:r>
    </w:p>
    <w:p w:rsidR="00A3638B" w:rsidRDefault="00B11B3E">
      <w:pPr>
        <w:pStyle w:val="-4"/>
      </w:pPr>
      <w:r>
        <w:rPr>
          <w:rFonts w:hint="eastAsia"/>
        </w:rPr>
        <w:t>修改的内容为投标文件的组成部分。修改的投标文件应按照本章第</w:t>
      </w:r>
      <w:r w:rsidR="008A46C0">
        <w:fldChar w:fldCharType="begin"/>
      </w:r>
      <w:r>
        <w:instrText xml:space="preserve"> REF _Ref435799338 \r \h </w:instrText>
      </w:r>
      <w:r w:rsidR="008A46C0">
        <w:fldChar w:fldCharType="separate"/>
      </w:r>
      <w:r w:rsidR="00B46E00">
        <w:t>3</w:t>
      </w:r>
      <w:r w:rsidR="008A46C0">
        <w:fldChar w:fldCharType="end"/>
      </w:r>
      <w:r>
        <w:rPr>
          <w:rFonts w:hint="eastAsia"/>
        </w:rPr>
        <w:t>条、第</w:t>
      </w:r>
      <w:r w:rsidR="008A46C0">
        <w:fldChar w:fldCharType="begin"/>
      </w:r>
      <w:r>
        <w:instrText xml:space="preserve"> REF _Ref435799357 \r \h </w:instrText>
      </w:r>
      <w:r w:rsidR="008A46C0">
        <w:fldChar w:fldCharType="separate"/>
      </w:r>
      <w:r w:rsidR="00B46E00">
        <w:t>4</w:t>
      </w:r>
      <w:r w:rsidR="008A46C0">
        <w:fldChar w:fldCharType="end"/>
      </w:r>
      <w:r>
        <w:rPr>
          <w:rFonts w:hint="eastAsia"/>
        </w:rPr>
        <w:t>条规定进行编制、密封、标记和递交，并标明“修改”字样。</w:t>
      </w:r>
    </w:p>
    <w:p w:rsidR="00A3638B" w:rsidRDefault="00B11B3E">
      <w:pPr>
        <w:pStyle w:val="-2"/>
        <w:ind w:left="581" w:hanging="581"/>
      </w:pPr>
      <w:bookmarkStart w:id="66" w:name="_Toc488064806"/>
      <w:bookmarkStart w:id="67" w:name="_Toc437271258"/>
      <w:r>
        <w:rPr>
          <w:rFonts w:hint="eastAsia"/>
        </w:rPr>
        <w:t>开标</w:t>
      </w:r>
      <w:bookmarkEnd w:id="66"/>
      <w:bookmarkEnd w:id="67"/>
    </w:p>
    <w:p w:rsidR="00A3638B" w:rsidRDefault="00B11B3E">
      <w:pPr>
        <w:pStyle w:val="-3"/>
      </w:pPr>
      <w:bookmarkStart w:id="68" w:name="_Toc437271259"/>
      <w:bookmarkStart w:id="69" w:name="_Toc488064807"/>
      <w:r>
        <w:rPr>
          <w:rFonts w:hint="eastAsia"/>
        </w:rPr>
        <w:t>开标的时间和地点</w:t>
      </w:r>
      <w:bookmarkEnd w:id="68"/>
      <w:bookmarkEnd w:id="69"/>
      <w:r>
        <w:rPr>
          <w:rFonts w:hint="eastAsia"/>
        </w:rPr>
        <w:t>（见前附表）</w:t>
      </w:r>
    </w:p>
    <w:p w:rsidR="00A3638B" w:rsidRDefault="00B11B3E">
      <w:pPr>
        <w:pStyle w:val="-3"/>
      </w:pPr>
      <w:bookmarkStart w:id="70" w:name="_Toc488064808"/>
      <w:bookmarkStart w:id="71" w:name="_Toc437271260"/>
      <w:r>
        <w:rPr>
          <w:rFonts w:hint="eastAsia"/>
        </w:rPr>
        <w:lastRenderedPageBreak/>
        <w:t>开标</w:t>
      </w:r>
      <w:bookmarkEnd w:id="70"/>
      <w:bookmarkEnd w:id="71"/>
    </w:p>
    <w:p w:rsidR="00A3638B" w:rsidRDefault="00B11B3E">
      <w:pPr>
        <w:ind w:firstLine="480"/>
      </w:pPr>
      <w:r>
        <w:rPr>
          <w:rFonts w:hint="eastAsia"/>
        </w:rPr>
        <w:t>主持人按下列程序进开标：</w:t>
      </w:r>
    </w:p>
    <w:p w:rsidR="00A3638B" w:rsidRDefault="00B11B3E">
      <w:pPr>
        <w:ind w:leftChars="200" w:left="850" w:hangingChars="154" w:hanging="370"/>
      </w:pPr>
      <w:r>
        <w:rPr>
          <w:rFonts w:hint="eastAsia"/>
        </w:rPr>
        <w:t>（</w:t>
      </w:r>
      <w:r>
        <w:rPr>
          <w:rFonts w:hint="eastAsia"/>
        </w:rPr>
        <w:t>1</w:t>
      </w:r>
      <w:r>
        <w:rPr>
          <w:rFonts w:hint="eastAsia"/>
        </w:rPr>
        <w:t>）宣布开标纪律；</w:t>
      </w:r>
    </w:p>
    <w:p w:rsidR="00A3638B" w:rsidRDefault="00B11B3E">
      <w:pPr>
        <w:ind w:leftChars="200" w:left="850" w:hangingChars="154" w:hanging="370"/>
      </w:pPr>
      <w:r>
        <w:rPr>
          <w:rFonts w:hint="eastAsia"/>
        </w:rPr>
        <w:t>（</w:t>
      </w:r>
      <w:r>
        <w:rPr>
          <w:rFonts w:hint="eastAsia"/>
        </w:rPr>
        <w:t>2</w:t>
      </w:r>
      <w:r>
        <w:rPr>
          <w:rFonts w:hint="eastAsia"/>
        </w:rPr>
        <w:t>）公布在投标截止时间前递交投标文件的投标人名称，并点名确认投标人是否派人到场；</w:t>
      </w:r>
    </w:p>
    <w:p w:rsidR="00A3638B" w:rsidRDefault="00B11B3E">
      <w:pPr>
        <w:ind w:leftChars="200" w:left="850" w:hangingChars="154" w:hanging="370"/>
      </w:pPr>
      <w:r>
        <w:rPr>
          <w:rFonts w:hint="eastAsia"/>
        </w:rPr>
        <w:t>（</w:t>
      </w:r>
      <w:r>
        <w:rPr>
          <w:rFonts w:hint="eastAsia"/>
        </w:rPr>
        <w:t>3</w:t>
      </w:r>
      <w:r>
        <w:rPr>
          <w:rFonts w:hint="eastAsia"/>
        </w:rPr>
        <w:t>）宣布开标人、唱标人、记录人、监标人等有关人员姓名；</w:t>
      </w:r>
    </w:p>
    <w:p w:rsidR="00A3638B" w:rsidRDefault="00B11B3E">
      <w:pPr>
        <w:ind w:leftChars="200" w:left="850" w:hangingChars="154" w:hanging="370"/>
      </w:pPr>
      <w:r>
        <w:rPr>
          <w:rFonts w:hint="eastAsia"/>
        </w:rPr>
        <w:t>（</w:t>
      </w:r>
      <w:r>
        <w:rPr>
          <w:rFonts w:hint="eastAsia"/>
        </w:rPr>
        <w:t>4</w:t>
      </w:r>
      <w:r>
        <w:rPr>
          <w:rFonts w:hint="eastAsia"/>
        </w:rPr>
        <w:t>）按照投标人递交投标文件的顺序检查投标文件的密封情况；</w:t>
      </w:r>
    </w:p>
    <w:p w:rsidR="00A3638B" w:rsidRDefault="00B11B3E">
      <w:pPr>
        <w:ind w:leftChars="200" w:left="850" w:hangingChars="154" w:hanging="370"/>
      </w:pPr>
      <w:r>
        <w:rPr>
          <w:rFonts w:hint="eastAsia"/>
        </w:rPr>
        <w:t>（</w:t>
      </w:r>
      <w:r>
        <w:rPr>
          <w:rFonts w:hint="eastAsia"/>
        </w:rPr>
        <w:t>5</w:t>
      </w:r>
      <w:r>
        <w:rPr>
          <w:rFonts w:hint="eastAsia"/>
        </w:rPr>
        <w:t>）按照投标人递交投标文件的顺序当众开标，公布投标人名称、开标一览表的内容、修改和撤回投标的通知、投标保证金的递交情况以及釆购人认为合适的其他内容，并记录在案；</w:t>
      </w:r>
    </w:p>
    <w:p w:rsidR="00A3638B" w:rsidRDefault="00B11B3E">
      <w:pPr>
        <w:ind w:leftChars="200" w:left="850" w:hangingChars="154" w:hanging="370"/>
      </w:pPr>
      <w:r>
        <w:rPr>
          <w:rFonts w:hint="eastAsia"/>
        </w:rPr>
        <w:t>（</w:t>
      </w:r>
      <w:r>
        <w:rPr>
          <w:rFonts w:hint="eastAsia"/>
        </w:rPr>
        <w:t>6</w:t>
      </w:r>
      <w:r>
        <w:rPr>
          <w:rFonts w:hint="eastAsia"/>
        </w:rPr>
        <w:t>）投标人代表、采购人代表、监标人、记录人等有关人员在开标记录上签字确认；</w:t>
      </w:r>
    </w:p>
    <w:p w:rsidR="00A3638B" w:rsidRDefault="00B11B3E">
      <w:pPr>
        <w:ind w:leftChars="200" w:left="850" w:hangingChars="154" w:hanging="370"/>
      </w:pPr>
      <w:r>
        <w:rPr>
          <w:rFonts w:hint="eastAsia"/>
        </w:rPr>
        <w:t>（</w:t>
      </w:r>
      <w:r>
        <w:rPr>
          <w:rFonts w:hint="eastAsia"/>
        </w:rPr>
        <w:t>7</w:t>
      </w:r>
      <w:r>
        <w:rPr>
          <w:rFonts w:hint="eastAsia"/>
        </w:rPr>
        <w:t>）开标结束。</w:t>
      </w:r>
    </w:p>
    <w:p w:rsidR="00A3638B" w:rsidRDefault="00B11B3E">
      <w:pPr>
        <w:pStyle w:val="-2"/>
        <w:keepNext w:val="0"/>
        <w:ind w:left="581" w:hanging="581"/>
      </w:pPr>
      <w:bookmarkStart w:id="72" w:name="_Toc488064809"/>
      <w:bookmarkStart w:id="73" w:name="_Toc437271261"/>
      <w:r>
        <w:rPr>
          <w:rFonts w:hint="eastAsia"/>
        </w:rPr>
        <w:t>评审</w:t>
      </w:r>
      <w:bookmarkEnd w:id="72"/>
      <w:bookmarkEnd w:id="73"/>
    </w:p>
    <w:p w:rsidR="00A3638B" w:rsidRDefault="00B11B3E">
      <w:pPr>
        <w:pStyle w:val="-3"/>
      </w:pPr>
      <w:bookmarkStart w:id="74" w:name="_Toc437271262"/>
      <w:bookmarkStart w:id="75" w:name="_Toc488064810"/>
      <w:r>
        <w:rPr>
          <w:rFonts w:hint="eastAsia"/>
        </w:rPr>
        <w:t>评审小组</w:t>
      </w:r>
      <w:bookmarkEnd w:id="74"/>
      <w:bookmarkEnd w:id="75"/>
    </w:p>
    <w:p w:rsidR="00A3638B" w:rsidRDefault="00B11B3E">
      <w:pPr>
        <w:pStyle w:val="-4"/>
      </w:pPr>
      <w:r>
        <w:rPr>
          <w:rFonts w:hint="eastAsia"/>
        </w:rPr>
        <w:t>评审由采购人依法组建的评审小组负责。评审小组成员人数以及专家的确定方式见投标人须知前附表。</w:t>
      </w:r>
    </w:p>
    <w:p w:rsidR="00A3638B" w:rsidRDefault="00B11B3E">
      <w:pPr>
        <w:pStyle w:val="-4"/>
      </w:pPr>
      <w:r>
        <w:rPr>
          <w:rFonts w:hint="eastAsia"/>
        </w:rPr>
        <w:t>评审小组由采购人代表和评审专家共</w:t>
      </w:r>
      <w:r>
        <w:rPr>
          <w:rFonts w:hint="eastAsia"/>
        </w:rPr>
        <w:t>7</w:t>
      </w:r>
      <w:r>
        <w:rPr>
          <w:rFonts w:hint="eastAsia"/>
        </w:rPr>
        <w:t>人以上单数组成，其中评审专家人数不得少于评审小组成员总数的</w:t>
      </w:r>
      <w:r>
        <w:t>2/3</w:t>
      </w:r>
      <w:r>
        <w:rPr>
          <w:rFonts w:hint="eastAsia"/>
        </w:rPr>
        <w:t>，但评审专家中至少应当包含</w:t>
      </w:r>
      <w:r>
        <w:t>1</w:t>
      </w:r>
      <w:r>
        <w:rPr>
          <w:rFonts w:hint="eastAsia"/>
        </w:rPr>
        <w:t>名财务专家和</w:t>
      </w:r>
      <w:r>
        <w:t>1</w:t>
      </w:r>
      <w:r>
        <w:rPr>
          <w:rFonts w:hint="eastAsia"/>
        </w:rPr>
        <w:t>名法律专家。</w:t>
      </w:r>
    </w:p>
    <w:p w:rsidR="00A3638B" w:rsidRDefault="00B11B3E">
      <w:pPr>
        <w:pStyle w:val="-3"/>
      </w:pPr>
      <w:bookmarkStart w:id="76" w:name="_Toc437271263"/>
      <w:bookmarkStart w:id="77" w:name="_Toc488064811"/>
      <w:r>
        <w:rPr>
          <w:rFonts w:hint="eastAsia"/>
        </w:rPr>
        <w:t>评审原则</w:t>
      </w:r>
      <w:bookmarkEnd w:id="76"/>
      <w:bookmarkEnd w:id="77"/>
    </w:p>
    <w:p w:rsidR="00A3638B" w:rsidRDefault="00B11B3E">
      <w:pPr>
        <w:keepLines/>
        <w:ind w:firstLine="480"/>
      </w:pPr>
      <w:r>
        <w:rPr>
          <w:rFonts w:hint="eastAsia"/>
        </w:rPr>
        <w:t>评审小组成员应当按照客观、公正、审慎的原则，根据资格预审文件和采购文件规定的评审程序、评审方法和评审标准进行独立评审。</w:t>
      </w:r>
    </w:p>
    <w:p w:rsidR="00A3638B" w:rsidRDefault="00B11B3E">
      <w:pPr>
        <w:pStyle w:val="-3"/>
      </w:pPr>
      <w:bookmarkStart w:id="78" w:name="_Toc437271264"/>
      <w:bookmarkStart w:id="79" w:name="_Toc488064812"/>
      <w:r>
        <w:rPr>
          <w:rFonts w:hint="eastAsia"/>
        </w:rPr>
        <w:t>评审</w:t>
      </w:r>
      <w:bookmarkEnd w:id="78"/>
      <w:bookmarkEnd w:id="79"/>
    </w:p>
    <w:p w:rsidR="00A3638B" w:rsidRDefault="00B11B3E">
      <w:pPr>
        <w:pStyle w:val="-4"/>
      </w:pPr>
      <w:r>
        <w:rPr>
          <w:rFonts w:hint="eastAsia"/>
        </w:rPr>
        <w:t>不允许未参加资格预审的投标人参与投标。</w:t>
      </w:r>
    </w:p>
    <w:p w:rsidR="00A3638B" w:rsidRDefault="00B11B3E">
      <w:pPr>
        <w:pStyle w:val="-4"/>
      </w:pPr>
      <w:r>
        <w:rPr>
          <w:rFonts w:hint="eastAsia"/>
        </w:rPr>
        <w:lastRenderedPageBreak/>
        <w:t>评审小组按照第五章“评审方法”规定的程序、方法和标准对投标文件进行独立评审。第五章“评审方法”没有规定的方法、评审因素和标准，不作为评审依据。</w:t>
      </w:r>
    </w:p>
    <w:p w:rsidR="00A3638B" w:rsidRDefault="00B11B3E">
      <w:pPr>
        <w:pStyle w:val="-4"/>
      </w:pPr>
      <w:r>
        <w:rPr>
          <w:rFonts w:hint="eastAsia"/>
        </w:rPr>
        <w:t>评审小组向采购人提交评审报告并推荐候选投标人排名，评审小组推荐候选投标人排名的人数见投标人须知前附表。</w:t>
      </w:r>
    </w:p>
    <w:p w:rsidR="00A3638B" w:rsidRDefault="00B11B3E">
      <w:pPr>
        <w:pStyle w:val="-4"/>
      </w:pPr>
      <w:r>
        <w:rPr>
          <w:rFonts w:hint="eastAsia"/>
        </w:rPr>
        <w:t>评审小组成员应当在评审报告上签字，对自己的评审意见承担法律责任。对评审报告有异议的，应当在报告上签署不同意见，并说明理由，否则视为同意评审报告。</w:t>
      </w:r>
    </w:p>
    <w:p w:rsidR="00A3638B" w:rsidRDefault="00B11B3E">
      <w:pPr>
        <w:pStyle w:val="-4"/>
      </w:pPr>
      <w:r>
        <w:rPr>
          <w:rFonts w:hint="eastAsia"/>
        </w:rPr>
        <w:t>评审小组发现采购文件内容违反国家有关强制性规定的，应当停止评审并向项目实施机构说明情况。</w:t>
      </w:r>
    </w:p>
    <w:p w:rsidR="00A3638B" w:rsidRDefault="00B11B3E">
      <w:pPr>
        <w:pStyle w:val="-2"/>
        <w:keepNext w:val="0"/>
        <w:ind w:left="581" w:hanging="581"/>
      </w:pPr>
      <w:bookmarkStart w:id="80" w:name="_Toc437271265"/>
      <w:bookmarkStart w:id="81" w:name="_Toc488064813"/>
      <w:r>
        <w:rPr>
          <w:rFonts w:hint="eastAsia"/>
        </w:rPr>
        <w:t>合同授予</w:t>
      </w:r>
      <w:bookmarkEnd w:id="80"/>
      <w:bookmarkEnd w:id="81"/>
    </w:p>
    <w:p w:rsidR="00A3638B" w:rsidRDefault="00B11B3E">
      <w:pPr>
        <w:pStyle w:val="-3"/>
      </w:pPr>
      <w:bookmarkStart w:id="82" w:name="_Toc437271266"/>
      <w:bookmarkStart w:id="83" w:name="_Toc488064814"/>
      <w:r>
        <w:rPr>
          <w:rFonts w:hint="eastAsia"/>
        </w:rPr>
        <w:t>定标方式</w:t>
      </w:r>
      <w:bookmarkEnd w:id="82"/>
      <w:bookmarkEnd w:id="83"/>
    </w:p>
    <w:p w:rsidR="00A3638B" w:rsidRDefault="00B11B3E">
      <w:pPr>
        <w:pStyle w:val="-4"/>
      </w:pPr>
      <w:r>
        <w:rPr>
          <w:rFonts w:hint="eastAsia"/>
        </w:rPr>
        <w:t>PPP</w:t>
      </w:r>
      <w:r>
        <w:rPr>
          <w:rFonts w:hint="eastAsia"/>
        </w:rPr>
        <w:t>项目采购评审结束后，采购人应当成立专门的采购结果确认谈判工作组，负责采购结果确认前的谈判和最终的采购结果确认工作。</w:t>
      </w:r>
    </w:p>
    <w:p w:rsidR="00A3638B" w:rsidRDefault="00B11B3E">
      <w:pPr>
        <w:pStyle w:val="-4"/>
      </w:pPr>
      <w:r>
        <w:rPr>
          <w:rFonts w:hint="eastAsia"/>
        </w:rPr>
        <w:t>采购结果确认谈判工作组成员及数量由采购人确定，但应当至少包括财政预算管理部门、行业主管部门代表，以及财务、法律等方面的专家。评审小组成员可以作为采购结果确认谈判工作组成员参与采购结果确认谈判。</w:t>
      </w:r>
    </w:p>
    <w:p w:rsidR="00A3638B" w:rsidRDefault="00B11B3E">
      <w:pPr>
        <w:pStyle w:val="-4"/>
      </w:pPr>
      <w:r>
        <w:rPr>
          <w:rFonts w:hint="eastAsia"/>
        </w:rPr>
        <w:t>采购结果确认谈判工作组应当按照评审报告推荐的候选投标人排名，依次与候选投标人及其合作的金融机构就项目合同中可变的细节问题进行项目合同签署前的确认谈判，率先达成一致的候选投标人即为预中标投标人。</w:t>
      </w:r>
    </w:p>
    <w:p w:rsidR="00A3638B" w:rsidRDefault="00B11B3E">
      <w:pPr>
        <w:pStyle w:val="-4"/>
      </w:pPr>
      <w:r>
        <w:rPr>
          <w:rFonts w:hint="eastAsia"/>
        </w:rPr>
        <w:t>确认谈判不得涉及项目合同中不可谈判的核心条款，不得与排序在前但已终止谈判的候选投标人进行重复谈判。</w:t>
      </w:r>
    </w:p>
    <w:p w:rsidR="00A3638B" w:rsidRDefault="00B11B3E">
      <w:pPr>
        <w:pStyle w:val="-4"/>
      </w:pPr>
      <w:bookmarkStart w:id="84" w:name="_Ref435798909"/>
      <w:r>
        <w:rPr>
          <w:rFonts w:hint="eastAsia"/>
        </w:rPr>
        <w:t>采购人应当在预中标投标人确定后</w:t>
      </w:r>
      <w:r>
        <w:rPr>
          <w:rFonts w:hint="eastAsia"/>
        </w:rPr>
        <w:t>10</w:t>
      </w:r>
      <w:r>
        <w:rPr>
          <w:rFonts w:hint="eastAsia"/>
        </w:rPr>
        <w:t>个工作日内，与预中标投标人签署确认谈判备忘录，并将预中标结果和根据采购文件、响应文件及有关补遗文件</w:t>
      </w:r>
      <w:r>
        <w:rPr>
          <w:rFonts w:hint="eastAsia"/>
        </w:rPr>
        <w:lastRenderedPageBreak/>
        <w:t>和确认谈判备忘录拟定的项目合同文本在省级以上人民政府财政部门指定的政府采购信息发布媒体上进行公示，公示期不得少于</w:t>
      </w:r>
      <w:r>
        <w:rPr>
          <w:rFonts w:hint="eastAsia"/>
        </w:rPr>
        <w:t>5</w:t>
      </w:r>
      <w:r>
        <w:rPr>
          <w:rFonts w:hint="eastAsia"/>
        </w:rPr>
        <w:t>个工作日。</w:t>
      </w:r>
      <w:bookmarkEnd w:id="84"/>
    </w:p>
    <w:p w:rsidR="00A3638B" w:rsidRDefault="00B11B3E">
      <w:pPr>
        <w:pStyle w:val="-3"/>
      </w:pPr>
      <w:bookmarkStart w:id="85" w:name="_Toc437271267"/>
      <w:bookmarkStart w:id="86" w:name="_Toc488064815"/>
      <w:r>
        <w:rPr>
          <w:rFonts w:hint="eastAsia"/>
        </w:rPr>
        <w:t>中标通知</w:t>
      </w:r>
      <w:bookmarkEnd w:id="85"/>
      <w:bookmarkEnd w:id="86"/>
    </w:p>
    <w:p w:rsidR="00A3638B" w:rsidRDefault="00B11B3E">
      <w:pPr>
        <w:ind w:firstLine="480"/>
      </w:pPr>
      <w:r>
        <w:rPr>
          <w:rFonts w:hint="eastAsia"/>
        </w:rPr>
        <w:t>采购人在公示期满无异议后</w:t>
      </w:r>
      <w:r>
        <w:rPr>
          <w:rFonts w:hint="eastAsia"/>
        </w:rPr>
        <w:t>2</w:t>
      </w:r>
      <w:r>
        <w:rPr>
          <w:rFonts w:hint="eastAsia"/>
        </w:rPr>
        <w:t>个工作日内，将中标结果在省级以上人民政府财政部门指定前政府采购信息发布媒体上进行公告，同时发出中标通知书。</w:t>
      </w:r>
    </w:p>
    <w:p w:rsidR="00A3638B" w:rsidRDefault="00B11B3E">
      <w:pPr>
        <w:pStyle w:val="-3"/>
      </w:pPr>
      <w:bookmarkStart w:id="87" w:name="_Toc488064816"/>
      <w:bookmarkStart w:id="88" w:name="_Toc437271268"/>
      <w:r>
        <w:rPr>
          <w:rFonts w:hint="eastAsia"/>
        </w:rPr>
        <w:t>履约担保</w:t>
      </w:r>
      <w:bookmarkEnd w:id="87"/>
      <w:bookmarkEnd w:id="88"/>
    </w:p>
    <w:p w:rsidR="00A3638B" w:rsidRDefault="00640968">
      <w:pPr>
        <w:pStyle w:val="-4"/>
      </w:pPr>
      <w:bookmarkStart w:id="89" w:name="_Ref435798929"/>
      <w:r w:rsidRPr="00414073">
        <w:rPr>
          <w:rFonts w:cs="Arial"/>
        </w:rPr>
        <w:t>在签订合同前，中标、成交</w:t>
      </w:r>
      <w:r>
        <w:rPr>
          <w:rFonts w:cs="Arial"/>
        </w:rPr>
        <w:t>投标人</w:t>
      </w:r>
      <w:r w:rsidRPr="00414073">
        <w:rPr>
          <w:rFonts w:cs="Arial"/>
        </w:rPr>
        <w:t>应按</w:t>
      </w:r>
      <w:r>
        <w:rPr>
          <w:rFonts w:cs="Arial"/>
        </w:rPr>
        <w:t>投标人须知前附表</w:t>
      </w:r>
      <w:r w:rsidRPr="00414073">
        <w:rPr>
          <w:rFonts w:cs="Arial"/>
        </w:rPr>
        <w:t>规定的金额、担保形式向采购人提交履约担保。联合体中标的，其履约担保由牵头人递交，并应符合</w:t>
      </w:r>
      <w:r>
        <w:rPr>
          <w:rFonts w:cs="Arial"/>
        </w:rPr>
        <w:t>投标人须知前附表</w:t>
      </w:r>
      <w:r w:rsidRPr="00414073">
        <w:rPr>
          <w:rFonts w:cs="Arial"/>
        </w:rPr>
        <w:t>规定的金额、担保形式。</w:t>
      </w:r>
      <w:bookmarkEnd w:id="89"/>
    </w:p>
    <w:p w:rsidR="00A3638B" w:rsidRDefault="00B11B3E">
      <w:pPr>
        <w:pStyle w:val="-4"/>
      </w:pPr>
      <w:r>
        <w:rPr>
          <w:rFonts w:hint="eastAsia"/>
        </w:rPr>
        <w:t>项目公司不能按本章第</w:t>
      </w:r>
      <w:r w:rsidR="008A46C0">
        <w:fldChar w:fldCharType="begin"/>
      </w:r>
      <w:r>
        <w:instrText xml:space="preserve"> REF _Ref435798929 \r \h </w:instrText>
      </w:r>
      <w:r w:rsidR="008A46C0">
        <w:fldChar w:fldCharType="separate"/>
      </w:r>
      <w:r w:rsidR="00B46E00">
        <w:t>7.3.1</w:t>
      </w:r>
      <w:r w:rsidR="008A46C0">
        <w:fldChar w:fldCharType="end"/>
      </w:r>
      <w:r>
        <w:rPr>
          <w:rFonts w:hint="eastAsia"/>
        </w:rPr>
        <w:t>项要求提交履约担保的，视为中标人放弃中标，其投标保证金不予退还，给采购人造成的损失超过投标保证金数额的，中标人还应当对超过部分予以赔偿。</w:t>
      </w:r>
    </w:p>
    <w:p w:rsidR="00A3638B" w:rsidRDefault="00B11B3E">
      <w:pPr>
        <w:pStyle w:val="-3"/>
      </w:pPr>
      <w:bookmarkStart w:id="90" w:name="_Toc488064817"/>
      <w:bookmarkStart w:id="91" w:name="_Toc437271269"/>
      <w:r>
        <w:rPr>
          <w:rFonts w:hint="eastAsia"/>
        </w:rPr>
        <w:t>签订合同</w:t>
      </w:r>
      <w:bookmarkEnd w:id="90"/>
      <w:bookmarkEnd w:id="91"/>
    </w:p>
    <w:p w:rsidR="00A3638B" w:rsidRDefault="00B11B3E">
      <w:pPr>
        <w:pStyle w:val="-4"/>
      </w:pPr>
      <w:r>
        <w:rPr>
          <w:rFonts w:hint="eastAsia"/>
        </w:rPr>
        <w:t>项目合同必须报请本级人民政府或政府授权行政主管部门审核同意，在获得同意前项目合同不得生效。</w:t>
      </w:r>
    </w:p>
    <w:p w:rsidR="00A3638B" w:rsidRDefault="00B11B3E">
      <w:pPr>
        <w:pStyle w:val="-4"/>
      </w:pPr>
      <w:r>
        <w:rPr>
          <w:rFonts w:hint="eastAsia"/>
        </w:rPr>
        <w:t>采购人应当在中标通知书发出后</w:t>
      </w:r>
      <w:r>
        <w:rPr>
          <w:rFonts w:hint="eastAsia"/>
        </w:rPr>
        <w:t>30</w:t>
      </w:r>
      <w:r>
        <w:rPr>
          <w:rFonts w:hint="eastAsia"/>
        </w:rPr>
        <w:t>日内，与中标人签订经本级人民政府审核同意的</w:t>
      </w:r>
      <w:r>
        <w:rPr>
          <w:rFonts w:hint="eastAsia"/>
        </w:rPr>
        <w:t>PPP</w:t>
      </w:r>
      <w:r>
        <w:rPr>
          <w:rFonts w:hint="eastAsia"/>
        </w:rPr>
        <w:t>项目合同。需要为</w:t>
      </w:r>
      <w:r>
        <w:rPr>
          <w:rFonts w:hint="eastAsia"/>
        </w:rPr>
        <w:t>PPP</w:t>
      </w:r>
      <w:r>
        <w:rPr>
          <w:rFonts w:hint="eastAsia"/>
        </w:rPr>
        <w:t>项目设立专门项目公司的，待项目公司成立后，由项目公司与采购人重新签署</w:t>
      </w:r>
      <w:r>
        <w:rPr>
          <w:rFonts w:hint="eastAsia"/>
        </w:rPr>
        <w:t>PPP</w:t>
      </w:r>
      <w:r>
        <w:rPr>
          <w:rFonts w:hint="eastAsia"/>
        </w:rPr>
        <w:t>项目合同，或者签署关于继承</w:t>
      </w:r>
      <w:r>
        <w:rPr>
          <w:rFonts w:hint="eastAsia"/>
        </w:rPr>
        <w:t>PPP</w:t>
      </w:r>
      <w:r>
        <w:rPr>
          <w:rFonts w:hint="eastAsia"/>
        </w:rPr>
        <w:t>项目合同的补充合同。</w:t>
      </w:r>
    </w:p>
    <w:p w:rsidR="00A3638B" w:rsidRDefault="00B11B3E">
      <w:pPr>
        <w:pStyle w:val="-4"/>
      </w:pPr>
      <w:r>
        <w:rPr>
          <w:rFonts w:hint="eastAsia"/>
        </w:rPr>
        <w:t>采购人应当在</w:t>
      </w:r>
      <w:r>
        <w:rPr>
          <w:rFonts w:hint="eastAsia"/>
        </w:rPr>
        <w:t>PPP</w:t>
      </w:r>
      <w:r>
        <w:rPr>
          <w:rFonts w:hint="eastAsia"/>
        </w:rPr>
        <w:t>项目合同签订之日起</w:t>
      </w:r>
      <w:r>
        <w:rPr>
          <w:rFonts w:hint="eastAsia"/>
        </w:rPr>
        <w:t>2</w:t>
      </w:r>
      <w:r>
        <w:rPr>
          <w:rFonts w:hint="eastAsia"/>
        </w:rPr>
        <w:t>个工作日内，将</w:t>
      </w:r>
      <w:r>
        <w:rPr>
          <w:rFonts w:hint="eastAsia"/>
        </w:rPr>
        <w:t>PPP</w:t>
      </w:r>
      <w:r>
        <w:rPr>
          <w:rFonts w:hint="eastAsia"/>
        </w:rPr>
        <w:t>项目合同在省级以上人民政府财政部门指定的政府采购信息发布媒体上公告，但</w:t>
      </w:r>
      <w:r>
        <w:rPr>
          <w:rFonts w:hint="eastAsia"/>
        </w:rPr>
        <w:t>PPP</w:t>
      </w:r>
      <w:r>
        <w:rPr>
          <w:rFonts w:hint="eastAsia"/>
        </w:rPr>
        <w:t>项目合同中涉及国家秘密、商业秘密的内容除外。</w:t>
      </w:r>
    </w:p>
    <w:p w:rsidR="00A3638B" w:rsidRDefault="00B11B3E">
      <w:pPr>
        <w:pStyle w:val="-4"/>
      </w:pPr>
      <w:r>
        <w:rPr>
          <w:rFonts w:hint="eastAsia"/>
        </w:rPr>
        <w:t>中标人无正当理由拒签合同的，采购人取消其中标资格，其投标保证金不予退还，给采购人造成的损失超过投标保证金数额的，中标人还应当对超过部分予以赔偿。</w:t>
      </w:r>
    </w:p>
    <w:p w:rsidR="00A3638B" w:rsidRDefault="00B11B3E">
      <w:pPr>
        <w:pStyle w:val="-4"/>
      </w:pPr>
      <w:r>
        <w:rPr>
          <w:rFonts w:hint="eastAsia"/>
        </w:rPr>
        <w:lastRenderedPageBreak/>
        <w:t>发出中标通知书后，采购人无正当理由拒签合同的，采购人向中标人退还投标保证金；给中标人造成损失的，还应当赔偿损失。</w:t>
      </w:r>
    </w:p>
    <w:p w:rsidR="00A3638B" w:rsidRDefault="00B11B3E">
      <w:pPr>
        <w:pStyle w:val="-2"/>
        <w:keepNext w:val="0"/>
        <w:ind w:left="581" w:hanging="581"/>
      </w:pPr>
      <w:bookmarkStart w:id="92" w:name="_Toc488064818"/>
      <w:bookmarkStart w:id="93" w:name="_Toc437271270"/>
      <w:r>
        <w:rPr>
          <w:rFonts w:hint="eastAsia"/>
        </w:rPr>
        <w:t>重新招标</w:t>
      </w:r>
      <w:bookmarkEnd w:id="92"/>
      <w:bookmarkEnd w:id="93"/>
    </w:p>
    <w:p w:rsidR="00A3638B" w:rsidRDefault="00B11B3E">
      <w:pPr>
        <w:ind w:firstLine="480"/>
      </w:pPr>
      <w:r>
        <w:rPr>
          <w:rFonts w:hint="eastAsia"/>
        </w:rPr>
        <w:t>有下列情形之一的，采购人将重新招标：</w:t>
      </w:r>
    </w:p>
    <w:p w:rsidR="00A3638B" w:rsidRDefault="00B11B3E">
      <w:pPr>
        <w:keepLines/>
        <w:ind w:leftChars="200" w:left="850" w:hangingChars="154" w:hanging="370"/>
      </w:pPr>
      <w:r>
        <w:rPr>
          <w:rFonts w:hint="eastAsia"/>
        </w:rPr>
        <w:t>（</w:t>
      </w:r>
      <w:r>
        <w:rPr>
          <w:rFonts w:hint="eastAsia"/>
        </w:rPr>
        <w:t>1</w:t>
      </w:r>
      <w:r>
        <w:rPr>
          <w:rFonts w:hint="eastAsia"/>
        </w:rPr>
        <w:t>）投标截止时间止，投标人少于</w:t>
      </w:r>
      <w:r>
        <w:rPr>
          <w:rFonts w:hint="eastAsia"/>
        </w:rPr>
        <w:t>3</w:t>
      </w:r>
      <w:r>
        <w:rPr>
          <w:rFonts w:hint="eastAsia"/>
        </w:rPr>
        <w:t>个的；</w:t>
      </w:r>
    </w:p>
    <w:p w:rsidR="00A3638B" w:rsidRDefault="00B11B3E">
      <w:pPr>
        <w:keepLines/>
        <w:ind w:leftChars="200" w:left="850" w:hangingChars="154" w:hanging="370"/>
      </w:pPr>
      <w:r>
        <w:rPr>
          <w:rFonts w:hint="eastAsia"/>
        </w:rPr>
        <w:t>（</w:t>
      </w:r>
      <w:r>
        <w:rPr>
          <w:rFonts w:hint="eastAsia"/>
        </w:rPr>
        <w:t>2</w:t>
      </w:r>
      <w:r>
        <w:rPr>
          <w:rFonts w:hint="eastAsia"/>
        </w:rPr>
        <w:t>）经评审小组评审后否决所有投标的。</w:t>
      </w:r>
    </w:p>
    <w:p w:rsidR="00A3638B" w:rsidRDefault="00B11B3E">
      <w:pPr>
        <w:pStyle w:val="-2"/>
        <w:keepNext w:val="0"/>
        <w:ind w:left="581" w:hanging="581"/>
      </w:pPr>
      <w:bookmarkStart w:id="94" w:name="_Toc488064819"/>
      <w:bookmarkStart w:id="95" w:name="_Toc437271271"/>
      <w:r>
        <w:rPr>
          <w:rFonts w:hint="eastAsia"/>
        </w:rPr>
        <w:t>纪律和监督</w:t>
      </w:r>
      <w:bookmarkEnd w:id="94"/>
      <w:bookmarkEnd w:id="95"/>
    </w:p>
    <w:p w:rsidR="00A3638B" w:rsidRDefault="00B11B3E">
      <w:pPr>
        <w:pStyle w:val="-3"/>
      </w:pPr>
      <w:bookmarkStart w:id="96" w:name="_Toc488064820"/>
      <w:bookmarkStart w:id="97" w:name="_Toc437271272"/>
      <w:r>
        <w:rPr>
          <w:rFonts w:hint="eastAsia"/>
        </w:rPr>
        <w:t>纪律要求</w:t>
      </w:r>
      <w:bookmarkEnd w:id="96"/>
      <w:bookmarkEnd w:id="97"/>
    </w:p>
    <w:p w:rsidR="00A3638B" w:rsidRDefault="00B11B3E">
      <w:pPr>
        <w:pStyle w:val="-4"/>
      </w:pPr>
      <w:r>
        <w:rPr>
          <w:rFonts w:hint="eastAsia"/>
        </w:rPr>
        <w:t>采购人不得泄漏采购活动中应当保密的情况和资料，不得与投标人串通损害国家利益、社会公共利益或者他人合法权益。</w:t>
      </w:r>
    </w:p>
    <w:p w:rsidR="00A3638B" w:rsidRDefault="00B11B3E">
      <w:pPr>
        <w:pStyle w:val="-4"/>
      </w:pPr>
      <w:r>
        <w:rPr>
          <w:rFonts w:hint="eastAsia"/>
        </w:rPr>
        <w:t>投标人不得相互串通投标或者与采购人串通投标，不得向采购人或者评审小组行贿谋取中标，不得以他人名义投标或者以其他方式弄虚作假骗取中标；投标人不得以任何方式干扰、影响评审工作。</w:t>
      </w:r>
    </w:p>
    <w:p w:rsidR="00A3638B" w:rsidRDefault="00B11B3E">
      <w:pPr>
        <w:pStyle w:val="-4"/>
      </w:pPr>
      <w:r>
        <w:rPr>
          <w:rFonts w:hint="eastAsia"/>
        </w:rPr>
        <w:t>评审专家应当遵守评审工作纪律、不得泄露评审情况和评审中获悉的国家秘密、商业秘密。</w:t>
      </w:r>
    </w:p>
    <w:p w:rsidR="00A3638B" w:rsidRDefault="00B11B3E">
      <w:pPr>
        <w:pStyle w:val="-4"/>
      </w:pPr>
      <w:r>
        <w:rPr>
          <w:rFonts w:hint="eastAsia"/>
        </w:rPr>
        <w:t>评审小组在评审过程中发现投标人有行贿、提供虚假材料或者串通等违法为的，应当及时向财政部门报告。</w:t>
      </w:r>
    </w:p>
    <w:p w:rsidR="00A3638B" w:rsidRDefault="00B11B3E">
      <w:pPr>
        <w:pStyle w:val="-4"/>
      </w:pPr>
      <w:r>
        <w:rPr>
          <w:rFonts w:hint="eastAsia"/>
        </w:rPr>
        <w:t>评审专家在评审过程中受到非法干涉的，应当及时向财政、监察等部门举报。</w:t>
      </w:r>
      <w:r>
        <w:rPr>
          <w:rFonts w:hint="eastAsia"/>
        </w:rPr>
        <w:t xml:space="preserve"> </w:t>
      </w:r>
    </w:p>
    <w:p w:rsidR="00A3638B" w:rsidRDefault="00B11B3E">
      <w:pPr>
        <w:pStyle w:val="-4"/>
      </w:pPr>
      <w:r>
        <w:rPr>
          <w:rFonts w:hint="eastAsia"/>
        </w:rPr>
        <w:t>与评审活动有关的工作人员不得收受他人的财物或者其他好处，不得向他人透漏获悉的国家秘密、商业秘密。在评审活动中，与评审活动有关的工作人员不得擅离职守，影响评审程序正常进行。</w:t>
      </w:r>
    </w:p>
    <w:p w:rsidR="00A3638B" w:rsidRDefault="00B11B3E">
      <w:pPr>
        <w:pStyle w:val="-3"/>
      </w:pPr>
      <w:bookmarkStart w:id="98" w:name="_Toc488064821"/>
      <w:bookmarkStart w:id="99" w:name="_Toc437271273"/>
      <w:r>
        <w:rPr>
          <w:rFonts w:hint="eastAsia"/>
        </w:rPr>
        <w:t>质疑、投诉处理</w:t>
      </w:r>
      <w:bookmarkEnd w:id="98"/>
      <w:bookmarkEnd w:id="99"/>
    </w:p>
    <w:p w:rsidR="00A3638B" w:rsidRDefault="00B11B3E">
      <w:pPr>
        <w:ind w:firstLine="480"/>
      </w:pPr>
      <w:r>
        <w:rPr>
          <w:rFonts w:hint="eastAsia"/>
        </w:rPr>
        <w:t>参加</w:t>
      </w:r>
      <w:r>
        <w:rPr>
          <w:rFonts w:hint="eastAsia"/>
        </w:rPr>
        <w:t>PPP</w:t>
      </w:r>
      <w:r>
        <w:rPr>
          <w:rFonts w:hint="eastAsia"/>
        </w:rPr>
        <w:t>项目采购活动的投标人对本次采购活动的询问、质疑和投诉，依照有</w:t>
      </w:r>
      <w:r>
        <w:rPr>
          <w:rFonts w:hint="eastAsia"/>
        </w:rPr>
        <w:lastRenderedPageBreak/>
        <w:t>关政府采购法律制度规定执行。</w:t>
      </w:r>
    </w:p>
    <w:p w:rsidR="00A3638B" w:rsidRDefault="00B11B3E">
      <w:pPr>
        <w:pStyle w:val="-2"/>
        <w:keepNext w:val="0"/>
        <w:ind w:left="581" w:hanging="581"/>
      </w:pPr>
      <w:bookmarkStart w:id="100" w:name="_Toc488064822"/>
      <w:bookmarkStart w:id="101" w:name="_Toc437271274"/>
      <w:r>
        <w:rPr>
          <w:rFonts w:hint="eastAsia"/>
        </w:rPr>
        <w:t>政府采购政策</w:t>
      </w:r>
      <w:bookmarkEnd w:id="100"/>
      <w:bookmarkEnd w:id="101"/>
    </w:p>
    <w:p w:rsidR="00A3638B" w:rsidRDefault="00B11B3E">
      <w:pPr>
        <w:ind w:firstLine="480"/>
      </w:pPr>
      <w:r>
        <w:rPr>
          <w:rFonts w:hint="eastAsia"/>
        </w:rPr>
        <w:t>政府采购应当有助于实现国家的经济和社会发展政策目标，包括保护环境，扶持不发达地区和少数民族地区，促进中小企业发展等。政府釆购应当采购本国货物、工程和服务。但有下列情形之一的除外：</w:t>
      </w:r>
    </w:p>
    <w:p w:rsidR="00A3638B" w:rsidRDefault="00B11B3E">
      <w:pPr>
        <w:keepLines/>
        <w:ind w:leftChars="200" w:left="850" w:hangingChars="154" w:hanging="370"/>
      </w:pPr>
      <w:r>
        <w:t>(1)</w:t>
      </w:r>
      <w:r>
        <w:tab/>
      </w:r>
      <w:r>
        <w:rPr>
          <w:rFonts w:hint="eastAsia"/>
        </w:rPr>
        <w:t>需要采购的货物、工程或者服务在中国境内无法获取或者无法以合理的商业条件获取的；</w:t>
      </w:r>
    </w:p>
    <w:p w:rsidR="00A3638B" w:rsidRDefault="00B11B3E">
      <w:pPr>
        <w:keepLines/>
        <w:ind w:leftChars="200" w:left="850" w:hangingChars="154" w:hanging="370"/>
      </w:pPr>
      <w:r>
        <w:t>(2)</w:t>
      </w:r>
      <w:r>
        <w:tab/>
      </w:r>
      <w:r>
        <w:rPr>
          <w:rFonts w:hint="eastAsia"/>
        </w:rPr>
        <w:t>为在中国境外使用而进行采购的；</w:t>
      </w:r>
    </w:p>
    <w:p w:rsidR="00A3638B" w:rsidRDefault="00B11B3E">
      <w:pPr>
        <w:keepLines/>
        <w:ind w:leftChars="200" w:left="850" w:hangingChars="154" w:hanging="370"/>
      </w:pPr>
      <w:r>
        <w:t>(3)</w:t>
      </w:r>
      <w:r>
        <w:tab/>
      </w:r>
      <w:r>
        <w:rPr>
          <w:rFonts w:hint="eastAsia"/>
        </w:rPr>
        <w:t>其他法律、行政法规另有规定的。</w:t>
      </w:r>
    </w:p>
    <w:p w:rsidR="00A3638B" w:rsidRDefault="00B11B3E">
      <w:pPr>
        <w:ind w:firstLine="480"/>
      </w:pPr>
      <w:r>
        <w:rPr>
          <w:rFonts w:hint="eastAsia"/>
        </w:rPr>
        <w:t>上述本国货物、工程和服务的界定，依照国务院有关规定执行。</w:t>
      </w:r>
    </w:p>
    <w:p w:rsidR="00A3638B" w:rsidRDefault="00B11B3E">
      <w:pPr>
        <w:pStyle w:val="-2"/>
        <w:keepNext w:val="0"/>
        <w:ind w:left="581" w:hanging="581"/>
      </w:pPr>
      <w:bookmarkStart w:id="102" w:name="_Toc488064823"/>
      <w:bookmarkStart w:id="103" w:name="_Toc437271275"/>
      <w:r>
        <w:rPr>
          <w:rFonts w:hint="eastAsia"/>
        </w:rPr>
        <w:t>需要补充的其他内容</w:t>
      </w:r>
      <w:bookmarkEnd w:id="102"/>
      <w:bookmarkEnd w:id="103"/>
    </w:p>
    <w:p w:rsidR="00A3638B" w:rsidRDefault="00B11B3E">
      <w:pPr>
        <w:ind w:firstLine="480"/>
      </w:pPr>
      <w:r>
        <w:rPr>
          <w:rFonts w:hint="eastAsia"/>
        </w:rPr>
        <w:t>需要补充的其他内容：见投标人须知前附表。</w:t>
      </w:r>
      <w:r>
        <w:br w:type="page"/>
      </w:r>
    </w:p>
    <w:p w:rsidR="00A3638B" w:rsidRDefault="00B11B3E">
      <w:pPr>
        <w:pStyle w:val="1"/>
        <w:rPr>
          <w:rFonts w:ascii="宋体" w:hAnsi="宋体"/>
          <w:szCs w:val="24"/>
        </w:rPr>
      </w:pPr>
      <w:bookmarkStart w:id="104" w:name="_Toc437271276"/>
      <w:bookmarkStart w:id="105" w:name="_Toc488064824"/>
      <w:r>
        <w:lastRenderedPageBreak/>
        <w:t>PPP</w:t>
      </w:r>
      <w:r>
        <w:rPr>
          <w:rFonts w:hint="eastAsia"/>
        </w:rPr>
        <w:t>项目合同</w:t>
      </w:r>
      <w:bookmarkEnd w:id="104"/>
      <w:r>
        <w:rPr>
          <w:rFonts w:hint="eastAsia"/>
        </w:rPr>
        <w:t>（草案）</w:t>
      </w:r>
      <w:bookmarkEnd w:id="105"/>
    </w:p>
    <w:p w:rsidR="00A3638B" w:rsidRDefault="00B11B3E">
      <w:pPr>
        <w:ind w:firstLine="480"/>
        <w:rPr>
          <w:rFonts w:ascii="宋体" w:hAnsi="宋体"/>
          <w:szCs w:val="24"/>
        </w:rPr>
      </w:pPr>
      <w:r>
        <w:rPr>
          <w:rFonts w:ascii="宋体" w:hAnsi="宋体" w:hint="eastAsia"/>
          <w:szCs w:val="24"/>
        </w:rPr>
        <w:t>本项目采用</w:t>
      </w:r>
      <w:r>
        <w:rPr>
          <w:rFonts w:ascii="宋体" w:hAnsi="宋体"/>
          <w:szCs w:val="24"/>
        </w:rPr>
        <w:t xml:space="preserve"> PPP </w:t>
      </w:r>
      <w:r>
        <w:rPr>
          <w:rFonts w:ascii="宋体" w:hAnsi="宋体" w:hint="eastAsia"/>
          <w:szCs w:val="24"/>
        </w:rPr>
        <w:t>模式，中标通知发出后30日内，由中标人与采购人先行草签《许昌市文化艺术中心PPP项目合同》，具体内容详见附件6。</w:t>
      </w:r>
    </w:p>
    <w:p w:rsidR="00A3638B" w:rsidRDefault="00B11B3E">
      <w:pPr>
        <w:ind w:firstLine="480"/>
        <w:rPr>
          <w:rFonts w:ascii="宋体" w:hAnsi="宋体"/>
        </w:rPr>
      </w:pPr>
      <w:r>
        <w:rPr>
          <w:rFonts w:ascii="宋体" w:hAnsi="宋体" w:hint="eastAsia"/>
          <w:szCs w:val="24"/>
        </w:rPr>
        <w:t>附件6为本项目PPP合同格式，除核心条款外，其他条款在合同谈判过程中可能会有修正、完善。待中标人依法成立项目公司后，再由采购人与项目公司正式签署《许昌市文化艺术中心PPP项目合同》。</w:t>
      </w:r>
    </w:p>
    <w:p w:rsidR="00A3638B" w:rsidRDefault="00B11B3E">
      <w:pPr>
        <w:widowControl/>
        <w:spacing w:line="240" w:lineRule="auto"/>
        <w:ind w:firstLineChars="0" w:firstLine="0"/>
        <w:jc w:val="left"/>
        <w:rPr>
          <w:b/>
          <w:bCs/>
          <w:kern w:val="44"/>
          <w:sz w:val="44"/>
          <w:szCs w:val="44"/>
        </w:rPr>
      </w:pPr>
      <w:bookmarkStart w:id="106" w:name="_Toc437271277"/>
      <w:r>
        <w:br w:type="page"/>
      </w:r>
    </w:p>
    <w:p w:rsidR="00A3638B" w:rsidRDefault="00B11B3E">
      <w:pPr>
        <w:pStyle w:val="1"/>
        <w:rPr>
          <w:szCs w:val="32"/>
        </w:rPr>
      </w:pPr>
      <w:bookmarkStart w:id="107" w:name="_Toc488064825"/>
      <w:r>
        <w:rPr>
          <w:rFonts w:hint="eastAsia"/>
        </w:rPr>
        <w:lastRenderedPageBreak/>
        <w:t>项目采购需求</w:t>
      </w:r>
      <w:bookmarkStart w:id="108" w:name="_Toc437271278"/>
      <w:bookmarkEnd w:id="106"/>
      <w:bookmarkEnd w:id="107"/>
    </w:p>
    <w:p w:rsidR="00A3638B" w:rsidRDefault="00B11B3E">
      <w:pPr>
        <w:pStyle w:val="-2"/>
        <w:numPr>
          <w:ilvl w:val="0"/>
          <w:numId w:val="0"/>
        </w:numPr>
        <w:ind w:left="576"/>
      </w:pPr>
      <w:bookmarkStart w:id="109" w:name="_Toc488064826"/>
      <w:r>
        <w:rPr>
          <w:rFonts w:hint="eastAsia"/>
        </w:rPr>
        <w:t>一、</w:t>
      </w:r>
      <w:r>
        <w:tab/>
      </w:r>
      <w:r>
        <w:rPr>
          <w:rFonts w:hint="eastAsia"/>
        </w:rPr>
        <w:t>项目概况</w:t>
      </w:r>
      <w:bookmarkEnd w:id="108"/>
      <w:bookmarkEnd w:id="109"/>
    </w:p>
    <w:p w:rsidR="00A3638B" w:rsidRDefault="00B11B3E">
      <w:pPr>
        <w:ind w:firstLine="480"/>
      </w:pPr>
      <w:r>
        <w:rPr>
          <w:rFonts w:hint="eastAsia"/>
        </w:rPr>
        <w:t>详见本项目实施方案（附件</w:t>
      </w:r>
      <w:r>
        <w:rPr>
          <w:rFonts w:hint="eastAsia"/>
        </w:rPr>
        <w:t>3</w:t>
      </w:r>
      <w:r>
        <w:rPr>
          <w:rFonts w:hint="eastAsia"/>
        </w:rPr>
        <w:t>）。</w:t>
      </w:r>
    </w:p>
    <w:p w:rsidR="00A3638B" w:rsidRDefault="00B11B3E">
      <w:pPr>
        <w:pStyle w:val="-2"/>
        <w:numPr>
          <w:ilvl w:val="0"/>
          <w:numId w:val="0"/>
        </w:numPr>
        <w:ind w:left="576"/>
      </w:pPr>
      <w:bookmarkStart w:id="110" w:name="_Toc437271279"/>
      <w:bookmarkStart w:id="111" w:name="_Toc488064827"/>
      <w:r>
        <w:rPr>
          <w:rFonts w:hint="eastAsia"/>
        </w:rPr>
        <w:t>二、</w:t>
      </w:r>
      <w:r>
        <w:tab/>
      </w:r>
      <w:r>
        <w:rPr>
          <w:rFonts w:hint="eastAsia"/>
        </w:rPr>
        <w:t>风险分配基本框架</w:t>
      </w:r>
      <w:bookmarkEnd w:id="110"/>
      <w:bookmarkEnd w:id="111"/>
    </w:p>
    <w:p w:rsidR="00A3638B" w:rsidRDefault="00B11B3E">
      <w:pPr>
        <w:ind w:firstLine="480"/>
      </w:pPr>
      <w:bookmarkStart w:id="112" w:name="_Toc437271280"/>
      <w:r>
        <w:rPr>
          <w:rFonts w:hint="eastAsia"/>
        </w:rPr>
        <w:t>按照风险分配优化、风险收益对等和风险可控等原则，综合考虑政府风险管理能力、项目回报机制和市场风险管理能力等要素，在政府和社会资本间合理分配项目风险。</w:t>
      </w:r>
    </w:p>
    <w:p w:rsidR="00A3638B" w:rsidRDefault="00B11B3E">
      <w:pPr>
        <w:ind w:firstLine="480"/>
      </w:pPr>
      <w:r>
        <w:rPr>
          <w:rFonts w:hint="eastAsia"/>
        </w:rPr>
        <w:t>具体详见本项目实施方案（附件</w:t>
      </w:r>
      <w:r>
        <w:rPr>
          <w:rFonts w:hint="eastAsia"/>
        </w:rPr>
        <w:t>3</w:t>
      </w:r>
      <w:r>
        <w:rPr>
          <w:rFonts w:hint="eastAsia"/>
        </w:rPr>
        <w:t>）。</w:t>
      </w:r>
    </w:p>
    <w:p w:rsidR="00A3638B" w:rsidRDefault="00B11B3E">
      <w:pPr>
        <w:pStyle w:val="-2"/>
        <w:numPr>
          <w:ilvl w:val="0"/>
          <w:numId w:val="0"/>
        </w:numPr>
        <w:ind w:left="576"/>
      </w:pPr>
      <w:bookmarkStart w:id="113" w:name="_Toc488064828"/>
      <w:r>
        <w:rPr>
          <w:rFonts w:hint="eastAsia"/>
        </w:rPr>
        <w:t>三、</w:t>
      </w:r>
      <w:r>
        <w:tab/>
      </w:r>
      <w:r>
        <w:rPr>
          <w:rFonts w:hint="eastAsia"/>
        </w:rPr>
        <w:t>项目运作方式</w:t>
      </w:r>
      <w:bookmarkEnd w:id="112"/>
      <w:bookmarkEnd w:id="113"/>
    </w:p>
    <w:p w:rsidR="00A3638B" w:rsidRDefault="00B11B3E">
      <w:pPr>
        <w:ind w:firstLine="480"/>
        <w:rPr>
          <w:bCs/>
        </w:rPr>
      </w:pPr>
      <w:bookmarkStart w:id="114" w:name="_Toc437271281"/>
      <w:r>
        <w:rPr>
          <w:rFonts w:hint="eastAsia"/>
          <w:bCs/>
        </w:rPr>
        <w:t>综合考虑项目合作期限、项目自身经营效益等因素，本项目选择建设</w:t>
      </w:r>
      <w:r>
        <w:rPr>
          <w:rFonts w:hint="eastAsia"/>
          <w:bCs/>
        </w:rPr>
        <w:t>-</w:t>
      </w:r>
      <w:r>
        <w:rPr>
          <w:rFonts w:hint="eastAsia"/>
          <w:bCs/>
        </w:rPr>
        <w:t>运营</w:t>
      </w:r>
      <w:r>
        <w:rPr>
          <w:rFonts w:hint="eastAsia"/>
          <w:bCs/>
        </w:rPr>
        <w:t>-</w:t>
      </w:r>
      <w:r>
        <w:rPr>
          <w:rFonts w:hint="eastAsia"/>
          <w:bCs/>
        </w:rPr>
        <w:t>移交（</w:t>
      </w:r>
      <w:r>
        <w:rPr>
          <w:rFonts w:hint="eastAsia"/>
          <w:bCs/>
        </w:rPr>
        <w:t>BOT</w:t>
      </w:r>
      <w:r>
        <w:rPr>
          <w:rFonts w:hint="eastAsia"/>
          <w:bCs/>
        </w:rPr>
        <w:t>）的运作方式</w:t>
      </w:r>
      <w:r>
        <w:rPr>
          <w:rFonts w:hint="eastAsia"/>
          <w:bCs/>
        </w:rPr>
        <w:t>,</w:t>
      </w:r>
      <w:r>
        <w:rPr>
          <w:rFonts w:hint="eastAsia"/>
          <w:bCs/>
        </w:rPr>
        <w:t>即：</w:t>
      </w:r>
    </w:p>
    <w:p w:rsidR="00A3638B" w:rsidRDefault="00B11B3E">
      <w:pPr>
        <w:ind w:firstLine="480"/>
        <w:rPr>
          <w:bCs/>
        </w:rPr>
      </w:pPr>
      <w:r>
        <w:rPr>
          <w:rFonts w:hint="eastAsia"/>
          <w:bCs/>
        </w:rPr>
        <w:t>即由项目公司负责本项目的投融资、优化设计、建设、运营维护和移交。</w:t>
      </w:r>
      <w:r>
        <w:rPr>
          <w:rFonts w:hint="eastAsia"/>
          <w:bCs/>
        </w:rPr>
        <w:t>PPP</w:t>
      </w:r>
      <w:r>
        <w:rPr>
          <w:rFonts w:hint="eastAsia"/>
          <w:bCs/>
        </w:rPr>
        <w:t>项目经营期届满后，项目公司将本项目资产无偿、完好地移交给项目实施机构或其指定机构。</w:t>
      </w:r>
    </w:p>
    <w:p w:rsidR="00A3638B" w:rsidRDefault="00B11B3E">
      <w:pPr>
        <w:ind w:firstLine="480"/>
      </w:pPr>
      <w:r>
        <w:rPr>
          <w:rFonts w:hint="eastAsia"/>
        </w:rPr>
        <w:t>具体详见本项目实施方案（附件</w:t>
      </w:r>
      <w:r>
        <w:rPr>
          <w:rFonts w:hint="eastAsia"/>
        </w:rPr>
        <w:t>3</w:t>
      </w:r>
      <w:r>
        <w:rPr>
          <w:rFonts w:hint="eastAsia"/>
        </w:rPr>
        <w:t>）。</w:t>
      </w:r>
    </w:p>
    <w:p w:rsidR="00A3638B" w:rsidRDefault="00B11B3E">
      <w:pPr>
        <w:pStyle w:val="-2"/>
        <w:numPr>
          <w:ilvl w:val="0"/>
          <w:numId w:val="0"/>
        </w:numPr>
        <w:ind w:left="576"/>
      </w:pPr>
      <w:bookmarkStart w:id="115" w:name="_Toc488064829"/>
      <w:r>
        <w:rPr>
          <w:rFonts w:hint="eastAsia"/>
        </w:rPr>
        <w:t>四、</w:t>
      </w:r>
      <w:r>
        <w:tab/>
      </w:r>
      <w:r>
        <w:rPr>
          <w:rFonts w:hint="eastAsia"/>
        </w:rPr>
        <w:t>交易结构</w:t>
      </w:r>
      <w:bookmarkEnd w:id="114"/>
      <w:bookmarkEnd w:id="115"/>
    </w:p>
    <w:p w:rsidR="00A3638B" w:rsidRDefault="00B11B3E">
      <w:pPr>
        <w:ind w:firstLine="480"/>
      </w:pPr>
      <w:r>
        <w:rPr>
          <w:rFonts w:hint="eastAsia"/>
        </w:rPr>
        <w:t>结合本项目实际情况，本项目的项目资本金为项目总投资的</w:t>
      </w:r>
      <w:r>
        <w:rPr>
          <w:rFonts w:hint="eastAsia"/>
        </w:rPr>
        <w:t>20%</w:t>
      </w:r>
      <w:r>
        <w:rPr>
          <w:rFonts w:hint="eastAsia"/>
        </w:rPr>
        <w:t>，由项目公司股东按股权比例以货币共同出资。其余资金由项目公司通过金融机构进行融资。</w:t>
      </w:r>
    </w:p>
    <w:p w:rsidR="00A3638B" w:rsidRDefault="00B11B3E">
      <w:pPr>
        <w:ind w:firstLine="480"/>
      </w:pPr>
      <w:r>
        <w:rPr>
          <w:rFonts w:hint="eastAsia"/>
        </w:rPr>
        <w:t>本项目回报机制为使用者付费和可行性缺口补助，项目公司获得投资回报的资金来源包括使用者付费收入（即项目公司运营本项目各场馆获得的各项收入）、政府承担的运营补贴（可行性缺口补助模式）。</w:t>
      </w:r>
    </w:p>
    <w:p w:rsidR="00A3638B" w:rsidRDefault="00B11B3E">
      <w:pPr>
        <w:ind w:firstLine="480"/>
      </w:pPr>
      <w:r>
        <w:rPr>
          <w:rFonts w:hint="eastAsia"/>
        </w:rPr>
        <w:t>具体详见本项目实施方案（附件</w:t>
      </w:r>
      <w:r>
        <w:rPr>
          <w:rFonts w:hint="eastAsia"/>
        </w:rPr>
        <w:t>3</w:t>
      </w:r>
      <w:r>
        <w:rPr>
          <w:rFonts w:hint="eastAsia"/>
        </w:rPr>
        <w:t>）。</w:t>
      </w:r>
    </w:p>
    <w:p w:rsidR="00A3638B" w:rsidRDefault="00B11B3E">
      <w:pPr>
        <w:pStyle w:val="-2"/>
        <w:numPr>
          <w:ilvl w:val="0"/>
          <w:numId w:val="0"/>
        </w:numPr>
        <w:ind w:left="576"/>
      </w:pPr>
      <w:bookmarkStart w:id="116" w:name="_Toc488064830"/>
      <w:bookmarkStart w:id="117" w:name="_Toc437271283"/>
      <w:r>
        <w:rPr>
          <w:rFonts w:hint="eastAsia"/>
        </w:rPr>
        <w:t>五、</w:t>
      </w:r>
      <w:r>
        <w:tab/>
      </w:r>
      <w:r>
        <w:rPr>
          <w:rFonts w:hint="eastAsia"/>
        </w:rPr>
        <w:t>合同体系</w:t>
      </w:r>
      <w:bookmarkEnd w:id="116"/>
      <w:bookmarkEnd w:id="117"/>
    </w:p>
    <w:p w:rsidR="00A3638B" w:rsidRDefault="00B11B3E">
      <w:pPr>
        <w:ind w:firstLine="480"/>
      </w:pPr>
      <w:r>
        <w:rPr>
          <w:rFonts w:hint="eastAsia"/>
        </w:rPr>
        <w:t>具体详见本项目实施方案（附件</w:t>
      </w:r>
      <w:r>
        <w:rPr>
          <w:rFonts w:hint="eastAsia"/>
        </w:rPr>
        <w:t>3</w:t>
      </w:r>
      <w:r>
        <w:rPr>
          <w:rFonts w:hint="eastAsia"/>
        </w:rPr>
        <w:t>）。</w:t>
      </w:r>
    </w:p>
    <w:p w:rsidR="00A3638B" w:rsidRDefault="00B11B3E">
      <w:pPr>
        <w:pStyle w:val="-2"/>
        <w:numPr>
          <w:ilvl w:val="0"/>
          <w:numId w:val="0"/>
        </w:numPr>
        <w:ind w:left="576"/>
      </w:pPr>
      <w:bookmarkStart w:id="118" w:name="_Toc488064831"/>
      <w:bookmarkStart w:id="119" w:name="_Toc437271284"/>
      <w:r>
        <w:rPr>
          <w:rFonts w:hint="eastAsia"/>
        </w:rPr>
        <w:lastRenderedPageBreak/>
        <w:t>六、</w:t>
      </w:r>
      <w:r>
        <w:tab/>
      </w:r>
      <w:r>
        <w:rPr>
          <w:rFonts w:hint="eastAsia"/>
        </w:rPr>
        <w:t>监管架构</w:t>
      </w:r>
      <w:bookmarkEnd w:id="118"/>
      <w:bookmarkEnd w:id="119"/>
    </w:p>
    <w:p w:rsidR="00A3638B" w:rsidRDefault="00B11B3E">
      <w:pPr>
        <w:ind w:firstLine="480"/>
      </w:pPr>
      <w:r>
        <w:rPr>
          <w:rFonts w:hint="eastAsia"/>
        </w:rPr>
        <w:t>项目的监管体系主要由项目实施机构对本项目的履约管理、相关行政主管部门对本项目的行政监管以及社会公众对本项目的公众监管三部分构成，以此形成全方位的监管合力，确保公共利益得到充分保障。</w:t>
      </w:r>
    </w:p>
    <w:p w:rsidR="00A3638B" w:rsidRDefault="00B11B3E">
      <w:pPr>
        <w:ind w:firstLine="480"/>
      </w:pPr>
      <w:r>
        <w:rPr>
          <w:noProof/>
        </w:rPr>
        <w:drawing>
          <wp:inline distT="0" distB="0" distL="0" distR="0">
            <wp:extent cx="4819650" cy="3000375"/>
            <wp:effectExtent l="0" t="0" r="0" b="9525"/>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4819650" cy="3000375"/>
                    </a:xfrm>
                    <a:prstGeom prst="rect">
                      <a:avLst/>
                    </a:prstGeom>
                    <a:noFill/>
                    <a:ln>
                      <a:noFill/>
                    </a:ln>
                  </pic:spPr>
                </pic:pic>
              </a:graphicData>
            </a:graphic>
          </wp:inline>
        </w:drawing>
      </w:r>
    </w:p>
    <w:p w:rsidR="00A3638B" w:rsidRDefault="00B11B3E">
      <w:pPr>
        <w:ind w:firstLine="480"/>
      </w:pPr>
      <w:r>
        <w:rPr>
          <w:rFonts w:hint="eastAsia"/>
        </w:rPr>
        <w:t>具体详见本项目实施方案（附件</w:t>
      </w:r>
      <w:r>
        <w:rPr>
          <w:rFonts w:hint="eastAsia"/>
        </w:rPr>
        <w:t>3</w:t>
      </w:r>
      <w:r>
        <w:rPr>
          <w:rFonts w:hint="eastAsia"/>
        </w:rPr>
        <w:t>）。</w:t>
      </w:r>
    </w:p>
    <w:p w:rsidR="00A3638B" w:rsidRDefault="00B11B3E">
      <w:pPr>
        <w:pStyle w:val="-2"/>
        <w:numPr>
          <w:ilvl w:val="0"/>
          <w:numId w:val="0"/>
        </w:numPr>
        <w:ind w:left="576"/>
      </w:pPr>
      <w:bookmarkStart w:id="120" w:name="_Toc488064832"/>
      <w:r>
        <w:rPr>
          <w:rFonts w:hint="eastAsia"/>
        </w:rPr>
        <w:t>七、</w:t>
      </w:r>
      <w:r>
        <w:tab/>
      </w:r>
      <w:r>
        <w:rPr>
          <w:rFonts w:hint="eastAsia"/>
        </w:rPr>
        <w:t>附件</w:t>
      </w:r>
      <w:bookmarkEnd w:id="120"/>
    </w:p>
    <w:p w:rsidR="00A3638B" w:rsidRDefault="00B11B3E">
      <w:pPr>
        <w:ind w:firstLine="480"/>
      </w:pPr>
      <w:r>
        <w:rPr>
          <w:rFonts w:hint="eastAsia"/>
        </w:rPr>
        <w:t>附件</w:t>
      </w:r>
      <w:r>
        <w:rPr>
          <w:rFonts w:hint="eastAsia"/>
        </w:rPr>
        <w:t>1</w:t>
      </w:r>
      <w:r>
        <w:rPr>
          <w:rFonts w:hint="eastAsia"/>
        </w:rPr>
        <w:t>：物有所值评价报告</w:t>
      </w:r>
    </w:p>
    <w:p w:rsidR="00A3638B" w:rsidRDefault="00B11B3E">
      <w:pPr>
        <w:ind w:firstLine="480"/>
      </w:pPr>
      <w:r>
        <w:rPr>
          <w:rFonts w:hint="eastAsia"/>
        </w:rPr>
        <w:t>附件</w:t>
      </w:r>
      <w:r>
        <w:rPr>
          <w:rFonts w:hint="eastAsia"/>
        </w:rPr>
        <w:t>2</w:t>
      </w:r>
      <w:r>
        <w:rPr>
          <w:rFonts w:hint="eastAsia"/>
        </w:rPr>
        <w:t>：财政承受能力论证报告及财政承受能力论证报告及财政部门关于物有所值评价报告和财政承受能力论证报告的意见</w:t>
      </w:r>
    </w:p>
    <w:p w:rsidR="00A3638B" w:rsidRDefault="00B11B3E">
      <w:pPr>
        <w:ind w:firstLine="480"/>
      </w:pPr>
      <w:r>
        <w:rPr>
          <w:rFonts w:hint="eastAsia"/>
        </w:rPr>
        <w:t>附件</w:t>
      </w:r>
      <w:r>
        <w:rPr>
          <w:rFonts w:hint="eastAsia"/>
        </w:rPr>
        <w:t>3</w:t>
      </w:r>
      <w:r>
        <w:rPr>
          <w:rFonts w:hint="eastAsia"/>
        </w:rPr>
        <w:t>：项目正式实施方案及政府审核意见</w:t>
      </w:r>
    </w:p>
    <w:p w:rsidR="00A3638B" w:rsidRDefault="00B11B3E">
      <w:pPr>
        <w:ind w:firstLine="480"/>
      </w:pPr>
      <w:r>
        <w:rPr>
          <w:rFonts w:hint="eastAsia"/>
        </w:rPr>
        <w:t>附件</w:t>
      </w:r>
      <w:r>
        <w:rPr>
          <w:rFonts w:hint="eastAsia"/>
        </w:rPr>
        <w:t>4</w:t>
      </w:r>
      <w:r>
        <w:rPr>
          <w:rFonts w:hint="eastAsia"/>
        </w:rPr>
        <w:t>：可行性研究报告及批复文件</w:t>
      </w:r>
    </w:p>
    <w:p w:rsidR="00A3638B" w:rsidRDefault="00B11B3E">
      <w:pPr>
        <w:ind w:firstLine="480"/>
      </w:pPr>
      <w:r>
        <w:rPr>
          <w:rFonts w:hint="eastAsia"/>
        </w:rPr>
        <w:t>附件</w:t>
      </w:r>
      <w:r>
        <w:rPr>
          <w:rFonts w:hint="eastAsia"/>
        </w:rPr>
        <w:t>5</w:t>
      </w:r>
      <w:r>
        <w:rPr>
          <w:rFonts w:hint="eastAsia"/>
        </w:rPr>
        <w:t>：其它相关审批文件</w:t>
      </w:r>
    </w:p>
    <w:p w:rsidR="00A3638B" w:rsidRDefault="00B11B3E">
      <w:pPr>
        <w:ind w:firstLine="480"/>
      </w:pPr>
      <w:r>
        <w:rPr>
          <w:rFonts w:hint="eastAsia"/>
        </w:rPr>
        <w:t>附件</w:t>
      </w:r>
      <w:r>
        <w:rPr>
          <w:rFonts w:hint="eastAsia"/>
        </w:rPr>
        <w:t>6</w:t>
      </w:r>
      <w:r>
        <w:rPr>
          <w:rFonts w:hint="eastAsia"/>
        </w:rPr>
        <w:t>：《许昌市文化艺术中心</w:t>
      </w:r>
      <w:r>
        <w:rPr>
          <w:rFonts w:hint="eastAsia"/>
        </w:rPr>
        <w:t>PPP</w:t>
      </w:r>
      <w:r>
        <w:rPr>
          <w:rFonts w:hint="eastAsia"/>
        </w:rPr>
        <w:t>项目合同》</w:t>
      </w:r>
    </w:p>
    <w:p w:rsidR="00A3638B" w:rsidRDefault="00B11B3E">
      <w:pPr>
        <w:ind w:firstLine="480"/>
      </w:pPr>
      <w:r>
        <w:rPr>
          <w:rFonts w:hint="eastAsia"/>
        </w:rPr>
        <w:t>附件</w:t>
      </w:r>
      <w:r>
        <w:rPr>
          <w:rFonts w:hint="eastAsia"/>
        </w:rPr>
        <w:t>7</w:t>
      </w:r>
      <w:r>
        <w:rPr>
          <w:rFonts w:hint="eastAsia"/>
        </w:rPr>
        <w:t>：《许昌市文化艺术中心</w:t>
      </w:r>
      <w:r>
        <w:rPr>
          <w:rFonts w:hint="eastAsia"/>
        </w:rPr>
        <w:t>PPP</w:t>
      </w:r>
      <w:r>
        <w:rPr>
          <w:rFonts w:hint="eastAsia"/>
        </w:rPr>
        <w:t>项目合资协议》</w:t>
      </w:r>
    </w:p>
    <w:p w:rsidR="00A3638B" w:rsidRDefault="00B11B3E">
      <w:pPr>
        <w:widowControl/>
        <w:spacing w:line="240" w:lineRule="auto"/>
        <w:ind w:firstLineChars="0" w:firstLine="0"/>
        <w:jc w:val="left"/>
        <w:rPr>
          <w:b/>
          <w:bCs/>
          <w:kern w:val="44"/>
          <w:sz w:val="44"/>
          <w:szCs w:val="44"/>
        </w:rPr>
      </w:pPr>
      <w:bookmarkStart w:id="121" w:name="_Toc437271286"/>
      <w:r>
        <w:br w:type="page"/>
      </w:r>
    </w:p>
    <w:p w:rsidR="00A3638B" w:rsidRDefault="00B11B3E">
      <w:pPr>
        <w:pStyle w:val="1"/>
        <w:rPr>
          <w:szCs w:val="32"/>
        </w:rPr>
      </w:pPr>
      <w:bookmarkStart w:id="122" w:name="_Toc488064833"/>
      <w:r>
        <w:rPr>
          <w:rFonts w:hint="eastAsia"/>
        </w:rPr>
        <w:lastRenderedPageBreak/>
        <w:t>评审方法</w:t>
      </w:r>
      <w:bookmarkStart w:id="123" w:name="_Toc437271287"/>
      <w:bookmarkEnd w:id="121"/>
      <w:bookmarkEnd w:id="122"/>
    </w:p>
    <w:p w:rsidR="00A3638B" w:rsidRDefault="00B11B3E">
      <w:pPr>
        <w:pStyle w:val="-2"/>
        <w:numPr>
          <w:ilvl w:val="0"/>
          <w:numId w:val="0"/>
        </w:numPr>
        <w:jc w:val="center"/>
      </w:pPr>
      <w:bookmarkStart w:id="124" w:name="_Toc488064834"/>
      <w:r>
        <w:rPr>
          <w:rFonts w:hint="eastAsia"/>
        </w:rPr>
        <w:t>评审方法前附表</w:t>
      </w:r>
      <w:bookmarkEnd w:id="123"/>
      <w:bookmarkEnd w:id="124"/>
    </w:p>
    <w:tbl>
      <w:tblPr>
        <w:tblW w:w="8733" w:type="dxa"/>
        <w:jc w:val="center"/>
        <w:tblLayout w:type="fixed"/>
        <w:tblCellMar>
          <w:left w:w="10" w:type="dxa"/>
          <w:right w:w="10" w:type="dxa"/>
        </w:tblCellMar>
        <w:tblLook w:val="04A0"/>
      </w:tblPr>
      <w:tblGrid>
        <w:gridCol w:w="979"/>
        <w:gridCol w:w="1026"/>
        <w:gridCol w:w="2631"/>
        <w:gridCol w:w="4097"/>
      </w:tblGrid>
      <w:tr w:rsidR="00A3638B">
        <w:trPr>
          <w:trHeight w:hRule="exact" w:val="554"/>
          <w:jc w:val="center"/>
        </w:trPr>
        <w:tc>
          <w:tcPr>
            <w:tcW w:w="2005" w:type="dxa"/>
            <w:gridSpan w:val="2"/>
            <w:tcBorders>
              <w:top w:val="single" w:sz="4" w:space="0" w:color="auto"/>
              <w:left w:val="single" w:sz="4" w:space="0" w:color="auto"/>
            </w:tcBorders>
            <w:shd w:val="clear" w:color="auto" w:fill="FFFFFF"/>
            <w:vAlign w:val="center"/>
          </w:tcPr>
          <w:p w:rsidR="00A3638B" w:rsidRDefault="00B11B3E">
            <w:pPr>
              <w:spacing w:line="240" w:lineRule="auto"/>
              <w:ind w:firstLineChars="0" w:firstLine="0"/>
              <w:jc w:val="center"/>
              <w:rPr>
                <w:rFonts w:ascii="宋体" w:hAnsi="宋体"/>
                <w:b/>
                <w:sz w:val="21"/>
                <w:szCs w:val="21"/>
              </w:rPr>
            </w:pPr>
            <w:r>
              <w:rPr>
                <w:rFonts w:ascii="宋体" w:hAnsi="宋体" w:hint="eastAsia"/>
                <w:b/>
                <w:sz w:val="21"/>
                <w:szCs w:val="21"/>
              </w:rPr>
              <w:t>条款号</w:t>
            </w:r>
          </w:p>
        </w:tc>
        <w:tc>
          <w:tcPr>
            <w:tcW w:w="2631" w:type="dxa"/>
            <w:tcBorders>
              <w:top w:val="single" w:sz="4" w:space="0" w:color="auto"/>
              <w:left w:val="single" w:sz="4" w:space="0" w:color="auto"/>
            </w:tcBorders>
            <w:shd w:val="clear" w:color="auto" w:fill="FFFFFF"/>
            <w:vAlign w:val="center"/>
          </w:tcPr>
          <w:p w:rsidR="00A3638B" w:rsidRDefault="00B11B3E">
            <w:pPr>
              <w:spacing w:line="240" w:lineRule="auto"/>
              <w:ind w:firstLineChars="0" w:firstLine="0"/>
              <w:jc w:val="center"/>
              <w:rPr>
                <w:rFonts w:ascii="宋体" w:hAnsi="宋体"/>
                <w:b/>
                <w:sz w:val="21"/>
                <w:szCs w:val="21"/>
              </w:rPr>
            </w:pPr>
            <w:r>
              <w:rPr>
                <w:rFonts w:ascii="宋体" w:hAnsi="宋体" w:hint="eastAsia"/>
                <w:b/>
                <w:sz w:val="21"/>
                <w:szCs w:val="21"/>
              </w:rPr>
              <w:t>评审因素</w:t>
            </w:r>
          </w:p>
        </w:tc>
        <w:tc>
          <w:tcPr>
            <w:tcW w:w="4097" w:type="dxa"/>
            <w:tcBorders>
              <w:top w:val="single" w:sz="4" w:space="0" w:color="auto"/>
              <w:left w:val="single" w:sz="4" w:space="0" w:color="auto"/>
              <w:right w:val="single" w:sz="4" w:space="0" w:color="auto"/>
            </w:tcBorders>
            <w:shd w:val="clear" w:color="auto" w:fill="FFFFFF"/>
            <w:vAlign w:val="center"/>
          </w:tcPr>
          <w:p w:rsidR="00A3638B" w:rsidRDefault="00B11B3E">
            <w:pPr>
              <w:spacing w:line="240" w:lineRule="auto"/>
              <w:ind w:firstLineChars="0" w:firstLine="0"/>
              <w:jc w:val="center"/>
              <w:rPr>
                <w:rFonts w:ascii="宋体" w:hAnsi="宋体"/>
                <w:b/>
                <w:sz w:val="21"/>
                <w:szCs w:val="21"/>
              </w:rPr>
            </w:pPr>
            <w:r>
              <w:rPr>
                <w:rFonts w:ascii="宋体" w:hAnsi="宋体" w:hint="eastAsia"/>
                <w:b/>
                <w:sz w:val="21"/>
                <w:szCs w:val="21"/>
              </w:rPr>
              <w:t>评审标准</w:t>
            </w:r>
          </w:p>
        </w:tc>
      </w:tr>
      <w:tr w:rsidR="00A3638B">
        <w:trPr>
          <w:trHeight w:val="726"/>
          <w:jc w:val="center"/>
        </w:trPr>
        <w:tc>
          <w:tcPr>
            <w:tcW w:w="979" w:type="dxa"/>
            <w:vMerge w:val="restart"/>
            <w:tcBorders>
              <w:top w:val="single" w:sz="4" w:space="0" w:color="auto"/>
              <w:left w:val="single" w:sz="4" w:space="0" w:color="auto"/>
            </w:tcBorders>
            <w:shd w:val="clear" w:color="auto" w:fill="FFFFFF"/>
            <w:vAlign w:val="center"/>
          </w:tcPr>
          <w:p w:rsidR="00A3638B" w:rsidRDefault="00B11B3E">
            <w:pPr>
              <w:spacing w:line="240" w:lineRule="auto"/>
              <w:ind w:firstLineChars="0" w:firstLine="0"/>
              <w:jc w:val="center"/>
              <w:rPr>
                <w:rFonts w:cs="Arial"/>
                <w:sz w:val="21"/>
                <w:szCs w:val="21"/>
              </w:rPr>
            </w:pPr>
            <w:r>
              <w:rPr>
                <w:rFonts w:cs="Arial"/>
                <w:sz w:val="21"/>
                <w:szCs w:val="21"/>
              </w:rPr>
              <w:t>3.1</w:t>
            </w:r>
          </w:p>
        </w:tc>
        <w:tc>
          <w:tcPr>
            <w:tcW w:w="1026" w:type="dxa"/>
            <w:vMerge w:val="restart"/>
            <w:tcBorders>
              <w:top w:val="single" w:sz="4" w:space="0" w:color="auto"/>
              <w:left w:val="single" w:sz="4" w:space="0" w:color="auto"/>
            </w:tcBorders>
            <w:shd w:val="clear" w:color="auto" w:fill="FFFFFF"/>
            <w:vAlign w:val="center"/>
          </w:tcPr>
          <w:p w:rsidR="00A3638B" w:rsidRDefault="00B11B3E">
            <w:pPr>
              <w:spacing w:line="240" w:lineRule="auto"/>
              <w:ind w:firstLineChars="0" w:firstLine="0"/>
              <w:jc w:val="center"/>
              <w:rPr>
                <w:rFonts w:ascii="宋体" w:hAnsi="宋体"/>
                <w:sz w:val="21"/>
                <w:szCs w:val="21"/>
              </w:rPr>
            </w:pPr>
            <w:r>
              <w:rPr>
                <w:rFonts w:ascii="宋体" w:hAnsi="宋体" w:hint="eastAsia"/>
                <w:sz w:val="21"/>
                <w:szCs w:val="21"/>
              </w:rPr>
              <w:t>资格性检查评审标准</w:t>
            </w:r>
          </w:p>
        </w:tc>
        <w:tc>
          <w:tcPr>
            <w:tcW w:w="2631" w:type="dxa"/>
            <w:tcBorders>
              <w:top w:val="single" w:sz="4" w:space="0" w:color="auto"/>
              <w:left w:val="single" w:sz="4" w:space="0" w:color="auto"/>
            </w:tcBorders>
            <w:shd w:val="clear" w:color="auto" w:fill="FFFFFF"/>
            <w:vAlign w:val="center"/>
          </w:tcPr>
          <w:p w:rsidR="00A3638B" w:rsidRDefault="00B11B3E">
            <w:pPr>
              <w:spacing w:line="240" w:lineRule="auto"/>
              <w:ind w:firstLineChars="0" w:firstLine="0"/>
              <w:jc w:val="center"/>
              <w:rPr>
                <w:rFonts w:ascii="宋体" w:hAnsi="宋体"/>
                <w:sz w:val="21"/>
                <w:szCs w:val="21"/>
              </w:rPr>
            </w:pPr>
            <w:r>
              <w:rPr>
                <w:rFonts w:ascii="宋体" w:hAnsi="宋体" w:hint="eastAsia"/>
                <w:sz w:val="21"/>
                <w:szCs w:val="21"/>
              </w:rPr>
              <w:t>资格证明</w:t>
            </w:r>
          </w:p>
        </w:tc>
        <w:tc>
          <w:tcPr>
            <w:tcW w:w="4097" w:type="dxa"/>
            <w:tcBorders>
              <w:top w:val="single" w:sz="4" w:space="0" w:color="auto"/>
              <w:left w:val="single" w:sz="4" w:space="0" w:color="auto"/>
              <w:right w:val="single" w:sz="4" w:space="0" w:color="auto"/>
            </w:tcBorders>
            <w:shd w:val="clear" w:color="auto" w:fill="FFFFFF"/>
            <w:vAlign w:val="center"/>
          </w:tcPr>
          <w:p w:rsidR="00A3638B" w:rsidRDefault="00B11B3E">
            <w:pPr>
              <w:spacing w:line="240" w:lineRule="auto"/>
              <w:ind w:firstLineChars="0" w:firstLine="0"/>
              <w:jc w:val="center"/>
              <w:rPr>
                <w:rFonts w:ascii="宋体" w:hAnsi="宋体"/>
                <w:sz w:val="21"/>
                <w:szCs w:val="21"/>
              </w:rPr>
            </w:pPr>
            <w:r>
              <w:rPr>
                <w:rFonts w:ascii="宋体" w:hAnsi="宋体" w:hint="eastAsia"/>
                <w:sz w:val="21"/>
                <w:szCs w:val="21"/>
              </w:rPr>
              <w:t>已通过本项目资格预审的投标人</w:t>
            </w:r>
          </w:p>
        </w:tc>
      </w:tr>
      <w:tr w:rsidR="00A3638B">
        <w:trPr>
          <w:trHeight w:val="726"/>
          <w:jc w:val="center"/>
        </w:trPr>
        <w:tc>
          <w:tcPr>
            <w:tcW w:w="979" w:type="dxa"/>
            <w:vMerge/>
            <w:tcBorders>
              <w:top w:val="single" w:sz="4" w:space="0" w:color="auto"/>
              <w:left w:val="single" w:sz="4" w:space="0" w:color="auto"/>
            </w:tcBorders>
            <w:shd w:val="clear" w:color="auto" w:fill="FFFFFF"/>
            <w:vAlign w:val="center"/>
          </w:tcPr>
          <w:p w:rsidR="00A3638B" w:rsidRDefault="00A3638B">
            <w:pPr>
              <w:spacing w:line="240" w:lineRule="auto"/>
              <w:ind w:firstLineChars="0" w:firstLine="0"/>
              <w:jc w:val="center"/>
              <w:rPr>
                <w:rFonts w:cs="Arial"/>
                <w:sz w:val="21"/>
                <w:szCs w:val="21"/>
              </w:rPr>
            </w:pPr>
          </w:p>
        </w:tc>
        <w:tc>
          <w:tcPr>
            <w:tcW w:w="1026" w:type="dxa"/>
            <w:vMerge/>
            <w:tcBorders>
              <w:top w:val="single" w:sz="4" w:space="0" w:color="auto"/>
              <w:left w:val="single" w:sz="4" w:space="0" w:color="auto"/>
            </w:tcBorders>
            <w:shd w:val="clear" w:color="auto" w:fill="FFFFFF"/>
            <w:vAlign w:val="center"/>
          </w:tcPr>
          <w:p w:rsidR="00A3638B" w:rsidRDefault="00A3638B">
            <w:pPr>
              <w:spacing w:line="240" w:lineRule="auto"/>
              <w:ind w:firstLineChars="0" w:firstLine="0"/>
              <w:jc w:val="center"/>
              <w:rPr>
                <w:rFonts w:ascii="宋体" w:hAnsi="宋体"/>
                <w:sz w:val="21"/>
                <w:szCs w:val="21"/>
              </w:rPr>
            </w:pPr>
          </w:p>
        </w:tc>
        <w:tc>
          <w:tcPr>
            <w:tcW w:w="2631" w:type="dxa"/>
            <w:tcBorders>
              <w:top w:val="single" w:sz="4" w:space="0" w:color="auto"/>
              <w:left w:val="single" w:sz="4" w:space="0" w:color="auto"/>
            </w:tcBorders>
            <w:shd w:val="clear" w:color="auto" w:fill="FFFFFF"/>
            <w:vAlign w:val="center"/>
          </w:tcPr>
          <w:p w:rsidR="00A3638B" w:rsidRDefault="00B11B3E">
            <w:pPr>
              <w:spacing w:line="240" w:lineRule="auto"/>
              <w:ind w:firstLineChars="0" w:firstLine="0"/>
              <w:jc w:val="center"/>
              <w:rPr>
                <w:rFonts w:ascii="宋体" w:hAnsi="宋体"/>
                <w:sz w:val="21"/>
                <w:szCs w:val="21"/>
              </w:rPr>
            </w:pPr>
            <w:r>
              <w:rPr>
                <w:rFonts w:ascii="宋体" w:hAnsi="宋体" w:hint="eastAsia"/>
                <w:sz w:val="21"/>
                <w:szCs w:val="21"/>
              </w:rPr>
              <w:t>投标有效期</w:t>
            </w:r>
          </w:p>
        </w:tc>
        <w:tc>
          <w:tcPr>
            <w:tcW w:w="4097" w:type="dxa"/>
            <w:tcBorders>
              <w:top w:val="single" w:sz="4" w:space="0" w:color="auto"/>
              <w:left w:val="single" w:sz="4" w:space="0" w:color="auto"/>
              <w:right w:val="single" w:sz="4" w:space="0" w:color="auto"/>
            </w:tcBorders>
            <w:shd w:val="clear" w:color="auto" w:fill="FFFFFF"/>
            <w:vAlign w:val="center"/>
          </w:tcPr>
          <w:p w:rsidR="00A3638B" w:rsidRDefault="00B11B3E">
            <w:pPr>
              <w:spacing w:line="240" w:lineRule="auto"/>
              <w:ind w:firstLine="420"/>
              <w:jc w:val="center"/>
              <w:rPr>
                <w:rFonts w:asciiTheme="minorEastAsia" w:hAnsiTheme="minorEastAsia"/>
                <w:sz w:val="21"/>
                <w:szCs w:val="21"/>
              </w:rPr>
            </w:pPr>
            <w:r>
              <w:rPr>
                <w:rFonts w:asciiTheme="minorEastAsia" w:hAnsiTheme="minorEastAsia" w:hint="eastAsia"/>
                <w:sz w:val="21"/>
                <w:szCs w:val="21"/>
              </w:rPr>
              <w:t>符合“投标人须知前附表”规定</w:t>
            </w:r>
          </w:p>
        </w:tc>
      </w:tr>
      <w:tr w:rsidR="00A3638B">
        <w:trPr>
          <w:trHeight w:val="726"/>
          <w:jc w:val="center"/>
        </w:trPr>
        <w:tc>
          <w:tcPr>
            <w:tcW w:w="979" w:type="dxa"/>
            <w:vMerge/>
            <w:tcBorders>
              <w:left w:val="single" w:sz="4" w:space="0" w:color="auto"/>
            </w:tcBorders>
            <w:shd w:val="clear" w:color="auto" w:fill="FFFFFF"/>
            <w:vAlign w:val="center"/>
          </w:tcPr>
          <w:p w:rsidR="00A3638B" w:rsidRDefault="00A3638B">
            <w:pPr>
              <w:spacing w:line="240" w:lineRule="auto"/>
              <w:ind w:firstLineChars="0" w:firstLine="0"/>
              <w:jc w:val="center"/>
              <w:rPr>
                <w:rFonts w:ascii="宋体" w:hAnsi="宋体"/>
                <w:sz w:val="21"/>
                <w:szCs w:val="21"/>
              </w:rPr>
            </w:pPr>
          </w:p>
        </w:tc>
        <w:tc>
          <w:tcPr>
            <w:tcW w:w="1026" w:type="dxa"/>
            <w:vMerge/>
            <w:tcBorders>
              <w:left w:val="single" w:sz="4" w:space="0" w:color="auto"/>
            </w:tcBorders>
            <w:shd w:val="clear" w:color="auto" w:fill="FFFFFF"/>
            <w:vAlign w:val="center"/>
          </w:tcPr>
          <w:p w:rsidR="00A3638B" w:rsidRDefault="00A3638B">
            <w:pPr>
              <w:spacing w:line="240" w:lineRule="auto"/>
              <w:ind w:firstLineChars="0" w:firstLine="0"/>
              <w:jc w:val="center"/>
              <w:rPr>
                <w:rFonts w:ascii="宋体" w:hAnsi="宋体"/>
                <w:sz w:val="21"/>
                <w:szCs w:val="21"/>
              </w:rPr>
            </w:pPr>
          </w:p>
        </w:tc>
        <w:tc>
          <w:tcPr>
            <w:tcW w:w="2631" w:type="dxa"/>
            <w:tcBorders>
              <w:top w:val="single" w:sz="4" w:space="0" w:color="auto"/>
              <w:left w:val="single" w:sz="4" w:space="0" w:color="auto"/>
            </w:tcBorders>
            <w:shd w:val="clear" w:color="auto" w:fill="FFFFFF"/>
            <w:vAlign w:val="center"/>
          </w:tcPr>
          <w:p w:rsidR="00A3638B" w:rsidRDefault="00B11B3E">
            <w:pPr>
              <w:spacing w:line="240" w:lineRule="auto"/>
              <w:ind w:firstLineChars="0" w:firstLine="0"/>
              <w:jc w:val="center"/>
              <w:rPr>
                <w:rFonts w:ascii="宋体" w:hAnsi="宋体"/>
                <w:sz w:val="21"/>
                <w:szCs w:val="21"/>
              </w:rPr>
            </w:pPr>
            <w:r>
              <w:rPr>
                <w:rFonts w:ascii="宋体" w:hAnsi="宋体" w:hint="eastAsia"/>
                <w:sz w:val="21"/>
                <w:szCs w:val="21"/>
              </w:rPr>
              <w:t>投标保证金</w:t>
            </w:r>
          </w:p>
        </w:tc>
        <w:tc>
          <w:tcPr>
            <w:tcW w:w="4097" w:type="dxa"/>
            <w:tcBorders>
              <w:top w:val="single" w:sz="4" w:space="0" w:color="auto"/>
              <w:left w:val="single" w:sz="4" w:space="0" w:color="auto"/>
              <w:right w:val="single" w:sz="4" w:space="0" w:color="auto"/>
            </w:tcBorders>
            <w:shd w:val="clear" w:color="auto" w:fill="FFFFFF"/>
            <w:vAlign w:val="center"/>
          </w:tcPr>
          <w:p w:rsidR="00A3638B" w:rsidRDefault="00B11B3E">
            <w:pPr>
              <w:spacing w:line="240" w:lineRule="auto"/>
              <w:ind w:firstLineChars="0" w:firstLine="0"/>
              <w:jc w:val="center"/>
              <w:rPr>
                <w:rFonts w:asciiTheme="minorEastAsia" w:hAnsiTheme="minorEastAsia"/>
                <w:sz w:val="21"/>
                <w:szCs w:val="21"/>
              </w:rPr>
            </w:pPr>
            <w:r>
              <w:rPr>
                <w:rFonts w:asciiTheme="minorEastAsia" w:hAnsiTheme="minorEastAsia" w:hint="eastAsia"/>
                <w:sz w:val="21"/>
                <w:szCs w:val="21"/>
              </w:rPr>
              <w:t>符合“投标人须知前附表”规定</w:t>
            </w:r>
          </w:p>
        </w:tc>
      </w:tr>
      <w:tr w:rsidR="00A3638B">
        <w:trPr>
          <w:trHeight w:val="726"/>
          <w:jc w:val="center"/>
        </w:trPr>
        <w:tc>
          <w:tcPr>
            <w:tcW w:w="979" w:type="dxa"/>
            <w:vMerge/>
            <w:tcBorders>
              <w:left w:val="single" w:sz="4" w:space="0" w:color="auto"/>
            </w:tcBorders>
            <w:shd w:val="clear" w:color="auto" w:fill="FFFFFF"/>
            <w:vAlign w:val="center"/>
          </w:tcPr>
          <w:p w:rsidR="00A3638B" w:rsidRDefault="00A3638B">
            <w:pPr>
              <w:spacing w:line="240" w:lineRule="auto"/>
              <w:ind w:firstLineChars="0" w:firstLine="0"/>
              <w:jc w:val="center"/>
              <w:rPr>
                <w:rFonts w:ascii="宋体" w:hAnsi="宋体"/>
                <w:sz w:val="21"/>
                <w:szCs w:val="21"/>
              </w:rPr>
            </w:pPr>
          </w:p>
        </w:tc>
        <w:tc>
          <w:tcPr>
            <w:tcW w:w="1026" w:type="dxa"/>
            <w:vMerge/>
            <w:tcBorders>
              <w:left w:val="single" w:sz="4" w:space="0" w:color="auto"/>
            </w:tcBorders>
            <w:shd w:val="clear" w:color="auto" w:fill="FFFFFF"/>
            <w:vAlign w:val="center"/>
          </w:tcPr>
          <w:p w:rsidR="00A3638B" w:rsidRDefault="00A3638B">
            <w:pPr>
              <w:spacing w:line="240" w:lineRule="auto"/>
              <w:ind w:firstLineChars="0" w:firstLine="0"/>
              <w:jc w:val="center"/>
              <w:rPr>
                <w:rFonts w:ascii="宋体" w:hAnsi="宋体"/>
                <w:sz w:val="21"/>
                <w:szCs w:val="21"/>
              </w:rPr>
            </w:pPr>
          </w:p>
        </w:tc>
        <w:tc>
          <w:tcPr>
            <w:tcW w:w="2631" w:type="dxa"/>
            <w:tcBorders>
              <w:top w:val="single" w:sz="4" w:space="0" w:color="auto"/>
              <w:left w:val="single" w:sz="4" w:space="0" w:color="auto"/>
            </w:tcBorders>
            <w:shd w:val="clear" w:color="auto" w:fill="FFFFFF"/>
            <w:vAlign w:val="center"/>
          </w:tcPr>
          <w:p w:rsidR="00A3638B" w:rsidRDefault="00B11B3E">
            <w:pPr>
              <w:spacing w:line="240" w:lineRule="auto"/>
              <w:ind w:firstLineChars="0" w:firstLine="0"/>
              <w:jc w:val="center"/>
              <w:rPr>
                <w:rFonts w:ascii="宋体" w:hAnsi="宋体"/>
                <w:sz w:val="21"/>
                <w:szCs w:val="21"/>
              </w:rPr>
            </w:pPr>
            <w:r>
              <w:rPr>
                <w:rFonts w:ascii="宋体" w:hAnsi="宋体" w:hint="eastAsia"/>
                <w:sz w:val="21"/>
                <w:szCs w:val="21"/>
              </w:rPr>
              <w:t>权利义务</w:t>
            </w:r>
          </w:p>
        </w:tc>
        <w:tc>
          <w:tcPr>
            <w:tcW w:w="4097" w:type="dxa"/>
            <w:tcBorders>
              <w:top w:val="single" w:sz="4" w:space="0" w:color="auto"/>
              <w:left w:val="single" w:sz="4" w:space="0" w:color="auto"/>
              <w:right w:val="single" w:sz="4" w:space="0" w:color="auto"/>
            </w:tcBorders>
            <w:shd w:val="clear" w:color="auto" w:fill="FFFFFF"/>
            <w:vAlign w:val="center"/>
          </w:tcPr>
          <w:p w:rsidR="00A3638B" w:rsidRDefault="00B11B3E">
            <w:pPr>
              <w:spacing w:line="240" w:lineRule="auto"/>
              <w:ind w:firstLineChars="0" w:firstLine="0"/>
              <w:jc w:val="center"/>
              <w:rPr>
                <w:rFonts w:ascii="宋体" w:hAnsi="宋体"/>
                <w:sz w:val="21"/>
                <w:szCs w:val="21"/>
              </w:rPr>
            </w:pPr>
            <w:r>
              <w:rPr>
                <w:rFonts w:asciiTheme="minorEastAsia" w:hAnsiTheme="minorEastAsia" w:hint="eastAsia"/>
                <w:sz w:val="21"/>
                <w:szCs w:val="21"/>
              </w:rPr>
              <w:t>符合“合同条款</w:t>
            </w:r>
            <w:r>
              <w:rPr>
                <w:rFonts w:asciiTheme="minorEastAsia" w:hAnsiTheme="minorEastAsia"/>
                <w:sz w:val="21"/>
                <w:szCs w:val="21"/>
              </w:rPr>
              <w:t>”</w:t>
            </w:r>
            <w:r>
              <w:rPr>
                <w:rFonts w:asciiTheme="minorEastAsia" w:hAnsiTheme="minorEastAsia" w:hint="eastAsia"/>
                <w:sz w:val="21"/>
                <w:szCs w:val="21"/>
              </w:rPr>
              <w:t>规定</w:t>
            </w:r>
          </w:p>
        </w:tc>
      </w:tr>
      <w:tr w:rsidR="00A3638B">
        <w:trPr>
          <w:trHeight w:hRule="exact" w:val="726"/>
          <w:jc w:val="center"/>
        </w:trPr>
        <w:tc>
          <w:tcPr>
            <w:tcW w:w="979" w:type="dxa"/>
            <w:vMerge w:val="restart"/>
            <w:tcBorders>
              <w:top w:val="single" w:sz="4" w:space="0" w:color="auto"/>
              <w:left w:val="single" w:sz="4" w:space="0" w:color="auto"/>
            </w:tcBorders>
            <w:shd w:val="clear" w:color="auto" w:fill="FFFFFF"/>
            <w:vAlign w:val="center"/>
          </w:tcPr>
          <w:p w:rsidR="00A3638B" w:rsidRDefault="00B11B3E">
            <w:pPr>
              <w:spacing w:line="240" w:lineRule="auto"/>
              <w:ind w:firstLineChars="0" w:firstLine="0"/>
              <w:jc w:val="center"/>
              <w:rPr>
                <w:rFonts w:cs="Arial"/>
                <w:sz w:val="21"/>
                <w:szCs w:val="21"/>
              </w:rPr>
            </w:pPr>
            <w:r>
              <w:rPr>
                <w:rFonts w:cs="Arial"/>
                <w:sz w:val="21"/>
                <w:szCs w:val="21"/>
              </w:rPr>
              <w:t>3.2</w:t>
            </w:r>
          </w:p>
        </w:tc>
        <w:tc>
          <w:tcPr>
            <w:tcW w:w="1026" w:type="dxa"/>
            <w:vMerge w:val="restart"/>
            <w:tcBorders>
              <w:top w:val="single" w:sz="4" w:space="0" w:color="auto"/>
              <w:left w:val="single" w:sz="4" w:space="0" w:color="auto"/>
            </w:tcBorders>
            <w:shd w:val="clear" w:color="auto" w:fill="FFFFFF"/>
            <w:vAlign w:val="center"/>
          </w:tcPr>
          <w:p w:rsidR="00A3638B" w:rsidRDefault="00B11B3E">
            <w:pPr>
              <w:spacing w:line="240" w:lineRule="auto"/>
              <w:ind w:firstLineChars="0" w:firstLine="0"/>
              <w:jc w:val="center"/>
              <w:rPr>
                <w:rFonts w:ascii="宋体" w:hAnsi="宋体"/>
                <w:sz w:val="21"/>
                <w:szCs w:val="21"/>
              </w:rPr>
            </w:pPr>
            <w:r>
              <w:rPr>
                <w:rFonts w:ascii="宋体" w:hAnsi="宋体" w:hint="eastAsia"/>
                <w:sz w:val="21"/>
                <w:szCs w:val="21"/>
              </w:rPr>
              <w:t>符合性检查评审标准</w:t>
            </w:r>
          </w:p>
        </w:tc>
        <w:tc>
          <w:tcPr>
            <w:tcW w:w="2631" w:type="dxa"/>
            <w:tcBorders>
              <w:top w:val="single" w:sz="4" w:space="0" w:color="auto"/>
              <w:left w:val="single" w:sz="4" w:space="0" w:color="auto"/>
              <w:bottom w:val="single" w:sz="4" w:space="0" w:color="auto"/>
            </w:tcBorders>
            <w:shd w:val="clear" w:color="auto" w:fill="FFFFFF"/>
            <w:vAlign w:val="center"/>
          </w:tcPr>
          <w:p w:rsidR="00A3638B" w:rsidRDefault="00B11B3E">
            <w:pPr>
              <w:spacing w:line="240" w:lineRule="auto"/>
              <w:ind w:firstLineChars="0" w:firstLine="0"/>
              <w:jc w:val="center"/>
              <w:rPr>
                <w:rFonts w:ascii="宋体" w:hAnsi="宋体"/>
                <w:sz w:val="21"/>
                <w:szCs w:val="21"/>
              </w:rPr>
            </w:pPr>
            <w:r>
              <w:rPr>
                <w:rFonts w:ascii="宋体" w:hAnsi="宋体" w:hint="eastAsia"/>
                <w:sz w:val="21"/>
                <w:szCs w:val="21"/>
              </w:rPr>
              <w:t>文件签署</w:t>
            </w:r>
          </w:p>
        </w:tc>
        <w:tc>
          <w:tcPr>
            <w:tcW w:w="4097" w:type="dxa"/>
            <w:tcBorders>
              <w:top w:val="single" w:sz="4" w:space="0" w:color="auto"/>
              <w:left w:val="single" w:sz="4" w:space="0" w:color="auto"/>
              <w:bottom w:val="single" w:sz="4" w:space="0" w:color="auto"/>
              <w:right w:val="single" w:sz="4" w:space="0" w:color="auto"/>
            </w:tcBorders>
            <w:shd w:val="clear" w:color="auto" w:fill="FFFFFF"/>
            <w:vAlign w:val="center"/>
          </w:tcPr>
          <w:p w:rsidR="00A3638B" w:rsidRDefault="00B11B3E">
            <w:pPr>
              <w:spacing w:line="240" w:lineRule="auto"/>
              <w:ind w:firstLineChars="0" w:firstLine="0"/>
              <w:jc w:val="center"/>
              <w:rPr>
                <w:rFonts w:asciiTheme="minorEastAsia" w:hAnsiTheme="minorEastAsia"/>
                <w:sz w:val="21"/>
                <w:szCs w:val="21"/>
              </w:rPr>
            </w:pPr>
            <w:r>
              <w:rPr>
                <w:rFonts w:asciiTheme="minorEastAsia" w:hAnsiTheme="minorEastAsia" w:hint="eastAsia"/>
                <w:sz w:val="21"/>
                <w:szCs w:val="21"/>
              </w:rPr>
              <w:t>符合采购文件的要求</w:t>
            </w:r>
          </w:p>
        </w:tc>
      </w:tr>
      <w:tr w:rsidR="00A3638B">
        <w:trPr>
          <w:trHeight w:hRule="exact" w:val="726"/>
          <w:jc w:val="center"/>
        </w:trPr>
        <w:tc>
          <w:tcPr>
            <w:tcW w:w="979" w:type="dxa"/>
            <w:vMerge/>
            <w:tcBorders>
              <w:left w:val="single" w:sz="4" w:space="0" w:color="auto"/>
            </w:tcBorders>
            <w:shd w:val="clear" w:color="auto" w:fill="FFFFFF"/>
            <w:vAlign w:val="center"/>
          </w:tcPr>
          <w:p w:rsidR="00A3638B" w:rsidRDefault="00A3638B">
            <w:pPr>
              <w:spacing w:line="240" w:lineRule="auto"/>
              <w:ind w:firstLineChars="0" w:firstLine="0"/>
              <w:rPr>
                <w:sz w:val="21"/>
                <w:szCs w:val="21"/>
              </w:rPr>
            </w:pPr>
          </w:p>
        </w:tc>
        <w:tc>
          <w:tcPr>
            <w:tcW w:w="1026" w:type="dxa"/>
            <w:vMerge/>
            <w:tcBorders>
              <w:left w:val="single" w:sz="4" w:space="0" w:color="auto"/>
            </w:tcBorders>
            <w:shd w:val="clear" w:color="auto" w:fill="FFFFFF"/>
            <w:vAlign w:val="center"/>
          </w:tcPr>
          <w:p w:rsidR="00A3638B" w:rsidRDefault="00A3638B">
            <w:pPr>
              <w:spacing w:line="240" w:lineRule="auto"/>
              <w:ind w:firstLineChars="0" w:firstLine="0"/>
              <w:rPr>
                <w:sz w:val="21"/>
                <w:szCs w:val="21"/>
              </w:rPr>
            </w:pPr>
          </w:p>
        </w:tc>
        <w:tc>
          <w:tcPr>
            <w:tcW w:w="2631" w:type="dxa"/>
            <w:tcBorders>
              <w:top w:val="single" w:sz="4" w:space="0" w:color="auto"/>
              <w:left w:val="single" w:sz="4" w:space="0" w:color="auto"/>
              <w:bottom w:val="single" w:sz="4" w:space="0" w:color="auto"/>
            </w:tcBorders>
            <w:shd w:val="clear" w:color="auto" w:fill="FFFFFF"/>
            <w:vAlign w:val="center"/>
          </w:tcPr>
          <w:p w:rsidR="00A3638B" w:rsidRDefault="00B11B3E">
            <w:pPr>
              <w:spacing w:line="240" w:lineRule="auto"/>
              <w:ind w:firstLineChars="0" w:firstLine="0"/>
              <w:jc w:val="center"/>
              <w:rPr>
                <w:sz w:val="21"/>
                <w:szCs w:val="21"/>
              </w:rPr>
            </w:pPr>
            <w:r>
              <w:rPr>
                <w:rFonts w:hint="eastAsia"/>
                <w:sz w:val="21"/>
                <w:szCs w:val="21"/>
              </w:rPr>
              <w:t>投标文件格式</w:t>
            </w:r>
          </w:p>
        </w:tc>
        <w:tc>
          <w:tcPr>
            <w:tcW w:w="4097" w:type="dxa"/>
            <w:tcBorders>
              <w:top w:val="single" w:sz="4" w:space="0" w:color="auto"/>
              <w:left w:val="single" w:sz="4" w:space="0" w:color="auto"/>
              <w:bottom w:val="single" w:sz="4" w:space="0" w:color="auto"/>
              <w:right w:val="single" w:sz="4" w:space="0" w:color="auto"/>
            </w:tcBorders>
            <w:shd w:val="clear" w:color="auto" w:fill="FFFFFF"/>
            <w:vAlign w:val="center"/>
          </w:tcPr>
          <w:p w:rsidR="00A3638B" w:rsidRDefault="00B11B3E">
            <w:pPr>
              <w:spacing w:line="240" w:lineRule="auto"/>
              <w:ind w:firstLineChars="0" w:firstLine="0"/>
              <w:jc w:val="center"/>
              <w:rPr>
                <w:sz w:val="21"/>
                <w:szCs w:val="21"/>
              </w:rPr>
            </w:pPr>
            <w:r>
              <w:rPr>
                <w:rFonts w:hint="eastAsia"/>
                <w:sz w:val="21"/>
                <w:szCs w:val="21"/>
              </w:rPr>
              <w:t>符合第六章</w:t>
            </w:r>
            <w:r>
              <w:rPr>
                <w:sz w:val="21"/>
                <w:szCs w:val="21"/>
              </w:rPr>
              <w:t>“</w:t>
            </w:r>
            <w:r>
              <w:rPr>
                <w:rFonts w:hint="eastAsia"/>
                <w:sz w:val="21"/>
                <w:szCs w:val="21"/>
              </w:rPr>
              <w:t>投标文件格式</w:t>
            </w:r>
            <w:r>
              <w:rPr>
                <w:sz w:val="21"/>
                <w:szCs w:val="21"/>
              </w:rPr>
              <w:t>”</w:t>
            </w:r>
            <w:r>
              <w:rPr>
                <w:rFonts w:hint="eastAsia"/>
                <w:sz w:val="21"/>
                <w:szCs w:val="21"/>
              </w:rPr>
              <w:t>的要求</w:t>
            </w:r>
          </w:p>
        </w:tc>
      </w:tr>
      <w:tr w:rsidR="00A3638B">
        <w:trPr>
          <w:trHeight w:hRule="exact" w:val="726"/>
          <w:jc w:val="center"/>
        </w:trPr>
        <w:tc>
          <w:tcPr>
            <w:tcW w:w="979" w:type="dxa"/>
            <w:vMerge/>
            <w:tcBorders>
              <w:left w:val="single" w:sz="4" w:space="0" w:color="auto"/>
              <w:bottom w:val="single" w:sz="4" w:space="0" w:color="auto"/>
            </w:tcBorders>
            <w:shd w:val="clear" w:color="auto" w:fill="FFFFFF"/>
            <w:vAlign w:val="center"/>
          </w:tcPr>
          <w:p w:rsidR="00A3638B" w:rsidRDefault="00A3638B">
            <w:pPr>
              <w:spacing w:line="240" w:lineRule="auto"/>
              <w:ind w:firstLineChars="0" w:firstLine="0"/>
              <w:rPr>
                <w:sz w:val="21"/>
                <w:szCs w:val="21"/>
              </w:rPr>
            </w:pPr>
          </w:p>
        </w:tc>
        <w:tc>
          <w:tcPr>
            <w:tcW w:w="1026" w:type="dxa"/>
            <w:vMerge/>
            <w:tcBorders>
              <w:left w:val="single" w:sz="4" w:space="0" w:color="auto"/>
              <w:bottom w:val="single" w:sz="4" w:space="0" w:color="auto"/>
            </w:tcBorders>
            <w:shd w:val="clear" w:color="auto" w:fill="FFFFFF"/>
            <w:vAlign w:val="center"/>
          </w:tcPr>
          <w:p w:rsidR="00A3638B" w:rsidRDefault="00A3638B">
            <w:pPr>
              <w:spacing w:line="240" w:lineRule="auto"/>
              <w:ind w:firstLineChars="0" w:firstLine="0"/>
              <w:rPr>
                <w:sz w:val="21"/>
                <w:szCs w:val="21"/>
              </w:rPr>
            </w:pPr>
          </w:p>
        </w:tc>
        <w:tc>
          <w:tcPr>
            <w:tcW w:w="2631" w:type="dxa"/>
            <w:tcBorders>
              <w:top w:val="single" w:sz="4" w:space="0" w:color="auto"/>
              <w:left w:val="single" w:sz="4" w:space="0" w:color="auto"/>
              <w:bottom w:val="single" w:sz="4" w:space="0" w:color="auto"/>
            </w:tcBorders>
            <w:shd w:val="clear" w:color="auto" w:fill="FFFFFF"/>
            <w:vAlign w:val="center"/>
          </w:tcPr>
          <w:p w:rsidR="00A3638B" w:rsidRDefault="00B11B3E">
            <w:pPr>
              <w:spacing w:line="240" w:lineRule="auto"/>
              <w:ind w:firstLineChars="0" w:firstLine="0"/>
              <w:jc w:val="center"/>
              <w:rPr>
                <w:rFonts w:asciiTheme="minorEastAsia" w:hAnsiTheme="minorEastAsia"/>
                <w:sz w:val="21"/>
                <w:szCs w:val="21"/>
              </w:rPr>
            </w:pPr>
            <w:r>
              <w:rPr>
                <w:rFonts w:asciiTheme="minorEastAsia" w:hAnsiTheme="minorEastAsia" w:hint="eastAsia"/>
                <w:sz w:val="21"/>
                <w:szCs w:val="21"/>
              </w:rPr>
              <w:t>联合体</w:t>
            </w:r>
          </w:p>
        </w:tc>
        <w:tc>
          <w:tcPr>
            <w:tcW w:w="4097" w:type="dxa"/>
            <w:tcBorders>
              <w:top w:val="single" w:sz="4" w:space="0" w:color="auto"/>
              <w:left w:val="single" w:sz="4" w:space="0" w:color="auto"/>
              <w:bottom w:val="single" w:sz="4" w:space="0" w:color="auto"/>
              <w:right w:val="single" w:sz="4" w:space="0" w:color="auto"/>
            </w:tcBorders>
            <w:shd w:val="clear" w:color="auto" w:fill="FFFFFF"/>
            <w:vAlign w:val="center"/>
          </w:tcPr>
          <w:p w:rsidR="00A3638B" w:rsidRDefault="00B11B3E">
            <w:pPr>
              <w:spacing w:line="240" w:lineRule="auto"/>
              <w:ind w:firstLineChars="0" w:firstLine="0"/>
              <w:jc w:val="center"/>
              <w:rPr>
                <w:rFonts w:asciiTheme="minorEastAsia" w:hAnsiTheme="minorEastAsia"/>
                <w:sz w:val="21"/>
                <w:szCs w:val="21"/>
              </w:rPr>
            </w:pPr>
            <w:r>
              <w:rPr>
                <w:rFonts w:asciiTheme="minorEastAsia" w:hAnsiTheme="minorEastAsia" w:hint="eastAsia"/>
                <w:sz w:val="21"/>
                <w:szCs w:val="21"/>
              </w:rPr>
              <w:t>符合第二章“投标人须知”的规定</w:t>
            </w:r>
          </w:p>
        </w:tc>
      </w:tr>
    </w:tbl>
    <w:p w:rsidR="00A3638B" w:rsidRDefault="00A3638B">
      <w:pPr>
        <w:ind w:firstLine="480"/>
      </w:pPr>
    </w:p>
    <w:p w:rsidR="00A3638B" w:rsidRDefault="00B11B3E">
      <w:pPr>
        <w:pStyle w:val="-2"/>
        <w:numPr>
          <w:ilvl w:val="0"/>
          <w:numId w:val="0"/>
        </w:numPr>
      </w:pPr>
      <w:bookmarkStart w:id="125" w:name="_Toc488064835"/>
      <w:bookmarkStart w:id="126" w:name="_Hlk485567980"/>
      <w:r>
        <w:rPr>
          <w:rFonts w:hint="eastAsia"/>
        </w:rPr>
        <w:t>评分细则</w:t>
      </w:r>
      <w:bookmarkEnd w:id="125"/>
    </w:p>
    <w:tbl>
      <w:tblPr>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5"/>
        <w:gridCol w:w="892"/>
        <w:gridCol w:w="574"/>
        <w:gridCol w:w="6649"/>
        <w:tblGridChange w:id="127">
          <w:tblGrid>
            <w:gridCol w:w="108"/>
            <w:gridCol w:w="515"/>
            <w:gridCol w:w="150"/>
            <w:gridCol w:w="685"/>
            <w:gridCol w:w="207"/>
            <w:gridCol w:w="330"/>
            <w:gridCol w:w="244"/>
            <w:gridCol w:w="5981"/>
            <w:gridCol w:w="668"/>
          </w:tblGrid>
        </w:tblGridChange>
      </w:tblGrid>
      <w:tr w:rsidR="00A3638B">
        <w:trPr>
          <w:trHeight w:val="114"/>
          <w:ins w:id="128" w:author="田泳杰" w:date="2017-07-02T11:49:00Z"/>
        </w:trPr>
        <w:tc>
          <w:tcPr>
            <w:tcW w:w="1557" w:type="dxa"/>
            <w:gridSpan w:val="2"/>
            <w:tcBorders>
              <w:top w:val="single" w:sz="4" w:space="0" w:color="auto"/>
              <w:left w:val="single" w:sz="4" w:space="0" w:color="auto"/>
              <w:bottom w:val="single" w:sz="4" w:space="0" w:color="auto"/>
              <w:right w:val="single" w:sz="4" w:space="0" w:color="auto"/>
            </w:tcBorders>
            <w:vAlign w:val="center"/>
          </w:tcPr>
          <w:p w:rsidR="00A3638B" w:rsidRDefault="00B11B3E">
            <w:pPr>
              <w:spacing w:line="500" w:lineRule="exact"/>
              <w:ind w:firstLineChars="0" w:firstLine="0"/>
              <w:jc w:val="center"/>
              <w:rPr>
                <w:ins w:id="129" w:author="田泳杰" w:date="2017-07-02T11:49:00Z"/>
                <w:rFonts w:ascii="仿宋" w:eastAsia="仿宋" w:hAnsi="仿宋" w:cs="仿宋"/>
                <w:sz w:val="28"/>
                <w:szCs w:val="28"/>
              </w:rPr>
            </w:pPr>
            <w:ins w:id="130" w:author="田泳杰" w:date="2017-07-02T11:49:00Z">
              <w:r>
                <w:rPr>
                  <w:rFonts w:ascii="仿宋" w:eastAsia="仿宋" w:hAnsi="仿宋" w:cs="仿宋" w:hint="eastAsia"/>
                  <w:sz w:val="28"/>
                  <w:szCs w:val="28"/>
                </w:rPr>
                <w:t>评分因素</w:t>
              </w:r>
            </w:ins>
          </w:p>
        </w:tc>
        <w:tc>
          <w:tcPr>
            <w:tcW w:w="574" w:type="dxa"/>
            <w:tcBorders>
              <w:top w:val="single" w:sz="4" w:space="0" w:color="auto"/>
              <w:left w:val="single" w:sz="4" w:space="0" w:color="auto"/>
              <w:bottom w:val="single" w:sz="4" w:space="0" w:color="auto"/>
              <w:right w:val="single" w:sz="4" w:space="0" w:color="auto"/>
            </w:tcBorders>
          </w:tcPr>
          <w:p w:rsidR="00A3638B" w:rsidRDefault="00B11B3E">
            <w:pPr>
              <w:spacing w:line="500" w:lineRule="exact"/>
              <w:ind w:firstLineChars="0" w:firstLine="0"/>
              <w:jc w:val="center"/>
              <w:rPr>
                <w:ins w:id="131" w:author="田泳杰" w:date="2017-07-02T11:49:00Z"/>
                <w:rFonts w:ascii="仿宋" w:eastAsia="仿宋" w:hAnsi="仿宋" w:cs="仿宋"/>
                <w:sz w:val="28"/>
                <w:szCs w:val="28"/>
              </w:rPr>
            </w:pPr>
            <w:ins w:id="132" w:author="田泳杰" w:date="2017-07-02T11:49:00Z">
              <w:r>
                <w:rPr>
                  <w:rFonts w:ascii="仿宋" w:eastAsia="仿宋" w:hAnsi="仿宋" w:cs="仿宋" w:hint="eastAsia"/>
                  <w:sz w:val="28"/>
                  <w:szCs w:val="28"/>
                </w:rPr>
                <w:t>分值</w:t>
              </w:r>
            </w:ins>
          </w:p>
        </w:tc>
        <w:tc>
          <w:tcPr>
            <w:tcW w:w="6649" w:type="dxa"/>
            <w:tcBorders>
              <w:top w:val="single" w:sz="4" w:space="0" w:color="auto"/>
              <w:left w:val="single" w:sz="4" w:space="0" w:color="auto"/>
              <w:bottom w:val="single" w:sz="4" w:space="0" w:color="auto"/>
              <w:right w:val="single" w:sz="4" w:space="0" w:color="auto"/>
            </w:tcBorders>
            <w:vAlign w:val="center"/>
          </w:tcPr>
          <w:p w:rsidR="00A3638B" w:rsidRDefault="00B11B3E" w:rsidP="00B11B3E">
            <w:pPr>
              <w:spacing w:line="500" w:lineRule="exact"/>
              <w:ind w:firstLine="560"/>
              <w:jc w:val="center"/>
              <w:rPr>
                <w:ins w:id="133" w:author="田泳杰" w:date="2017-07-02T11:49:00Z"/>
                <w:rFonts w:ascii="仿宋" w:eastAsia="仿宋" w:hAnsi="仿宋" w:cs="仿宋"/>
                <w:sz w:val="28"/>
                <w:szCs w:val="28"/>
              </w:rPr>
            </w:pPr>
            <w:ins w:id="134" w:author="田泳杰" w:date="2017-07-02T11:49:00Z">
              <w:r>
                <w:rPr>
                  <w:rFonts w:ascii="仿宋" w:eastAsia="仿宋" w:hAnsi="仿宋" w:cs="仿宋" w:hint="eastAsia"/>
                  <w:sz w:val="28"/>
                  <w:szCs w:val="28"/>
                </w:rPr>
                <w:t>评分标准</w:t>
              </w:r>
            </w:ins>
          </w:p>
        </w:tc>
      </w:tr>
      <w:tr w:rsidR="00A3638B" w:rsidTr="00A3638B">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5" w:author="田泳杰" w:date="2017-07-02T11:50:00Z">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55"/>
          <w:ins w:id="136" w:author="田泳杰" w:date="2017-07-02T11:49:00Z"/>
          <w:trPrChange w:id="137" w:author="田泳杰" w:date="2017-07-02T11:50:00Z">
            <w:trPr>
              <w:gridAfter w:val="0"/>
              <w:wAfter w:w="560" w:type="dxa"/>
              <w:trHeight w:val="284"/>
            </w:trPr>
          </w:trPrChange>
        </w:trPr>
        <w:tc>
          <w:tcPr>
            <w:tcW w:w="665" w:type="dxa"/>
            <w:vMerge w:val="restart"/>
            <w:tcBorders>
              <w:top w:val="single" w:sz="4" w:space="0" w:color="auto"/>
              <w:left w:val="single" w:sz="4" w:space="0" w:color="auto"/>
              <w:bottom w:val="single" w:sz="4" w:space="0" w:color="auto"/>
              <w:right w:val="single" w:sz="4" w:space="0" w:color="auto"/>
            </w:tcBorders>
            <w:vAlign w:val="center"/>
            <w:tcPrChange w:id="138" w:author="田泳杰" w:date="2017-07-02T11:50:00Z">
              <w:tcPr>
                <w:tcW w:w="623" w:type="dxa"/>
                <w:gridSpan w:val="2"/>
                <w:vMerge w:val="restart"/>
                <w:tcBorders>
                  <w:top w:val="single" w:sz="4" w:space="0" w:color="auto"/>
                  <w:left w:val="single" w:sz="4" w:space="0" w:color="auto"/>
                  <w:bottom w:val="single" w:sz="4" w:space="0" w:color="auto"/>
                  <w:right w:val="single" w:sz="4" w:space="0" w:color="auto"/>
                </w:tcBorders>
                <w:vAlign w:val="center"/>
              </w:tcPr>
            </w:tcPrChange>
          </w:tcPr>
          <w:p w:rsidR="00A3638B" w:rsidRDefault="00A3638B">
            <w:pPr>
              <w:spacing w:line="500" w:lineRule="exact"/>
              <w:ind w:firstLineChars="0" w:firstLine="0"/>
              <w:rPr>
                <w:ins w:id="139" w:author="田泳杰" w:date="2017-07-02T11:53:00Z"/>
                <w:rFonts w:ascii="仿宋" w:eastAsia="仿宋" w:hAnsi="仿宋" w:cs="仿宋"/>
                <w:sz w:val="28"/>
                <w:szCs w:val="28"/>
              </w:rPr>
            </w:pPr>
          </w:p>
          <w:p w:rsidR="00A3638B" w:rsidRDefault="00B11B3E">
            <w:pPr>
              <w:spacing w:line="500" w:lineRule="exact"/>
              <w:ind w:firstLineChars="0" w:firstLine="0"/>
              <w:rPr>
                <w:ins w:id="140" w:author="田泳杰" w:date="2017-07-02T11:49:00Z"/>
                <w:rFonts w:ascii="仿宋" w:eastAsia="仿宋" w:hAnsi="仿宋" w:cs="仿宋"/>
                <w:sz w:val="28"/>
                <w:szCs w:val="28"/>
              </w:rPr>
            </w:pPr>
            <w:ins w:id="141" w:author="田泳杰" w:date="2017-07-02T11:49:00Z">
              <w:r>
                <w:rPr>
                  <w:rFonts w:ascii="仿宋" w:eastAsia="仿宋" w:hAnsi="仿宋" w:cs="仿宋" w:hint="eastAsia"/>
                  <w:sz w:val="28"/>
                  <w:szCs w:val="28"/>
                </w:rPr>
                <w:t>价</w:t>
              </w:r>
            </w:ins>
          </w:p>
          <w:p w:rsidR="00A3638B" w:rsidRDefault="00B11B3E">
            <w:pPr>
              <w:spacing w:line="500" w:lineRule="exact"/>
              <w:ind w:firstLineChars="0" w:firstLine="0"/>
              <w:rPr>
                <w:ins w:id="142" w:author="田泳杰" w:date="2017-07-02T11:49:00Z"/>
                <w:rFonts w:ascii="仿宋" w:eastAsia="仿宋" w:hAnsi="仿宋" w:cs="仿宋"/>
                <w:sz w:val="28"/>
                <w:szCs w:val="28"/>
              </w:rPr>
            </w:pPr>
            <w:ins w:id="143" w:author="田泳杰" w:date="2017-07-02T11:49:00Z">
              <w:r>
                <w:rPr>
                  <w:rFonts w:ascii="仿宋" w:eastAsia="仿宋" w:hAnsi="仿宋" w:cs="仿宋" w:hint="eastAsia"/>
                  <w:sz w:val="28"/>
                  <w:szCs w:val="28"/>
                </w:rPr>
                <w:t>格</w:t>
              </w:r>
            </w:ins>
          </w:p>
          <w:p w:rsidR="00A3638B" w:rsidRDefault="00B11B3E">
            <w:pPr>
              <w:spacing w:line="500" w:lineRule="exact"/>
              <w:ind w:firstLineChars="0" w:firstLine="0"/>
              <w:rPr>
                <w:ins w:id="144" w:author="田泳杰" w:date="2017-07-02T11:49:00Z"/>
                <w:rFonts w:ascii="仿宋" w:eastAsia="仿宋" w:hAnsi="仿宋" w:cs="仿宋"/>
                <w:sz w:val="28"/>
                <w:szCs w:val="28"/>
              </w:rPr>
            </w:pPr>
            <w:ins w:id="145" w:author="田泳杰" w:date="2017-07-02T11:49:00Z">
              <w:r>
                <w:rPr>
                  <w:rFonts w:ascii="仿宋" w:eastAsia="仿宋" w:hAnsi="仿宋" w:cs="仿宋" w:hint="eastAsia"/>
                  <w:sz w:val="28"/>
                  <w:szCs w:val="28"/>
                </w:rPr>
                <w:t>部</w:t>
              </w:r>
            </w:ins>
          </w:p>
          <w:p w:rsidR="00A3638B" w:rsidRDefault="00B11B3E">
            <w:pPr>
              <w:spacing w:line="500" w:lineRule="exact"/>
              <w:ind w:firstLineChars="0" w:firstLine="0"/>
              <w:rPr>
                <w:ins w:id="146" w:author="田泳杰" w:date="2017-07-02T11:49:00Z"/>
                <w:rFonts w:ascii="仿宋" w:eastAsia="仿宋" w:hAnsi="仿宋" w:cs="仿宋"/>
                <w:sz w:val="28"/>
                <w:szCs w:val="28"/>
              </w:rPr>
            </w:pPr>
            <w:ins w:id="147" w:author="田泳杰" w:date="2017-07-02T11:49:00Z">
              <w:r>
                <w:rPr>
                  <w:rFonts w:ascii="仿宋" w:eastAsia="仿宋" w:hAnsi="仿宋" w:cs="仿宋" w:hint="eastAsia"/>
                  <w:sz w:val="28"/>
                  <w:szCs w:val="28"/>
                </w:rPr>
                <w:t>分3</w:t>
              </w:r>
            </w:ins>
            <w:r>
              <w:rPr>
                <w:rFonts w:ascii="仿宋" w:eastAsia="仿宋" w:hAnsi="仿宋" w:cs="仿宋" w:hint="eastAsia"/>
                <w:sz w:val="28"/>
                <w:szCs w:val="28"/>
              </w:rPr>
              <w:t>2</w:t>
            </w:r>
            <w:ins w:id="148" w:author="田泳杰" w:date="2017-07-02T11:49:00Z">
              <w:r>
                <w:rPr>
                  <w:rFonts w:ascii="仿宋" w:eastAsia="仿宋" w:hAnsi="仿宋" w:cs="仿宋" w:hint="eastAsia"/>
                  <w:sz w:val="28"/>
                  <w:szCs w:val="28"/>
                </w:rPr>
                <w:t>分</w:t>
              </w:r>
            </w:ins>
          </w:p>
        </w:tc>
        <w:tc>
          <w:tcPr>
            <w:tcW w:w="892" w:type="dxa"/>
            <w:tcBorders>
              <w:top w:val="single" w:sz="4" w:space="0" w:color="auto"/>
              <w:left w:val="single" w:sz="4" w:space="0" w:color="auto"/>
              <w:bottom w:val="single" w:sz="4" w:space="0" w:color="auto"/>
              <w:right w:val="single" w:sz="4" w:space="0" w:color="auto"/>
            </w:tcBorders>
            <w:vAlign w:val="center"/>
            <w:tcPrChange w:id="149" w:author="田泳杰" w:date="2017-07-02T11:50:00Z">
              <w:tcPr>
                <w:tcW w:w="835"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spacing w:line="500" w:lineRule="exact"/>
              <w:ind w:firstLineChars="0" w:firstLine="0"/>
              <w:rPr>
                <w:ins w:id="150" w:author="田泳杰" w:date="2017-07-02T11:49:00Z"/>
                <w:rFonts w:ascii="仿宋" w:eastAsia="仿宋" w:hAnsi="仿宋" w:cs="仿宋"/>
                <w:sz w:val="28"/>
                <w:szCs w:val="28"/>
              </w:rPr>
            </w:pPr>
            <w:ins w:id="151" w:author="田泳杰" w:date="2017-07-02T11:49:00Z">
              <w:r>
                <w:rPr>
                  <w:rFonts w:ascii="仿宋" w:eastAsia="仿宋" w:hAnsi="仿宋" w:cs="仿宋" w:hint="eastAsia"/>
                  <w:sz w:val="28"/>
                  <w:szCs w:val="28"/>
                </w:rPr>
                <w:t>可行性缺口补助现值总额</w:t>
              </w:r>
            </w:ins>
          </w:p>
        </w:tc>
        <w:tc>
          <w:tcPr>
            <w:tcW w:w="574" w:type="dxa"/>
            <w:tcBorders>
              <w:top w:val="single" w:sz="4" w:space="0" w:color="auto"/>
              <w:left w:val="single" w:sz="4" w:space="0" w:color="auto"/>
              <w:bottom w:val="single" w:sz="4" w:space="0" w:color="auto"/>
              <w:right w:val="single" w:sz="4" w:space="0" w:color="auto"/>
            </w:tcBorders>
            <w:vAlign w:val="center"/>
            <w:tcPrChange w:id="152" w:author="田泳杰" w:date="2017-07-02T11:50:00Z">
              <w:tcPr>
                <w:tcW w:w="537"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spacing w:line="500" w:lineRule="exact"/>
              <w:ind w:firstLineChars="0" w:firstLine="0"/>
              <w:jc w:val="center"/>
              <w:rPr>
                <w:ins w:id="153" w:author="田泳杰" w:date="2017-07-02T11:49:00Z"/>
                <w:rFonts w:ascii="仿宋" w:eastAsia="仿宋" w:hAnsi="仿宋" w:cs="仿宋"/>
                <w:sz w:val="28"/>
                <w:szCs w:val="28"/>
              </w:rPr>
            </w:pPr>
            <w:ins w:id="154" w:author="田泳杰" w:date="2017-07-02T11:49:00Z">
              <w:r>
                <w:rPr>
                  <w:rFonts w:ascii="仿宋" w:eastAsia="仿宋" w:hAnsi="仿宋" w:cs="仿宋" w:hint="eastAsia"/>
                  <w:sz w:val="28"/>
                  <w:szCs w:val="28"/>
                </w:rPr>
                <w:t>1</w:t>
              </w:r>
            </w:ins>
            <w:r>
              <w:rPr>
                <w:rFonts w:ascii="仿宋" w:eastAsia="仿宋" w:hAnsi="仿宋" w:cs="仿宋" w:hint="eastAsia"/>
                <w:sz w:val="28"/>
                <w:szCs w:val="28"/>
              </w:rPr>
              <w:t>6</w:t>
            </w:r>
            <w:ins w:id="155" w:author="田泳杰" w:date="2017-07-02T11:49:00Z">
              <w:r>
                <w:rPr>
                  <w:rFonts w:ascii="仿宋" w:eastAsia="仿宋" w:hAnsi="仿宋" w:cs="仿宋" w:hint="eastAsia"/>
                  <w:sz w:val="28"/>
                  <w:szCs w:val="28"/>
                </w:rPr>
                <w:t>分</w:t>
              </w:r>
            </w:ins>
          </w:p>
        </w:tc>
        <w:tc>
          <w:tcPr>
            <w:tcW w:w="6649" w:type="dxa"/>
            <w:tcBorders>
              <w:top w:val="single" w:sz="4" w:space="0" w:color="auto"/>
              <w:left w:val="single" w:sz="4" w:space="0" w:color="auto"/>
              <w:bottom w:val="single" w:sz="4" w:space="0" w:color="auto"/>
              <w:right w:val="single" w:sz="4" w:space="0" w:color="auto"/>
            </w:tcBorders>
            <w:tcPrChange w:id="156" w:author="田泳杰" w:date="2017-07-02T11:50:00Z">
              <w:tcPr>
                <w:tcW w:w="6225" w:type="dxa"/>
                <w:gridSpan w:val="2"/>
                <w:tcBorders>
                  <w:top w:val="single" w:sz="4" w:space="0" w:color="auto"/>
                  <w:left w:val="single" w:sz="4" w:space="0" w:color="auto"/>
                  <w:bottom w:val="single" w:sz="4" w:space="0" w:color="auto"/>
                  <w:right w:val="single" w:sz="4" w:space="0" w:color="auto"/>
                </w:tcBorders>
              </w:tcPr>
            </w:tcPrChange>
          </w:tcPr>
          <w:p w:rsidR="00A3638B" w:rsidRDefault="00B11B3E">
            <w:pPr>
              <w:overflowPunct w:val="0"/>
              <w:topLinePunct/>
              <w:spacing w:line="500" w:lineRule="exact"/>
              <w:ind w:firstLineChars="0" w:firstLine="0"/>
              <w:jc w:val="left"/>
              <w:rPr>
                <w:ins w:id="157" w:author="田泳杰" w:date="2017-07-02T11:49:00Z"/>
                <w:rFonts w:ascii="仿宋" w:eastAsia="仿宋" w:hAnsi="仿宋" w:cs="仿宋"/>
                <w:sz w:val="28"/>
                <w:szCs w:val="28"/>
              </w:rPr>
            </w:pPr>
            <w:ins w:id="158" w:author="田泳杰" w:date="2017-07-02T11:49:00Z">
              <w:r>
                <w:rPr>
                  <w:rFonts w:ascii="仿宋" w:eastAsia="仿宋" w:hAnsi="仿宋" w:cs="仿宋" w:hint="eastAsia"/>
                  <w:sz w:val="28"/>
                  <w:szCs w:val="28"/>
                </w:rPr>
                <w:t>1、投标人在投标文件中对可行性缺口补助现值总额的报价上限为：</w:t>
              </w:r>
            </w:ins>
            <w:r>
              <w:rPr>
                <w:rFonts w:ascii="仿宋" w:eastAsia="仿宋" w:hAnsi="仿宋" w:cs="仿宋" w:hint="eastAsia"/>
                <w:sz w:val="28"/>
                <w:szCs w:val="28"/>
              </w:rPr>
              <w:t>150755</w:t>
            </w:r>
            <w:ins w:id="159" w:author="田泳杰" w:date="2017-07-02T11:49:00Z">
              <w:r>
                <w:rPr>
                  <w:rFonts w:ascii="仿宋" w:eastAsia="仿宋" w:hAnsi="仿宋" w:cs="仿宋" w:hint="eastAsia"/>
                  <w:sz w:val="28"/>
                  <w:szCs w:val="28"/>
                </w:rPr>
                <w:t>万元</w:t>
              </w:r>
            </w:ins>
            <w:r>
              <w:rPr>
                <w:rFonts w:ascii="仿宋" w:eastAsia="仿宋" w:hAnsi="仿宋" w:cs="仿宋" w:hint="eastAsia"/>
                <w:sz w:val="28"/>
                <w:szCs w:val="28"/>
              </w:rPr>
              <w:t>（折现率取5.564%）</w:t>
            </w:r>
            <w:ins w:id="160" w:author="田泳杰" w:date="2017-07-02T11:49:00Z">
              <w:r>
                <w:rPr>
                  <w:rFonts w:ascii="仿宋" w:eastAsia="仿宋" w:hAnsi="仿宋" w:cs="仿宋" w:hint="eastAsia"/>
                  <w:sz w:val="28"/>
                  <w:szCs w:val="28"/>
                </w:rPr>
                <w:t>，高出则视为作废。</w:t>
              </w:r>
            </w:ins>
          </w:p>
          <w:p w:rsidR="00A3638B" w:rsidRDefault="00B11B3E">
            <w:pPr>
              <w:overflowPunct w:val="0"/>
              <w:topLinePunct/>
              <w:spacing w:line="500" w:lineRule="exact"/>
              <w:ind w:firstLineChars="0" w:firstLine="0"/>
              <w:jc w:val="left"/>
              <w:rPr>
                <w:ins w:id="161" w:author="田泳杰" w:date="2017-07-02T11:49:00Z"/>
                <w:rFonts w:ascii="仿宋" w:eastAsia="仿宋" w:hAnsi="仿宋" w:cs="仿宋"/>
                <w:sz w:val="28"/>
                <w:szCs w:val="28"/>
              </w:rPr>
            </w:pPr>
            <w:ins w:id="162" w:author="田泳杰" w:date="2017-07-02T11:49:00Z">
              <w:r>
                <w:rPr>
                  <w:rFonts w:ascii="仿宋" w:eastAsia="仿宋" w:hAnsi="仿宋" w:cs="仿宋" w:hint="eastAsia"/>
                  <w:sz w:val="28"/>
                  <w:szCs w:val="28"/>
                </w:rPr>
                <w:t>2、所有有效报价的最小值为基准价A，投标人的报价为B，投标价如等于基准价，得最高分1</w:t>
              </w:r>
            </w:ins>
            <w:r>
              <w:rPr>
                <w:rFonts w:ascii="仿宋" w:eastAsia="仿宋" w:hAnsi="仿宋" w:cs="仿宋" w:hint="eastAsia"/>
                <w:sz w:val="28"/>
                <w:szCs w:val="28"/>
              </w:rPr>
              <w:t>6</w:t>
            </w:r>
            <w:ins w:id="163" w:author="田泳杰" w:date="2017-07-02T11:49:00Z">
              <w:r>
                <w:rPr>
                  <w:rFonts w:ascii="仿宋" w:eastAsia="仿宋" w:hAnsi="仿宋" w:cs="仿宋" w:hint="eastAsia"/>
                  <w:sz w:val="28"/>
                  <w:szCs w:val="28"/>
                </w:rPr>
                <w:t>分。</w:t>
              </w:r>
            </w:ins>
          </w:p>
          <w:p w:rsidR="00A3638B" w:rsidRDefault="00B11B3E">
            <w:pPr>
              <w:overflowPunct w:val="0"/>
              <w:topLinePunct/>
              <w:spacing w:line="500" w:lineRule="exact"/>
              <w:ind w:firstLineChars="0" w:firstLine="0"/>
              <w:jc w:val="left"/>
              <w:rPr>
                <w:ins w:id="164" w:author="田泳杰" w:date="2017-07-02T11:49:00Z"/>
                <w:rFonts w:ascii="仿宋" w:eastAsia="仿宋" w:hAnsi="仿宋" w:cs="仿宋"/>
                <w:sz w:val="28"/>
                <w:szCs w:val="28"/>
              </w:rPr>
            </w:pPr>
            <w:ins w:id="165" w:author="田泳杰" w:date="2017-07-02T11:49:00Z">
              <w:r>
                <w:rPr>
                  <w:rFonts w:ascii="仿宋" w:eastAsia="仿宋" w:hAnsi="仿宋" w:cs="仿宋" w:hint="eastAsia"/>
                  <w:sz w:val="28"/>
                  <w:szCs w:val="28"/>
                </w:rPr>
                <w:t>3、投标人报价得分为= A/B×1</w:t>
              </w:r>
            </w:ins>
            <w:r>
              <w:rPr>
                <w:rFonts w:ascii="仿宋" w:eastAsia="仿宋" w:hAnsi="仿宋" w:cs="仿宋" w:hint="eastAsia"/>
                <w:sz w:val="28"/>
                <w:szCs w:val="28"/>
              </w:rPr>
              <w:t>6</w:t>
            </w:r>
            <w:ins w:id="166" w:author="田泳杰" w:date="2017-07-02T11:49:00Z">
              <w:r>
                <w:rPr>
                  <w:rFonts w:ascii="仿宋" w:eastAsia="仿宋" w:hAnsi="仿宋" w:cs="仿宋" w:hint="eastAsia"/>
                  <w:sz w:val="28"/>
                  <w:szCs w:val="28"/>
                </w:rPr>
                <w:t>；</w:t>
              </w:r>
            </w:ins>
          </w:p>
          <w:p w:rsidR="00A3638B" w:rsidRDefault="00B11B3E">
            <w:pPr>
              <w:overflowPunct w:val="0"/>
              <w:topLinePunct/>
              <w:spacing w:line="500" w:lineRule="exact"/>
              <w:ind w:firstLineChars="0" w:firstLine="0"/>
              <w:jc w:val="left"/>
              <w:rPr>
                <w:ins w:id="167" w:author="田泳杰" w:date="2017-07-02T11:49:00Z"/>
                <w:rFonts w:ascii="仿宋" w:eastAsia="仿宋" w:hAnsi="仿宋" w:cs="仿宋"/>
                <w:sz w:val="28"/>
                <w:szCs w:val="28"/>
              </w:rPr>
            </w:pPr>
            <w:ins w:id="168" w:author="田泳杰" w:date="2017-07-02T11:49:00Z">
              <w:r>
                <w:rPr>
                  <w:rFonts w:ascii="仿宋" w:eastAsia="仿宋" w:hAnsi="仿宋" w:cs="仿宋" w:hint="eastAsia"/>
                  <w:sz w:val="28"/>
                  <w:szCs w:val="28"/>
                </w:rPr>
                <w:t xml:space="preserve">   A为基准价，B为投标人的报价。</w:t>
              </w:r>
            </w:ins>
          </w:p>
          <w:p w:rsidR="00A3638B" w:rsidRDefault="00B11B3E">
            <w:pPr>
              <w:overflowPunct w:val="0"/>
              <w:topLinePunct/>
              <w:spacing w:line="500" w:lineRule="exact"/>
              <w:ind w:firstLineChars="0" w:firstLine="0"/>
              <w:jc w:val="left"/>
              <w:rPr>
                <w:ins w:id="169" w:author="田泳杰" w:date="2017-07-02T11:49:00Z"/>
                <w:rFonts w:ascii="仿宋" w:eastAsia="仿宋" w:hAnsi="仿宋" w:cs="仿宋"/>
                <w:sz w:val="28"/>
                <w:szCs w:val="28"/>
              </w:rPr>
            </w:pPr>
            <w:ins w:id="170" w:author="田泳杰" w:date="2017-07-02T11:49:00Z">
              <w:r>
                <w:rPr>
                  <w:rFonts w:ascii="仿宋" w:eastAsia="仿宋" w:hAnsi="仿宋" w:cs="仿宋" w:hint="eastAsia"/>
                  <w:sz w:val="28"/>
                  <w:szCs w:val="28"/>
                </w:rPr>
                <w:t>4、计算得分保留小数点后两位。</w:t>
              </w:r>
            </w:ins>
          </w:p>
        </w:tc>
      </w:tr>
      <w:tr w:rsidR="00A3638B" w:rsidTr="00A3638B">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71" w:author="田泳杰" w:date="2017-07-02T11:50:00Z">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358"/>
          <w:ins w:id="172" w:author="田泳杰" w:date="2017-07-02T11:49:00Z"/>
          <w:trPrChange w:id="173" w:author="田泳杰" w:date="2017-07-02T11:50:00Z">
            <w:trPr>
              <w:gridAfter w:val="0"/>
              <w:wAfter w:w="560" w:type="dxa"/>
              <w:trHeight w:val="487"/>
            </w:trPr>
          </w:trPrChange>
        </w:trPr>
        <w:tc>
          <w:tcPr>
            <w:tcW w:w="665" w:type="dxa"/>
            <w:vMerge/>
            <w:tcBorders>
              <w:top w:val="single" w:sz="4" w:space="0" w:color="auto"/>
              <w:left w:val="single" w:sz="4" w:space="0" w:color="auto"/>
              <w:bottom w:val="single" w:sz="4" w:space="0" w:color="auto"/>
              <w:right w:val="single" w:sz="4" w:space="0" w:color="auto"/>
            </w:tcBorders>
            <w:vAlign w:val="center"/>
            <w:tcPrChange w:id="174" w:author="田泳杰" w:date="2017-07-02T11:50:00Z">
              <w:tcPr>
                <w:tcW w:w="623" w:type="dxa"/>
                <w:gridSpan w:val="2"/>
                <w:vMerge/>
                <w:tcBorders>
                  <w:top w:val="single" w:sz="4" w:space="0" w:color="auto"/>
                  <w:left w:val="single" w:sz="4" w:space="0" w:color="auto"/>
                  <w:bottom w:val="single" w:sz="4" w:space="0" w:color="auto"/>
                  <w:right w:val="single" w:sz="4" w:space="0" w:color="auto"/>
                </w:tcBorders>
                <w:vAlign w:val="center"/>
              </w:tcPr>
            </w:tcPrChange>
          </w:tcPr>
          <w:p w:rsidR="00A3638B" w:rsidRDefault="00A3638B">
            <w:pPr>
              <w:spacing w:line="500" w:lineRule="exact"/>
              <w:ind w:firstLine="560"/>
              <w:rPr>
                <w:ins w:id="175" w:author="田泳杰" w:date="2017-07-02T11:49:00Z"/>
                <w:rFonts w:ascii="仿宋" w:eastAsia="仿宋" w:hAnsi="仿宋" w:cs="仿宋"/>
                <w:sz w:val="28"/>
                <w:szCs w:val="28"/>
              </w:rPr>
            </w:pPr>
          </w:p>
        </w:tc>
        <w:tc>
          <w:tcPr>
            <w:tcW w:w="892" w:type="dxa"/>
            <w:tcBorders>
              <w:top w:val="single" w:sz="4" w:space="0" w:color="auto"/>
              <w:left w:val="single" w:sz="4" w:space="0" w:color="auto"/>
              <w:bottom w:val="single" w:sz="4" w:space="0" w:color="auto"/>
              <w:right w:val="single" w:sz="4" w:space="0" w:color="auto"/>
            </w:tcBorders>
            <w:vAlign w:val="center"/>
            <w:tcPrChange w:id="176" w:author="田泳杰" w:date="2017-07-02T11:50:00Z">
              <w:tcPr>
                <w:tcW w:w="835"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spacing w:line="500" w:lineRule="exact"/>
              <w:ind w:firstLineChars="0" w:firstLine="0"/>
              <w:rPr>
                <w:ins w:id="177" w:author="田泳杰" w:date="2017-07-02T11:49:00Z"/>
                <w:rFonts w:ascii="仿宋" w:eastAsia="仿宋" w:hAnsi="仿宋" w:cs="仿宋"/>
                <w:sz w:val="28"/>
                <w:szCs w:val="28"/>
              </w:rPr>
            </w:pPr>
            <w:ins w:id="178" w:author="田泳杰" w:date="2017-07-02T11:49:00Z">
              <w:r>
                <w:rPr>
                  <w:rFonts w:ascii="仿宋" w:eastAsia="仿宋" w:hAnsi="仿宋" w:cs="仿宋" w:hint="eastAsia"/>
                  <w:sz w:val="28"/>
                  <w:szCs w:val="28"/>
                </w:rPr>
                <w:t xml:space="preserve"> 建</w:t>
              </w:r>
            </w:ins>
          </w:p>
          <w:p w:rsidR="00A3638B" w:rsidRDefault="00B11B3E">
            <w:pPr>
              <w:spacing w:line="500" w:lineRule="exact"/>
              <w:ind w:firstLineChars="0" w:firstLine="0"/>
              <w:rPr>
                <w:ins w:id="179" w:author="田泳杰" w:date="2017-07-02T11:49:00Z"/>
                <w:rFonts w:ascii="仿宋" w:eastAsia="仿宋" w:hAnsi="仿宋" w:cs="仿宋"/>
                <w:sz w:val="28"/>
                <w:szCs w:val="28"/>
              </w:rPr>
            </w:pPr>
            <w:ins w:id="180" w:author="田泳杰" w:date="2017-07-02T11:49:00Z">
              <w:r>
                <w:rPr>
                  <w:rFonts w:ascii="仿宋" w:eastAsia="仿宋" w:hAnsi="仿宋" w:cs="仿宋" w:hint="eastAsia"/>
                  <w:sz w:val="28"/>
                  <w:szCs w:val="28"/>
                </w:rPr>
                <w:t xml:space="preserve"> 安</w:t>
              </w:r>
            </w:ins>
          </w:p>
          <w:p w:rsidR="00A3638B" w:rsidRDefault="00B11B3E">
            <w:pPr>
              <w:spacing w:line="500" w:lineRule="exact"/>
              <w:ind w:firstLineChars="0" w:firstLine="0"/>
              <w:rPr>
                <w:ins w:id="181" w:author="田泳杰" w:date="2017-07-02T11:49:00Z"/>
                <w:rFonts w:ascii="仿宋" w:eastAsia="仿宋" w:hAnsi="仿宋" w:cs="仿宋"/>
                <w:sz w:val="28"/>
                <w:szCs w:val="28"/>
              </w:rPr>
            </w:pPr>
            <w:ins w:id="182" w:author="田泳杰" w:date="2017-07-02T11:49:00Z">
              <w:r>
                <w:rPr>
                  <w:rFonts w:ascii="仿宋" w:eastAsia="仿宋" w:hAnsi="仿宋" w:cs="仿宋" w:hint="eastAsia"/>
                  <w:sz w:val="28"/>
                  <w:szCs w:val="28"/>
                </w:rPr>
                <w:t xml:space="preserve"> 费</w:t>
              </w:r>
            </w:ins>
          </w:p>
          <w:p w:rsidR="00A3638B" w:rsidRDefault="00B11B3E">
            <w:pPr>
              <w:spacing w:line="500" w:lineRule="exact"/>
              <w:ind w:firstLineChars="0" w:firstLine="0"/>
              <w:rPr>
                <w:ins w:id="183" w:author="田泳杰" w:date="2017-07-02T11:49:00Z"/>
                <w:rFonts w:ascii="仿宋" w:eastAsia="仿宋" w:hAnsi="仿宋" w:cs="仿宋"/>
                <w:sz w:val="28"/>
                <w:szCs w:val="28"/>
              </w:rPr>
            </w:pPr>
            <w:ins w:id="184" w:author="田泳杰" w:date="2017-07-02T11:49:00Z">
              <w:r>
                <w:rPr>
                  <w:rFonts w:ascii="仿宋" w:eastAsia="仿宋" w:hAnsi="仿宋" w:cs="仿宋" w:hint="eastAsia"/>
                  <w:sz w:val="28"/>
                  <w:szCs w:val="28"/>
                </w:rPr>
                <w:t xml:space="preserve"> 下</w:t>
              </w:r>
            </w:ins>
          </w:p>
          <w:p w:rsidR="00A3638B" w:rsidRDefault="00B11B3E">
            <w:pPr>
              <w:spacing w:line="500" w:lineRule="exact"/>
              <w:ind w:firstLineChars="0" w:firstLine="0"/>
              <w:rPr>
                <w:ins w:id="185" w:author="田泳杰" w:date="2017-07-02T11:49:00Z"/>
                <w:rFonts w:ascii="仿宋" w:eastAsia="仿宋" w:hAnsi="仿宋" w:cs="仿宋"/>
                <w:sz w:val="28"/>
                <w:szCs w:val="28"/>
              </w:rPr>
            </w:pPr>
            <w:ins w:id="186" w:author="田泳杰" w:date="2017-07-02T11:49:00Z">
              <w:r>
                <w:rPr>
                  <w:rFonts w:ascii="仿宋" w:eastAsia="仿宋" w:hAnsi="仿宋" w:cs="仿宋" w:hint="eastAsia"/>
                  <w:sz w:val="28"/>
                  <w:szCs w:val="28"/>
                </w:rPr>
                <w:t xml:space="preserve"> 浮</w:t>
              </w:r>
            </w:ins>
          </w:p>
          <w:p w:rsidR="00A3638B" w:rsidRDefault="00B11B3E">
            <w:pPr>
              <w:spacing w:line="500" w:lineRule="exact"/>
              <w:ind w:firstLineChars="0" w:firstLine="0"/>
              <w:rPr>
                <w:ins w:id="187" w:author="田泳杰" w:date="2017-07-02T11:49:00Z"/>
                <w:rFonts w:ascii="仿宋" w:eastAsia="仿宋" w:hAnsi="仿宋" w:cs="仿宋"/>
                <w:sz w:val="28"/>
                <w:szCs w:val="28"/>
              </w:rPr>
            </w:pPr>
            <w:ins w:id="188" w:author="田泳杰" w:date="2017-07-02T11:49:00Z">
              <w:r>
                <w:rPr>
                  <w:rFonts w:ascii="仿宋" w:eastAsia="仿宋" w:hAnsi="仿宋" w:cs="仿宋" w:hint="eastAsia"/>
                  <w:sz w:val="28"/>
                  <w:szCs w:val="28"/>
                </w:rPr>
                <w:t xml:space="preserve"> 率</w:t>
              </w:r>
            </w:ins>
          </w:p>
        </w:tc>
        <w:tc>
          <w:tcPr>
            <w:tcW w:w="574" w:type="dxa"/>
            <w:tcBorders>
              <w:top w:val="single" w:sz="4" w:space="0" w:color="auto"/>
              <w:left w:val="single" w:sz="4" w:space="0" w:color="auto"/>
              <w:bottom w:val="single" w:sz="4" w:space="0" w:color="auto"/>
              <w:right w:val="single" w:sz="4" w:space="0" w:color="auto"/>
            </w:tcBorders>
            <w:vAlign w:val="center"/>
            <w:tcPrChange w:id="189" w:author="田泳杰" w:date="2017-07-02T11:50:00Z">
              <w:tcPr>
                <w:tcW w:w="537"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spacing w:line="500" w:lineRule="exact"/>
              <w:ind w:firstLineChars="0" w:firstLine="0"/>
              <w:jc w:val="center"/>
              <w:rPr>
                <w:ins w:id="190" w:author="田泳杰" w:date="2017-07-02T11:49:00Z"/>
                <w:rFonts w:ascii="仿宋" w:eastAsia="仿宋" w:hAnsi="仿宋" w:cs="仿宋"/>
                <w:sz w:val="28"/>
                <w:szCs w:val="28"/>
              </w:rPr>
            </w:pPr>
            <w:ins w:id="191" w:author="田泳杰" w:date="2017-07-02T11:49:00Z">
              <w:r>
                <w:rPr>
                  <w:rFonts w:ascii="仿宋" w:eastAsia="仿宋" w:hAnsi="仿宋" w:cs="仿宋" w:hint="eastAsia"/>
                  <w:sz w:val="28"/>
                  <w:szCs w:val="28"/>
                </w:rPr>
                <w:t>1</w:t>
              </w:r>
            </w:ins>
            <w:r>
              <w:rPr>
                <w:rFonts w:ascii="仿宋" w:eastAsia="仿宋" w:hAnsi="仿宋" w:cs="仿宋" w:hint="eastAsia"/>
                <w:sz w:val="28"/>
                <w:szCs w:val="28"/>
              </w:rPr>
              <w:t>6</w:t>
            </w:r>
          </w:p>
          <w:p w:rsidR="00A3638B" w:rsidRDefault="00B11B3E">
            <w:pPr>
              <w:spacing w:line="500" w:lineRule="exact"/>
              <w:ind w:firstLineChars="0" w:firstLine="0"/>
              <w:jc w:val="center"/>
              <w:rPr>
                <w:ins w:id="192" w:author="田泳杰" w:date="2017-07-02T11:49:00Z"/>
                <w:rFonts w:ascii="仿宋" w:eastAsia="仿宋" w:hAnsi="仿宋" w:cs="仿宋"/>
                <w:sz w:val="28"/>
                <w:szCs w:val="28"/>
              </w:rPr>
            </w:pPr>
            <w:ins w:id="193" w:author="田泳杰" w:date="2017-07-02T11:49:00Z">
              <w:r>
                <w:rPr>
                  <w:rFonts w:ascii="仿宋" w:eastAsia="仿宋" w:hAnsi="仿宋" w:cs="仿宋" w:hint="eastAsia"/>
                  <w:sz w:val="28"/>
                  <w:szCs w:val="28"/>
                </w:rPr>
                <w:t>分</w:t>
              </w:r>
            </w:ins>
          </w:p>
        </w:tc>
        <w:tc>
          <w:tcPr>
            <w:tcW w:w="6649" w:type="dxa"/>
            <w:tcBorders>
              <w:top w:val="single" w:sz="4" w:space="0" w:color="auto"/>
              <w:left w:val="single" w:sz="4" w:space="0" w:color="auto"/>
              <w:bottom w:val="single" w:sz="4" w:space="0" w:color="auto"/>
              <w:right w:val="single" w:sz="4" w:space="0" w:color="auto"/>
            </w:tcBorders>
            <w:tcPrChange w:id="194" w:author="田泳杰" w:date="2017-07-02T11:50:00Z">
              <w:tcPr>
                <w:tcW w:w="6225" w:type="dxa"/>
                <w:gridSpan w:val="2"/>
                <w:tcBorders>
                  <w:top w:val="single" w:sz="4" w:space="0" w:color="auto"/>
                  <w:left w:val="single" w:sz="4" w:space="0" w:color="auto"/>
                  <w:bottom w:val="single" w:sz="4" w:space="0" w:color="auto"/>
                  <w:right w:val="single" w:sz="4" w:space="0" w:color="auto"/>
                </w:tcBorders>
              </w:tcPr>
            </w:tcPrChange>
          </w:tcPr>
          <w:p w:rsidR="00A3638B" w:rsidRDefault="00B11B3E">
            <w:pPr>
              <w:numPr>
                <w:ilvl w:val="0"/>
                <w:numId w:val="6"/>
              </w:numPr>
              <w:spacing w:line="500" w:lineRule="exact"/>
              <w:ind w:firstLineChars="0" w:firstLine="0"/>
              <w:rPr>
                <w:ins w:id="195" w:author="田泳杰" w:date="2017-07-02T11:49:00Z"/>
                <w:rFonts w:ascii="仿宋" w:eastAsia="仿宋" w:hAnsi="仿宋" w:cs="仿宋"/>
                <w:sz w:val="28"/>
                <w:szCs w:val="28"/>
              </w:rPr>
            </w:pPr>
            <w:ins w:id="196" w:author="田泳杰" w:date="2017-07-02T11:49:00Z">
              <w:r>
                <w:rPr>
                  <w:rFonts w:ascii="仿宋" w:eastAsia="仿宋" w:hAnsi="仿宋" w:cs="仿宋" w:hint="eastAsia"/>
                  <w:sz w:val="28"/>
                  <w:szCs w:val="28"/>
                </w:rPr>
                <w:t>有效投标中，最高（即下浮比例最大）的建筑工程费下浮率为评标基准价A，投标人的报价为B，投标价如等于基准价，得最高分</w:t>
              </w:r>
            </w:ins>
            <w:r>
              <w:rPr>
                <w:rFonts w:ascii="仿宋" w:eastAsia="仿宋" w:hAnsi="仿宋" w:cs="仿宋" w:hint="eastAsia"/>
                <w:sz w:val="28"/>
                <w:szCs w:val="28"/>
              </w:rPr>
              <w:t>16</w:t>
            </w:r>
            <w:ins w:id="197" w:author="田泳杰" w:date="2017-07-02T11:49:00Z">
              <w:r>
                <w:rPr>
                  <w:rFonts w:ascii="仿宋" w:eastAsia="仿宋" w:hAnsi="仿宋" w:cs="仿宋" w:hint="eastAsia"/>
                  <w:sz w:val="28"/>
                  <w:szCs w:val="28"/>
                </w:rPr>
                <w:t>分。</w:t>
              </w:r>
            </w:ins>
          </w:p>
          <w:p w:rsidR="00A3638B" w:rsidRDefault="00B11B3E">
            <w:pPr>
              <w:numPr>
                <w:ilvl w:val="0"/>
                <w:numId w:val="6"/>
              </w:numPr>
              <w:spacing w:line="500" w:lineRule="exact"/>
              <w:ind w:firstLineChars="0" w:firstLine="0"/>
              <w:rPr>
                <w:rFonts w:ascii="仿宋" w:eastAsia="仿宋" w:hAnsi="仿宋" w:cs="仿宋"/>
                <w:sz w:val="28"/>
                <w:szCs w:val="28"/>
              </w:rPr>
            </w:pPr>
            <w:ins w:id="198" w:author="田泳杰" w:date="2017-07-02T11:49:00Z">
              <w:r>
                <w:rPr>
                  <w:rFonts w:ascii="仿宋" w:eastAsia="仿宋" w:hAnsi="仿宋" w:cs="仿宋" w:hint="eastAsia"/>
                  <w:sz w:val="28"/>
                  <w:szCs w:val="28"/>
                </w:rPr>
                <w:t>采购控制价：建安费用下浮率不低于2%；</w:t>
              </w:r>
            </w:ins>
          </w:p>
          <w:p w:rsidR="00A3638B" w:rsidRDefault="00B11B3E">
            <w:pPr>
              <w:spacing w:line="500" w:lineRule="exact"/>
              <w:ind w:firstLineChars="0" w:firstLine="0"/>
              <w:rPr>
                <w:ins w:id="199" w:author="田泳杰" w:date="2017-07-02T11:49:00Z"/>
                <w:rFonts w:ascii="仿宋" w:eastAsia="仿宋" w:hAnsi="仿宋" w:cs="仿宋"/>
                <w:sz w:val="28"/>
                <w:szCs w:val="28"/>
              </w:rPr>
            </w:pPr>
            <w:r>
              <w:rPr>
                <w:rFonts w:ascii="仿宋" w:eastAsia="仿宋" w:hAnsi="仿宋" w:cs="仿宋" w:hint="eastAsia"/>
                <w:sz w:val="28"/>
                <w:szCs w:val="28"/>
              </w:rPr>
              <w:t>3</w:t>
            </w:r>
            <w:ins w:id="200" w:author="田泳杰" w:date="2017-07-02T11:49:00Z">
              <w:r>
                <w:rPr>
                  <w:rFonts w:ascii="仿宋" w:eastAsia="仿宋" w:hAnsi="仿宋" w:cs="仿宋" w:hint="eastAsia"/>
                  <w:sz w:val="28"/>
                  <w:szCs w:val="28"/>
                </w:rPr>
                <w:t>、投标人报价得分为= B/A×1</w:t>
              </w:r>
            </w:ins>
            <w:r>
              <w:rPr>
                <w:rFonts w:ascii="仿宋" w:eastAsia="仿宋" w:hAnsi="仿宋" w:cs="仿宋" w:hint="eastAsia"/>
                <w:sz w:val="28"/>
                <w:szCs w:val="28"/>
              </w:rPr>
              <w:t>6</w:t>
            </w:r>
            <w:ins w:id="201" w:author="田泳杰" w:date="2017-07-02T11:49:00Z">
              <w:r>
                <w:rPr>
                  <w:rFonts w:ascii="仿宋" w:eastAsia="仿宋" w:hAnsi="仿宋" w:cs="仿宋" w:hint="eastAsia"/>
                  <w:sz w:val="28"/>
                  <w:szCs w:val="28"/>
                </w:rPr>
                <w:t>；</w:t>
              </w:r>
            </w:ins>
          </w:p>
          <w:p w:rsidR="00A3638B" w:rsidRDefault="00B11B3E">
            <w:pPr>
              <w:overflowPunct w:val="0"/>
              <w:topLinePunct/>
              <w:spacing w:line="500" w:lineRule="exact"/>
              <w:ind w:firstLineChars="0" w:firstLine="0"/>
              <w:jc w:val="left"/>
              <w:rPr>
                <w:ins w:id="202" w:author="田泳杰" w:date="2017-07-02T11:49:00Z"/>
                <w:rFonts w:ascii="仿宋" w:eastAsia="仿宋" w:hAnsi="仿宋" w:cs="仿宋"/>
                <w:sz w:val="28"/>
                <w:szCs w:val="28"/>
              </w:rPr>
            </w:pPr>
            <w:ins w:id="203" w:author="田泳杰" w:date="2017-07-02T11:49:00Z">
              <w:r>
                <w:rPr>
                  <w:rFonts w:ascii="仿宋" w:eastAsia="仿宋" w:hAnsi="仿宋" w:cs="仿宋" w:hint="eastAsia"/>
                  <w:sz w:val="28"/>
                  <w:szCs w:val="28"/>
                </w:rPr>
                <w:t xml:space="preserve">   A为基准价，B为投标人的报价。</w:t>
              </w:r>
            </w:ins>
          </w:p>
          <w:p w:rsidR="00A3638B" w:rsidRDefault="00B11B3E">
            <w:pPr>
              <w:spacing w:line="500" w:lineRule="exact"/>
              <w:ind w:firstLineChars="0" w:firstLine="0"/>
              <w:rPr>
                <w:ins w:id="204" w:author="田泳杰" w:date="2017-07-02T11:49:00Z"/>
                <w:rFonts w:ascii="仿宋" w:eastAsia="仿宋" w:hAnsi="仿宋" w:cs="仿宋"/>
                <w:sz w:val="28"/>
                <w:szCs w:val="28"/>
              </w:rPr>
            </w:pPr>
            <w:r>
              <w:rPr>
                <w:rFonts w:ascii="仿宋" w:eastAsia="仿宋" w:hAnsi="仿宋" w:cs="仿宋" w:hint="eastAsia"/>
                <w:sz w:val="28"/>
                <w:szCs w:val="28"/>
              </w:rPr>
              <w:t>4、</w:t>
            </w:r>
            <w:ins w:id="205" w:author="田泳杰" w:date="2017-07-02T11:49:00Z">
              <w:r>
                <w:rPr>
                  <w:rFonts w:ascii="仿宋" w:eastAsia="仿宋" w:hAnsi="仿宋" w:cs="仿宋" w:hint="eastAsia"/>
                  <w:sz w:val="28"/>
                  <w:szCs w:val="28"/>
                </w:rPr>
                <w:t>计算得分保留小数点后两位。</w:t>
              </w:r>
            </w:ins>
          </w:p>
        </w:tc>
      </w:tr>
      <w:tr w:rsidR="00A3638B" w:rsidTr="00A3638B">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6" w:author="田泳杰" w:date="2017-07-02T11:50:00Z">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15"/>
          <w:ins w:id="207" w:author="田泳杰" w:date="2017-07-02T11:49:00Z"/>
          <w:trPrChange w:id="208" w:author="田泳杰" w:date="2017-07-02T11:50:00Z">
            <w:trPr>
              <w:gridAfter w:val="0"/>
              <w:wAfter w:w="560" w:type="dxa"/>
              <w:trHeight w:val="838"/>
            </w:trPr>
          </w:trPrChange>
        </w:trPr>
        <w:tc>
          <w:tcPr>
            <w:tcW w:w="665" w:type="dxa"/>
            <w:vMerge w:val="restart"/>
            <w:tcBorders>
              <w:left w:val="single" w:sz="4" w:space="0" w:color="auto"/>
              <w:right w:val="single" w:sz="4" w:space="0" w:color="auto"/>
            </w:tcBorders>
            <w:vAlign w:val="center"/>
            <w:tcPrChange w:id="209" w:author="田泳杰" w:date="2017-07-02T11:50:00Z">
              <w:tcPr>
                <w:tcW w:w="623" w:type="dxa"/>
                <w:gridSpan w:val="2"/>
                <w:vMerge w:val="restart"/>
                <w:tcBorders>
                  <w:left w:val="single" w:sz="4" w:space="0" w:color="auto"/>
                  <w:right w:val="single" w:sz="4" w:space="0" w:color="auto"/>
                </w:tcBorders>
                <w:vAlign w:val="center"/>
              </w:tcPr>
            </w:tcPrChange>
          </w:tcPr>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B11B3E">
            <w:pPr>
              <w:spacing w:line="500" w:lineRule="exact"/>
              <w:ind w:firstLineChars="0" w:firstLine="0"/>
              <w:rPr>
                <w:ins w:id="210" w:author="田泳杰" w:date="2017-07-02T11:49:00Z"/>
                <w:rFonts w:ascii="仿宋" w:eastAsia="仿宋" w:hAnsi="仿宋" w:cs="仿宋"/>
                <w:sz w:val="28"/>
                <w:szCs w:val="28"/>
              </w:rPr>
            </w:pPr>
            <w:ins w:id="211" w:author="田泳杰" w:date="2017-07-02T11:49:00Z">
              <w:r>
                <w:rPr>
                  <w:rFonts w:ascii="仿宋" w:eastAsia="仿宋" w:hAnsi="仿宋" w:cs="仿宋" w:hint="eastAsia"/>
                  <w:sz w:val="28"/>
                  <w:szCs w:val="28"/>
                </w:rPr>
                <w:t>综</w:t>
              </w:r>
            </w:ins>
          </w:p>
          <w:p w:rsidR="00A3638B" w:rsidRDefault="00B11B3E">
            <w:pPr>
              <w:spacing w:line="500" w:lineRule="exact"/>
              <w:ind w:firstLineChars="0" w:firstLine="0"/>
              <w:rPr>
                <w:ins w:id="212" w:author="田泳杰" w:date="2017-07-02T11:49:00Z"/>
                <w:rFonts w:ascii="仿宋" w:eastAsia="仿宋" w:hAnsi="仿宋" w:cs="仿宋"/>
                <w:sz w:val="28"/>
                <w:szCs w:val="28"/>
              </w:rPr>
            </w:pPr>
            <w:ins w:id="213" w:author="田泳杰" w:date="2017-07-02T11:49:00Z">
              <w:r>
                <w:rPr>
                  <w:rFonts w:ascii="仿宋" w:eastAsia="仿宋" w:hAnsi="仿宋" w:cs="仿宋" w:hint="eastAsia"/>
                  <w:sz w:val="28"/>
                  <w:szCs w:val="28"/>
                </w:rPr>
                <w:t>合</w:t>
              </w:r>
            </w:ins>
          </w:p>
          <w:p w:rsidR="00A3638B" w:rsidRDefault="00B11B3E">
            <w:pPr>
              <w:spacing w:line="500" w:lineRule="exact"/>
              <w:ind w:firstLineChars="0" w:firstLine="0"/>
              <w:rPr>
                <w:ins w:id="214" w:author="田泳杰" w:date="2017-07-02T11:49:00Z"/>
                <w:rFonts w:ascii="仿宋" w:eastAsia="仿宋" w:hAnsi="仿宋" w:cs="仿宋"/>
                <w:sz w:val="28"/>
                <w:szCs w:val="28"/>
              </w:rPr>
            </w:pPr>
            <w:ins w:id="215" w:author="田泳杰" w:date="2017-07-02T11:49:00Z">
              <w:r>
                <w:rPr>
                  <w:rFonts w:ascii="仿宋" w:eastAsia="仿宋" w:hAnsi="仿宋" w:cs="仿宋" w:hint="eastAsia"/>
                  <w:sz w:val="28"/>
                  <w:szCs w:val="28"/>
                </w:rPr>
                <w:t>实</w:t>
              </w:r>
            </w:ins>
          </w:p>
          <w:p w:rsidR="00A3638B" w:rsidRDefault="00B11B3E">
            <w:pPr>
              <w:spacing w:line="500" w:lineRule="exact"/>
              <w:ind w:firstLineChars="0" w:firstLine="0"/>
              <w:rPr>
                <w:ins w:id="216" w:author="田泳杰" w:date="2017-07-02T11:49:00Z"/>
                <w:rFonts w:ascii="仿宋" w:eastAsia="仿宋" w:hAnsi="仿宋" w:cs="仿宋"/>
                <w:sz w:val="28"/>
                <w:szCs w:val="28"/>
              </w:rPr>
            </w:pPr>
            <w:ins w:id="217" w:author="田泳杰" w:date="2017-07-02T11:49:00Z">
              <w:r>
                <w:rPr>
                  <w:rFonts w:ascii="仿宋" w:eastAsia="仿宋" w:hAnsi="仿宋" w:cs="仿宋" w:hint="eastAsia"/>
                  <w:sz w:val="28"/>
                  <w:szCs w:val="28"/>
                </w:rPr>
                <w:t>力</w:t>
              </w:r>
            </w:ins>
            <w:r>
              <w:rPr>
                <w:rFonts w:ascii="仿宋" w:eastAsia="仿宋" w:hAnsi="仿宋" w:cs="仿宋" w:hint="eastAsia"/>
                <w:sz w:val="28"/>
                <w:szCs w:val="28"/>
              </w:rPr>
              <w:t>29</w:t>
            </w:r>
            <w:ins w:id="218" w:author="田泳杰" w:date="2017-07-02T11:49:00Z">
              <w:r>
                <w:rPr>
                  <w:rFonts w:ascii="仿宋" w:eastAsia="仿宋" w:hAnsi="仿宋" w:cs="仿宋" w:hint="eastAsia"/>
                  <w:sz w:val="28"/>
                  <w:szCs w:val="28"/>
                </w:rPr>
                <w:t>分</w:t>
              </w:r>
            </w:ins>
          </w:p>
        </w:tc>
        <w:tc>
          <w:tcPr>
            <w:tcW w:w="892" w:type="dxa"/>
            <w:tcBorders>
              <w:top w:val="single" w:sz="4" w:space="0" w:color="auto"/>
              <w:left w:val="single" w:sz="4" w:space="0" w:color="auto"/>
              <w:bottom w:val="single" w:sz="4" w:space="0" w:color="auto"/>
              <w:right w:val="single" w:sz="4" w:space="0" w:color="auto"/>
            </w:tcBorders>
            <w:vAlign w:val="center"/>
            <w:tcPrChange w:id="219" w:author="田泳杰" w:date="2017-07-02T11:50:00Z">
              <w:tcPr>
                <w:tcW w:w="835"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spacing w:line="500" w:lineRule="exact"/>
              <w:ind w:firstLineChars="0" w:firstLine="0"/>
              <w:rPr>
                <w:ins w:id="220" w:author="田泳杰" w:date="2017-07-02T11:49:00Z"/>
                <w:rFonts w:ascii="仿宋" w:eastAsia="仿宋" w:hAnsi="仿宋" w:cs="仿宋"/>
                <w:sz w:val="28"/>
                <w:szCs w:val="28"/>
              </w:rPr>
            </w:pPr>
            <w:r>
              <w:rPr>
                <w:rFonts w:ascii="仿宋" w:eastAsia="仿宋" w:hAnsi="仿宋" w:cs="仿宋" w:hint="eastAsia"/>
                <w:sz w:val="28"/>
                <w:szCs w:val="28"/>
              </w:rPr>
              <w:t>类似PPP业绩</w:t>
            </w:r>
          </w:p>
        </w:tc>
        <w:tc>
          <w:tcPr>
            <w:tcW w:w="574" w:type="dxa"/>
            <w:tcBorders>
              <w:top w:val="single" w:sz="4" w:space="0" w:color="auto"/>
              <w:left w:val="single" w:sz="4" w:space="0" w:color="auto"/>
              <w:bottom w:val="single" w:sz="4" w:space="0" w:color="auto"/>
              <w:right w:val="single" w:sz="4" w:space="0" w:color="auto"/>
            </w:tcBorders>
            <w:vAlign w:val="center"/>
            <w:tcPrChange w:id="221" w:author="田泳杰" w:date="2017-07-02T11:50:00Z">
              <w:tcPr>
                <w:tcW w:w="537"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spacing w:line="500" w:lineRule="exact"/>
              <w:ind w:firstLineChars="0" w:firstLine="0"/>
              <w:jc w:val="center"/>
              <w:rPr>
                <w:ins w:id="222" w:author="田泳杰" w:date="2017-07-02T11:49:00Z"/>
                <w:rFonts w:ascii="仿宋" w:eastAsia="仿宋" w:hAnsi="仿宋" w:cs="仿宋"/>
                <w:sz w:val="28"/>
                <w:szCs w:val="28"/>
              </w:rPr>
            </w:pPr>
            <w:r>
              <w:rPr>
                <w:rFonts w:ascii="仿宋" w:eastAsia="仿宋" w:hAnsi="仿宋" w:cs="仿宋" w:hint="eastAsia"/>
                <w:sz w:val="28"/>
                <w:szCs w:val="28"/>
              </w:rPr>
              <w:t>3分</w:t>
            </w:r>
          </w:p>
        </w:tc>
        <w:tc>
          <w:tcPr>
            <w:tcW w:w="6649" w:type="dxa"/>
            <w:tcBorders>
              <w:top w:val="single" w:sz="4" w:space="0" w:color="auto"/>
              <w:left w:val="single" w:sz="4" w:space="0" w:color="auto"/>
              <w:bottom w:val="single" w:sz="4" w:space="0" w:color="auto"/>
              <w:right w:val="single" w:sz="4" w:space="0" w:color="auto"/>
            </w:tcBorders>
            <w:tcPrChange w:id="223" w:author="田泳杰" w:date="2017-07-02T11:50:00Z">
              <w:tcPr>
                <w:tcW w:w="6225" w:type="dxa"/>
                <w:gridSpan w:val="2"/>
                <w:tcBorders>
                  <w:top w:val="single" w:sz="4" w:space="0" w:color="auto"/>
                  <w:left w:val="single" w:sz="4" w:space="0" w:color="auto"/>
                  <w:bottom w:val="single" w:sz="4" w:space="0" w:color="auto"/>
                  <w:right w:val="single" w:sz="4" w:space="0" w:color="auto"/>
                </w:tcBorders>
              </w:tcPr>
            </w:tcPrChange>
          </w:tcPr>
          <w:p w:rsidR="00A3638B" w:rsidRDefault="00B11B3E" w:rsidP="00010675">
            <w:pPr>
              <w:overflowPunct w:val="0"/>
              <w:topLinePunct/>
              <w:spacing w:line="500" w:lineRule="exact"/>
              <w:ind w:firstLineChars="0" w:firstLine="0"/>
              <w:jc w:val="left"/>
              <w:rPr>
                <w:ins w:id="224" w:author="田泳杰" w:date="2017-07-02T11:49:00Z"/>
                <w:rFonts w:ascii="仿宋" w:eastAsia="仿宋" w:hAnsi="仿宋" w:cs="仿宋"/>
                <w:sz w:val="28"/>
                <w:szCs w:val="28"/>
              </w:rPr>
            </w:pPr>
            <w:ins w:id="225" w:author="田泳杰" w:date="2017-07-02T11:49:00Z">
              <w:r>
                <w:rPr>
                  <w:rFonts w:ascii="仿宋" w:eastAsia="仿宋" w:hAnsi="仿宋" w:cs="仿宋" w:hint="eastAsia"/>
                  <w:sz w:val="28"/>
                  <w:szCs w:val="28"/>
                </w:rPr>
                <w:t>投标人2013年1月1日以来（若为联合体则为牵头人）</w:t>
              </w:r>
            </w:ins>
            <w:r>
              <w:rPr>
                <w:rFonts w:ascii="仿宋" w:eastAsia="仿宋" w:hAnsi="仿宋" w:cs="仿宋" w:hint="eastAsia"/>
                <w:sz w:val="28"/>
                <w:szCs w:val="28"/>
              </w:rPr>
              <w:t>具有</w:t>
            </w:r>
            <w:ins w:id="226" w:author="田泳杰" w:date="2017-07-02T11:49:00Z">
              <w:r>
                <w:rPr>
                  <w:rFonts w:ascii="仿宋" w:eastAsia="仿宋" w:hAnsi="仿宋" w:cs="仿宋" w:hint="eastAsia"/>
                  <w:sz w:val="28"/>
                  <w:szCs w:val="28"/>
                </w:rPr>
                <w:t>PPP项目业绩</w:t>
              </w:r>
            </w:ins>
            <w:r>
              <w:rPr>
                <w:rFonts w:ascii="仿宋" w:eastAsia="仿宋" w:hAnsi="仿宋" w:cs="仿宋" w:hint="eastAsia"/>
                <w:sz w:val="28"/>
                <w:szCs w:val="28"/>
              </w:rPr>
              <w:t>者2分，若该项业绩为</w:t>
            </w:r>
            <w:ins w:id="227" w:author="田泳杰" w:date="2017-07-02T11:49:00Z">
              <w:r>
                <w:rPr>
                  <w:rFonts w:ascii="仿宋" w:eastAsia="仿宋" w:hAnsi="仿宋" w:cs="仿宋" w:hint="eastAsia"/>
                  <w:sz w:val="28"/>
                  <w:szCs w:val="28"/>
                </w:rPr>
                <w:t>房建类工程PPP项目</w:t>
              </w:r>
            </w:ins>
            <w:r>
              <w:rPr>
                <w:rFonts w:ascii="仿宋" w:eastAsia="仿宋" w:hAnsi="仿宋" w:cs="仿宋" w:hint="eastAsia"/>
                <w:sz w:val="28"/>
                <w:szCs w:val="28"/>
              </w:rPr>
              <w:t>并</w:t>
            </w:r>
            <w:ins w:id="228" w:author="田泳杰" w:date="2017-07-02T11:49:00Z">
              <w:r>
                <w:rPr>
                  <w:rFonts w:ascii="仿宋" w:eastAsia="仿宋" w:hAnsi="仿宋" w:cs="仿宋" w:hint="eastAsia"/>
                  <w:sz w:val="28"/>
                  <w:szCs w:val="28"/>
                </w:rPr>
                <w:t>回报机制中有使用者付费的公共服务类PPP项目</w:t>
              </w:r>
            </w:ins>
            <w:r>
              <w:rPr>
                <w:rFonts w:ascii="仿宋" w:eastAsia="仿宋" w:hAnsi="仿宋" w:cs="仿宋" w:hint="eastAsia"/>
                <w:sz w:val="28"/>
                <w:szCs w:val="28"/>
              </w:rPr>
              <w:t>的</w:t>
            </w:r>
            <w:ins w:id="229" w:author="田泳杰" w:date="2017-07-02T11:49:00Z">
              <w:r>
                <w:rPr>
                  <w:rFonts w:ascii="仿宋" w:eastAsia="仿宋" w:hAnsi="仿宋" w:cs="仿宋" w:hint="eastAsia"/>
                  <w:sz w:val="28"/>
                  <w:szCs w:val="28"/>
                </w:rPr>
                <w:t>，</w:t>
              </w:r>
            </w:ins>
            <w:r>
              <w:rPr>
                <w:rFonts w:ascii="仿宋" w:eastAsia="仿宋" w:hAnsi="仿宋" w:cs="仿宋" w:hint="eastAsia"/>
                <w:sz w:val="28"/>
                <w:szCs w:val="28"/>
              </w:rPr>
              <w:t>包含</w:t>
            </w:r>
            <w:ins w:id="230" w:author="田泳杰" w:date="2017-07-02T11:49:00Z">
              <w:r>
                <w:rPr>
                  <w:rFonts w:ascii="仿宋" w:eastAsia="仿宋" w:hAnsi="仿宋" w:cs="仿宋" w:hint="eastAsia"/>
                  <w:sz w:val="28"/>
                  <w:szCs w:val="28"/>
                </w:rPr>
                <w:t>投资、建设、运营</w:t>
              </w:r>
            </w:ins>
            <w:r>
              <w:rPr>
                <w:rFonts w:ascii="仿宋" w:eastAsia="仿宋" w:hAnsi="仿宋" w:cs="仿宋" w:hint="eastAsia"/>
                <w:sz w:val="28"/>
                <w:szCs w:val="28"/>
              </w:rPr>
              <w:t>，加1分。满分3</w:t>
            </w:r>
            <w:ins w:id="231" w:author="田泳杰" w:date="2017-07-02T11:49:00Z">
              <w:r>
                <w:rPr>
                  <w:rFonts w:ascii="仿宋" w:eastAsia="仿宋" w:hAnsi="仿宋" w:cs="仿宋" w:hint="eastAsia"/>
                  <w:sz w:val="28"/>
                  <w:szCs w:val="28"/>
                </w:rPr>
                <w:t>分。</w:t>
              </w:r>
            </w:ins>
            <w:r>
              <w:rPr>
                <w:rFonts w:ascii="仿宋" w:eastAsia="仿宋" w:hAnsi="仿宋" w:cs="仿宋" w:hint="eastAsia"/>
                <w:sz w:val="28"/>
                <w:szCs w:val="28"/>
              </w:rPr>
              <w:t>〔</w:t>
            </w:r>
            <w:ins w:id="232" w:author="田泳杰" w:date="2017-07-02T11:49:00Z">
              <w:r>
                <w:rPr>
                  <w:rFonts w:ascii="仿宋" w:eastAsia="仿宋" w:hAnsi="仿宋" w:cs="仿宋" w:hint="eastAsia"/>
                  <w:sz w:val="28"/>
                  <w:szCs w:val="28"/>
                </w:rPr>
                <w:t>以</w:t>
              </w:r>
            </w:ins>
            <w:r>
              <w:rPr>
                <w:rFonts w:ascii="仿宋" w:eastAsia="仿宋" w:hAnsi="仿宋" w:cs="仿宋" w:hint="eastAsia"/>
                <w:sz w:val="28"/>
                <w:szCs w:val="28"/>
              </w:rPr>
              <w:t>PPP</w:t>
            </w:r>
            <w:ins w:id="233" w:author="田泳杰" w:date="2017-07-02T11:49:00Z">
              <w:r>
                <w:rPr>
                  <w:rFonts w:ascii="仿宋" w:eastAsia="仿宋" w:hAnsi="仿宋" w:cs="仿宋" w:hint="eastAsia"/>
                  <w:sz w:val="28"/>
                  <w:szCs w:val="28"/>
                </w:rPr>
                <w:t>项目合同为准，</w:t>
              </w:r>
            </w:ins>
            <w:r>
              <w:rPr>
                <w:rFonts w:ascii="仿宋" w:eastAsia="仿宋" w:hAnsi="仿宋" w:cs="仿宋" w:hint="eastAsia"/>
                <w:sz w:val="28"/>
                <w:szCs w:val="28"/>
              </w:rPr>
              <w:t>投标文件中须提供</w:t>
            </w:r>
            <w:ins w:id="234" w:author="田泳杰" w:date="2017-07-02T11:49:00Z">
              <w:r>
                <w:rPr>
                  <w:rFonts w:ascii="仿宋" w:eastAsia="仿宋" w:hAnsi="仿宋" w:cs="仿宋" w:hint="eastAsia"/>
                  <w:sz w:val="28"/>
                  <w:szCs w:val="28"/>
                </w:rPr>
                <w:t>复印件</w:t>
              </w:r>
            </w:ins>
            <w:r>
              <w:rPr>
                <w:rFonts w:ascii="仿宋" w:eastAsia="仿宋" w:hAnsi="仿宋" w:cs="仿宋" w:hint="eastAsia"/>
                <w:sz w:val="28"/>
                <w:szCs w:val="28"/>
              </w:rPr>
              <w:t>并</w:t>
            </w:r>
            <w:ins w:id="235" w:author="田泳杰" w:date="2017-07-02T11:49:00Z">
              <w:r>
                <w:rPr>
                  <w:rFonts w:ascii="仿宋" w:eastAsia="仿宋" w:hAnsi="仿宋" w:cs="仿宋" w:hint="eastAsia"/>
                  <w:sz w:val="28"/>
                  <w:szCs w:val="28"/>
                </w:rPr>
                <w:t>加盖</w:t>
              </w:r>
            </w:ins>
            <w:r>
              <w:rPr>
                <w:rFonts w:ascii="仿宋" w:eastAsia="仿宋" w:hAnsi="仿宋" w:cs="仿宋" w:hint="eastAsia"/>
                <w:sz w:val="28"/>
                <w:szCs w:val="28"/>
              </w:rPr>
              <w:t>投标人</w:t>
            </w:r>
            <w:ins w:id="236" w:author="田泳杰" w:date="2017-07-02T11:49:00Z">
              <w:r>
                <w:rPr>
                  <w:rFonts w:ascii="仿宋" w:eastAsia="仿宋" w:hAnsi="仿宋" w:cs="仿宋" w:hint="eastAsia"/>
                  <w:sz w:val="28"/>
                  <w:szCs w:val="28"/>
                </w:rPr>
                <w:t>公章</w:t>
              </w:r>
            </w:ins>
            <w:r>
              <w:rPr>
                <w:rFonts w:ascii="仿宋" w:eastAsia="仿宋" w:hAnsi="仿宋" w:cs="仿宋" w:hint="eastAsia"/>
                <w:sz w:val="28"/>
                <w:szCs w:val="28"/>
              </w:rPr>
              <w:t>（</w:t>
            </w:r>
            <w:r w:rsidR="00010675">
              <w:rPr>
                <w:rFonts w:ascii="仿宋" w:eastAsia="仿宋" w:hAnsi="仿宋" w:cs="仿宋" w:hint="eastAsia"/>
                <w:sz w:val="28"/>
                <w:szCs w:val="28"/>
              </w:rPr>
              <w:t>提供</w:t>
            </w:r>
            <w:ins w:id="237" w:author="田泳杰" w:date="2017-07-02T11:49:00Z">
              <w:r>
                <w:rPr>
                  <w:rFonts w:ascii="仿宋" w:eastAsia="仿宋" w:hAnsi="仿宋" w:cs="仿宋" w:hint="eastAsia"/>
                  <w:sz w:val="28"/>
                  <w:szCs w:val="28"/>
                </w:rPr>
                <w:t>原件）</w:t>
              </w:r>
            </w:ins>
            <w:r>
              <w:rPr>
                <w:rFonts w:ascii="仿宋" w:eastAsia="仿宋" w:hAnsi="仿宋" w:cs="仿宋" w:hint="eastAsia"/>
                <w:sz w:val="28"/>
                <w:szCs w:val="28"/>
              </w:rPr>
              <w:t>〕</w:t>
            </w:r>
          </w:p>
        </w:tc>
      </w:tr>
      <w:tr w:rsidR="00A3638B">
        <w:trPr>
          <w:trHeight w:val="90"/>
        </w:trPr>
        <w:tc>
          <w:tcPr>
            <w:tcW w:w="665" w:type="dxa"/>
            <w:vMerge/>
            <w:tcBorders>
              <w:left w:val="single" w:sz="4" w:space="0" w:color="auto"/>
              <w:right w:val="single" w:sz="4" w:space="0" w:color="auto"/>
            </w:tcBorders>
            <w:vAlign w:val="center"/>
          </w:tcPr>
          <w:p w:rsidR="00A3638B" w:rsidRDefault="00A3638B">
            <w:pPr>
              <w:spacing w:line="500" w:lineRule="exact"/>
              <w:ind w:firstLineChars="0" w:firstLine="0"/>
              <w:rPr>
                <w:rFonts w:ascii="仿宋" w:eastAsia="仿宋" w:hAnsi="仿宋" w:cs="仿宋"/>
                <w:sz w:val="28"/>
                <w:szCs w:val="28"/>
              </w:rPr>
            </w:pPr>
          </w:p>
        </w:tc>
        <w:tc>
          <w:tcPr>
            <w:tcW w:w="89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B11B3E">
            <w:pPr>
              <w:spacing w:line="500" w:lineRule="exact"/>
              <w:ind w:firstLineChars="0" w:firstLine="0"/>
              <w:rPr>
                <w:ins w:id="238" w:author="田泳杰" w:date="2017-07-02T11:49:00Z"/>
                <w:rFonts w:ascii="仿宋" w:eastAsia="仿宋" w:hAnsi="仿宋" w:cs="仿宋"/>
                <w:sz w:val="28"/>
                <w:szCs w:val="28"/>
              </w:rPr>
            </w:pPr>
            <w:ins w:id="239" w:author="田泳杰" w:date="2017-07-02T11:49:00Z">
              <w:r>
                <w:rPr>
                  <w:rFonts w:ascii="仿宋" w:eastAsia="仿宋" w:hAnsi="仿宋" w:cs="仿宋" w:hint="eastAsia"/>
                  <w:sz w:val="28"/>
                  <w:szCs w:val="28"/>
                </w:rPr>
                <w:t>工</w:t>
              </w:r>
            </w:ins>
          </w:p>
          <w:p w:rsidR="00A3638B" w:rsidRDefault="00B11B3E">
            <w:pPr>
              <w:spacing w:line="500" w:lineRule="exact"/>
              <w:ind w:firstLineChars="0" w:firstLine="0"/>
              <w:rPr>
                <w:ins w:id="240" w:author="田泳杰" w:date="2017-07-02T11:49:00Z"/>
                <w:rFonts w:ascii="仿宋" w:eastAsia="仿宋" w:hAnsi="仿宋" w:cs="仿宋"/>
                <w:sz w:val="28"/>
                <w:szCs w:val="28"/>
              </w:rPr>
            </w:pPr>
            <w:ins w:id="241" w:author="田泳杰" w:date="2017-07-02T11:49:00Z">
              <w:r>
                <w:rPr>
                  <w:rFonts w:ascii="仿宋" w:eastAsia="仿宋" w:hAnsi="仿宋" w:cs="仿宋" w:hint="eastAsia"/>
                  <w:sz w:val="28"/>
                  <w:szCs w:val="28"/>
                </w:rPr>
                <w:t>程</w:t>
              </w:r>
            </w:ins>
          </w:p>
          <w:p w:rsidR="00A3638B" w:rsidRDefault="00B11B3E">
            <w:pPr>
              <w:spacing w:line="500" w:lineRule="exact"/>
              <w:ind w:firstLineChars="0" w:firstLine="0"/>
              <w:rPr>
                <w:ins w:id="242" w:author="田泳杰" w:date="2017-07-02T11:49:00Z"/>
                <w:rFonts w:ascii="仿宋" w:eastAsia="仿宋" w:hAnsi="仿宋" w:cs="仿宋"/>
                <w:sz w:val="28"/>
                <w:szCs w:val="28"/>
              </w:rPr>
            </w:pPr>
            <w:ins w:id="243" w:author="田泳杰" w:date="2017-07-02T11:49:00Z">
              <w:r>
                <w:rPr>
                  <w:rFonts w:ascii="仿宋" w:eastAsia="仿宋" w:hAnsi="仿宋" w:cs="仿宋" w:hint="eastAsia"/>
                  <w:sz w:val="28"/>
                  <w:szCs w:val="28"/>
                </w:rPr>
                <w:t>奖</w:t>
              </w:r>
            </w:ins>
          </w:p>
          <w:p w:rsidR="00A3638B" w:rsidRDefault="00B11B3E">
            <w:pPr>
              <w:spacing w:line="500" w:lineRule="exact"/>
              <w:ind w:firstLineChars="0" w:firstLine="0"/>
              <w:rPr>
                <w:rFonts w:ascii="仿宋" w:eastAsia="仿宋" w:hAnsi="仿宋" w:cs="仿宋"/>
                <w:sz w:val="28"/>
                <w:szCs w:val="28"/>
              </w:rPr>
            </w:pPr>
            <w:ins w:id="244" w:author="田泳杰" w:date="2017-07-02T11:49:00Z">
              <w:r>
                <w:rPr>
                  <w:rFonts w:ascii="仿宋" w:eastAsia="仿宋" w:hAnsi="仿宋" w:cs="仿宋" w:hint="eastAsia"/>
                  <w:sz w:val="28"/>
                  <w:szCs w:val="28"/>
                </w:rPr>
                <w:t>项</w:t>
              </w:r>
            </w:ins>
          </w:p>
        </w:tc>
        <w:tc>
          <w:tcPr>
            <w:tcW w:w="574"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B11B3E">
            <w:pPr>
              <w:spacing w:line="500" w:lineRule="exact"/>
              <w:ind w:firstLineChars="0" w:firstLine="0"/>
              <w:jc w:val="center"/>
              <w:rPr>
                <w:rFonts w:ascii="仿宋" w:eastAsia="仿宋" w:hAnsi="仿宋" w:cs="仿宋"/>
                <w:sz w:val="28"/>
                <w:szCs w:val="28"/>
              </w:rPr>
            </w:pPr>
            <w:r>
              <w:rPr>
                <w:rFonts w:ascii="仿宋" w:eastAsia="仿宋" w:hAnsi="仿宋" w:cs="仿宋" w:hint="eastAsia"/>
                <w:sz w:val="28"/>
                <w:szCs w:val="28"/>
              </w:rPr>
              <w:t>5</w:t>
            </w:r>
            <w:ins w:id="245" w:author="田泳杰" w:date="2017-07-02T11:49:00Z">
              <w:r>
                <w:rPr>
                  <w:rFonts w:ascii="仿宋" w:eastAsia="仿宋" w:hAnsi="仿宋" w:cs="仿宋" w:hint="eastAsia"/>
                  <w:sz w:val="28"/>
                  <w:szCs w:val="28"/>
                </w:rPr>
                <w:t>分</w:t>
              </w:r>
            </w:ins>
          </w:p>
        </w:tc>
        <w:tc>
          <w:tcPr>
            <w:tcW w:w="6649" w:type="dxa"/>
            <w:tcBorders>
              <w:top w:val="single" w:sz="4" w:space="0" w:color="auto"/>
              <w:left w:val="single" w:sz="4" w:space="0" w:color="auto"/>
              <w:bottom w:val="single" w:sz="4" w:space="0" w:color="auto"/>
              <w:right w:val="single" w:sz="4" w:space="0" w:color="auto"/>
            </w:tcBorders>
          </w:tcPr>
          <w:p w:rsidR="00A3638B" w:rsidRDefault="00B11B3E">
            <w:pPr>
              <w:overflowPunct w:val="0"/>
              <w:topLinePunct/>
              <w:spacing w:line="500" w:lineRule="exact"/>
              <w:ind w:firstLineChars="0" w:firstLine="0"/>
              <w:jc w:val="left"/>
              <w:rPr>
                <w:rFonts w:ascii="仿宋" w:eastAsia="仿宋" w:hAnsi="仿宋" w:cs="仿宋"/>
                <w:sz w:val="28"/>
                <w:szCs w:val="28"/>
              </w:rPr>
            </w:pPr>
            <w:r>
              <w:rPr>
                <w:rFonts w:ascii="仿宋" w:eastAsia="仿宋" w:hAnsi="仿宋" w:cs="仿宋" w:hint="eastAsia"/>
                <w:sz w:val="28"/>
                <w:szCs w:val="28"/>
              </w:rPr>
              <w:t>投标人2010年1月1日以来，所建设房建工程类项目具有工程质量奖项5分：</w:t>
            </w:r>
          </w:p>
          <w:p w:rsidR="00A3638B" w:rsidRDefault="00B11B3E">
            <w:pPr>
              <w:overflowPunct w:val="0"/>
              <w:topLinePunct/>
              <w:spacing w:line="500" w:lineRule="exact"/>
              <w:ind w:firstLineChars="0" w:firstLine="0"/>
              <w:jc w:val="left"/>
              <w:rPr>
                <w:rFonts w:ascii="仿宋" w:eastAsia="仿宋" w:hAnsi="仿宋" w:cs="仿宋"/>
                <w:sz w:val="28"/>
                <w:szCs w:val="28"/>
              </w:rPr>
            </w:pPr>
            <w:r>
              <w:rPr>
                <w:rFonts w:ascii="仿宋" w:eastAsia="仿宋" w:hAnsi="仿宋" w:cs="仿宋" w:hint="eastAsia"/>
                <w:sz w:val="28"/>
                <w:szCs w:val="28"/>
              </w:rPr>
              <w:t>1、获得国家级工程质量奖项（如国家优质工程奖、鲁班奖、詹天佑奖等）1.5分，若该奖项的项目具有大剧院功能的加0.5分。满分2分。〔投标文件中须提供证书复印件并加盖投标人公章（</w:t>
            </w:r>
            <w:r w:rsidR="00010675">
              <w:rPr>
                <w:rFonts w:ascii="仿宋" w:eastAsia="仿宋" w:hAnsi="仿宋" w:cs="仿宋" w:hint="eastAsia"/>
                <w:sz w:val="28"/>
                <w:szCs w:val="28"/>
              </w:rPr>
              <w:t>提供</w:t>
            </w:r>
            <w:ins w:id="246" w:author="田泳杰" w:date="2017-07-02T11:49:00Z">
              <w:r w:rsidR="00010675">
                <w:rPr>
                  <w:rFonts w:ascii="仿宋" w:eastAsia="仿宋" w:hAnsi="仿宋" w:cs="仿宋" w:hint="eastAsia"/>
                  <w:sz w:val="28"/>
                  <w:szCs w:val="28"/>
                </w:rPr>
                <w:t>原件</w:t>
              </w:r>
            </w:ins>
            <w:r>
              <w:rPr>
                <w:rFonts w:ascii="仿宋" w:eastAsia="仿宋" w:hAnsi="仿宋" w:cs="仿宋" w:hint="eastAsia"/>
                <w:sz w:val="28"/>
                <w:szCs w:val="28"/>
              </w:rPr>
              <w:t>），同时提供发奖单位官方查询方法，无法查询的须提供发证机关的证明文件〕</w:t>
            </w:r>
          </w:p>
          <w:p w:rsidR="00A3638B" w:rsidRDefault="00B11B3E">
            <w:pPr>
              <w:overflowPunct w:val="0"/>
              <w:topLinePunct/>
              <w:spacing w:line="500" w:lineRule="exact"/>
              <w:ind w:firstLineChars="0" w:firstLine="0"/>
              <w:jc w:val="left"/>
              <w:rPr>
                <w:rFonts w:ascii="仿宋" w:eastAsia="仿宋" w:hAnsi="仿宋" w:cs="仿宋"/>
                <w:sz w:val="28"/>
                <w:szCs w:val="28"/>
              </w:rPr>
            </w:pPr>
            <w:r>
              <w:rPr>
                <w:rFonts w:ascii="仿宋" w:eastAsia="仿宋" w:hAnsi="仿宋" w:cs="仿宋" w:hint="eastAsia"/>
                <w:sz w:val="28"/>
                <w:szCs w:val="28"/>
              </w:rPr>
              <w:t>（大剧院是指专门用来表演戏剧、话剧、歌剧、歌舞、曲艺、音乐等文娱的场所，有舞台和观众席。）</w:t>
            </w:r>
          </w:p>
          <w:p w:rsidR="00A3638B" w:rsidRDefault="00B11B3E">
            <w:pPr>
              <w:overflowPunct w:val="0"/>
              <w:topLinePunct/>
              <w:spacing w:line="500" w:lineRule="exact"/>
              <w:ind w:firstLineChars="0" w:firstLine="0"/>
              <w:jc w:val="left"/>
              <w:rPr>
                <w:rFonts w:ascii="仿宋" w:eastAsia="仿宋" w:hAnsi="仿宋" w:cs="仿宋"/>
                <w:sz w:val="28"/>
                <w:szCs w:val="28"/>
              </w:rPr>
            </w:pPr>
            <w:r>
              <w:rPr>
                <w:rFonts w:ascii="仿宋" w:eastAsia="仿宋" w:hAnsi="仿宋" w:cs="仿宋" w:hint="eastAsia"/>
                <w:sz w:val="28"/>
                <w:szCs w:val="28"/>
              </w:rPr>
              <w:t>2、获得省级工程质量奖项，每个0.5分。满分1分。〔投标文件中须提供证书复印件并加盖投标人公章（</w:t>
            </w:r>
            <w:r w:rsidR="00010675">
              <w:rPr>
                <w:rFonts w:ascii="仿宋" w:eastAsia="仿宋" w:hAnsi="仿宋" w:cs="仿宋" w:hint="eastAsia"/>
                <w:sz w:val="28"/>
                <w:szCs w:val="28"/>
              </w:rPr>
              <w:t>提供</w:t>
            </w:r>
            <w:ins w:id="247" w:author="田泳杰" w:date="2017-07-02T11:49:00Z">
              <w:r w:rsidR="00010675">
                <w:rPr>
                  <w:rFonts w:ascii="仿宋" w:eastAsia="仿宋" w:hAnsi="仿宋" w:cs="仿宋" w:hint="eastAsia"/>
                  <w:sz w:val="28"/>
                  <w:szCs w:val="28"/>
                </w:rPr>
                <w:t>原件</w:t>
              </w:r>
            </w:ins>
            <w:r>
              <w:rPr>
                <w:rFonts w:ascii="仿宋" w:eastAsia="仿宋" w:hAnsi="仿宋" w:cs="仿宋" w:hint="eastAsia"/>
                <w:sz w:val="28"/>
                <w:szCs w:val="28"/>
              </w:rPr>
              <w:t>），同时须提供发奖单位官方查询方法，无法查询的须提供发证机关的证明文件。〕</w:t>
            </w:r>
          </w:p>
          <w:p w:rsidR="00A3638B" w:rsidRDefault="00B11B3E" w:rsidP="00640968">
            <w:pPr>
              <w:overflowPunct w:val="0"/>
              <w:topLinePunct/>
              <w:spacing w:line="500" w:lineRule="exact"/>
              <w:ind w:firstLineChars="0" w:firstLine="0"/>
              <w:jc w:val="left"/>
              <w:rPr>
                <w:rFonts w:ascii="仿宋" w:eastAsia="仿宋" w:hAnsi="仿宋" w:cs="仿宋"/>
                <w:sz w:val="28"/>
                <w:szCs w:val="28"/>
              </w:rPr>
            </w:pPr>
            <w:r>
              <w:rPr>
                <w:rFonts w:ascii="仿宋" w:eastAsia="仿宋" w:hAnsi="仿宋" w:cs="仿宋" w:hint="eastAsia"/>
                <w:sz w:val="28"/>
                <w:szCs w:val="28"/>
              </w:rPr>
              <w:lastRenderedPageBreak/>
              <w:t>3、获得国家级钢结构奖项（中国建筑工程钢结构金奖）每个1分</w:t>
            </w:r>
            <w:r w:rsidR="00640968">
              <w:rPr>
                <w:rFonts w:ascii="仿宋" w:eastAsia="仿宋" w:hAnsi="仿宋" w:cs="仿宋" w:hint="eastAsia"/>
                <w:sz w:val="28"/>
                <w:szCs w:val="28"/>
              </w:rPr>
              <w:t>，</w:t>
            </w:r>
            <w:r>
              <w:rPr>
                <w:rFonts w:ascii="仿宋" w:eastAsia="仿宋" w:hAnsi="仿宋" w:cs="仿宋" w:hint="eastAsia"/>
                <w:sz w:val="28"/>
                <w:szCs w:val="28"/>
              </w:rPr>
              <w:t>获得省级钢结构奖项每个0.5分。满分2分。〔投标文件中须提供证书复印件并加盖投标人公章（</w:t>
            </w:r>
            <w:r w:rsidR="00010675">
              <w:rPr>
                <w:rFonts w:ascii="仿宋" w:eastAsia="仿宋" w:hAnsi="仿宋" w:cs="仿宋" w:hint="eastAsia"/>
                <w:sz w:val="28"/>
                <w:szCs w:val="28"/>
              </w:rPr>
              <w:t>提供</w:t>
            </w:r>
            <w:ins w:id="248" w:author="田泳杰" w:date="2017-07-02T11:49:00Z">
              <w:r w:rsidR="00010675">
                <w:rPr>
                  <w:rFonts w:ascii="仿宋" w:eastAsia="仿宋" w:hAnsi="仿宋" w:cs="仿宋" w:hint="eastAsia"/>
                  <w:sz w:val="28"/>
                  <w:szCs w:val="28"/>
                </w:rPr>
                <w:t>原件</w:t>
              </w:r>
            </w:ins>
            <w:r>
              <w:rPr>
                <w:rFonts w:ascii="仿宋" w:eastAsia="仿宋" w:hAnsi="仿宋" w:cs="仿宋" w:hint="eastAsia"/>
                <w:sz w:val="28"/>
                <w:szCs w:val="28"/>
              </w:rPr>
              <w:t>），同时须提供发奖单位官方查询方法，无法查询的须提供发证机关的证明文件。〕</w:t>
            </w:r>
          </w:p>
        </w:tc>
      </w:tr>
      <w:tr w:rsidR="00A3638B" w:rsidTr="00A3638B">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9" w:author="田泳杰" w:date="2017-07-02T11:50:00Z">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721"/>
          <w:ins w:id="250" w:author="田泳杰" w:date="2017-07-02T11:49:00Z"/>
          <w:trPrChange w:id="251" w:author="田泳杰" w:date="2017-07-02T11:50:00Z">
            <w:trPr>
              <w:gridAfter w:val="0"/>
              <w:wAfter w:w="560" w:type="dxa"/>
              <w:trHeight w:val="163"/>
            </w:trPr>
          </w:trPrChange>
        </w:trPr>
        <w:tc>
          <w:tcPr>
            <w:tcW w:w="665" w:type="dxa"/>
            <w:vMerge/>
            <w:tcBorders>
              <w:left w:val="single" w:sz="4" w:space="0" w:color="auto"/>
              <w:right w:val="single" w:sz="4" w:space="0" w:color="auto"/>
            </w:tcBorders>
            <w:vAlign w:val="center"/>
            <w:tcPrChange w:id="252" w:author="田泳杰" w:date="2017-07-02T11:50:00Z">
              <w:tcPr>
                <w:tcW w:w="623" w:type="dxa"/>
                <w:gridSpan w:val="2"/>
                <w:vMerge/>
                <w:tcBorders>
                  <w:left w:val="single" w:sz="4" w:space="0" w:color="auto"/>
                  <w:right w:val="single" w:sz="4" w:space="0" w:color="auto"/>
                </w:tcBorders>
                <w:vAlign w:val="center"/>
              </w:tcPr>
            </w:tcPrChange>
          </w:tcPr>
          <w:p w:rsidR="00A3638B" w:rsidRDefault="00A3638B">
            <w:pPr>
              <w:spacing w:line="500" w:lineRule="exact"/>
              <w:ind w:firstLine="560"/>
              <w:rPr>
                <w:ins w:id="253" w:author="田泳杰" w:date="2017-07-02T11:49:00Z"/>
                <w:rFonts w:ascii="仿宋" w:eastAsia="仿宋" w:hAnsi="仿宋" w:cs="仿宋"/>
                <w:sz w:val="28"/>
                <w:szCs w:val="28"/>
              </w:rPr>
            </w:pPr>
          </w:p>
        </w:tc>
        <w:tc>
          <w:tcPr>
            <w:tcW w:w="892" w:type="dxa"/>
            <w:tcBorders>
              <w:top w:val="single" w:sz="4" w:space="0" w:color="auto"/>
              <w:left w:val="single" w:sz="4" w:space="0" w:color="auto"/>
              <w:right w:val="single" w:sz="4" w:space="0" w:color="auto"/>
            </w:tcBorders>
            <w:vAlign w:val="center"/>
            <w:tcPrChange w:id="254" w:author="田泳杰" w:date="2017-07-02T11:50:00Z">
              <w:tcPr>
                <w:tcW w:w="835"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A3638B">
            <w:pPr>
              <w:spacing w:line="500" w:lineRule="exact"/>
              <w:ind w:firstLineChars="0" w:firstLine="0"/>
              <w:jc w:val="center"/>
              <w:rPr>
                <w:rFonts w:ascii="仿宋" w:eastAsia="仿宋" w:hAnsi="仿宋" w:cs="仿宋"/>
                <w:sz w:val="28"/>
                <w:szCs w:val="28"/>
              </w:rPr>
            </w:pPr>
          </w:p>
          <w:p w:rsidR="00A3638B" w:rsidRDefault="00B11B3E">
            <w:pPr>
              <w:spacing w:line="500" w:lineRule="exact"/>
              <w:ind w:firstLineChars="0" w:firstLine="0"/>
              <w:jc w:val="center"/>
              <w:rPr>
                <w:rFonts w:ascii="仿宋" w:eastAsia="仿宋" w:hAnsi="仿宋" w:cs="仿宋"/>
                <w:sz w:val="28"/>
                <w:szCs w:val="28"/>
              </w:rPr>
            </w:pPr>
            <w:ins w:id="255" w:author="田泳杰" w:date="2017-07-02T11:49:00Z">
              <w:r>
                <w:rPr>
                  <w:rFonts w:ascii="仿宋" w:eastAsia="仿宋" w:hAnsi="仿宋" w:cs="仿宋" w:hint="eastAsia"/>
                  <w:sz w:val="28"/>
                  <w:szCs w:val="28"/>
                </w:rPr>
                <w:t>企</w:t>
              </w:r>
            </w:ins>
          </w:p>
          <w:p w:rsidR="00A3638B" w:rsidRDefault="00B11B3E">
            <w:pPr>
              <w:spacing w:line="500" w:lineRule="exact"/>
              <w:ind w:firstLineChars="0" w:firstLine="0"/>
              <w:jc w:val="center"/>
              <w:rPr>
                <w:rFonts w:ascii="仿宋" w:eastAsia="仿宋" w:hAnsi="仿宋" w:cs="仿宋"/>
                <w:sz w:val="28"/>
                <w:szCs w:val="28"/>
              </w:rPr>
            </w:pPr>
            <w:ins w:id="256" w:author="田泳杰" w:date="2017-07-02T11:49:00Z">
              <w:r>
                <w:rPr>
                  <w:rFonts w:ascii="仿宋" w:eastAsia="仿宋" w:hAnsi="仿宋" w:cs="仿宋" w:hint="eastAsia"/>
                  <w:sz w:val="28"/>
                  <w:szCs w:val="28"/>
                </w:rPr>
                <w:t>业</w:t>
              </w:r>
            </w:ins>
          </w:p>
          <w:p w:rsidR="00A3638B" w:rsidRDefault="00B11B3E">
            <w:pPr>
              <w:spacing w:line="500" w:lineRule="exact"/>
              <w:ind w:firstLineChars="0" w:firstLine="0"/>
              <w:jc w:val="center"/>
              <w:rPr>
                <w:rFonts w:ascii="仿宋" w:eastAsia="仿宋" w:hAnsi="仿宋" w:cs="仿宋"/>
                <w:sz w:val="28"/>
                <w:szCs w:val="28"/>
              </w:rPr>
            </w:pPr>
            <w:ins w:id="257" w:author="田泳杰" w:date="2017-07-02T11:49:00Z">
              <w:r>
                <w:rPr>
                  <w:rFonts w:ascii="仿宋" w:eastAsia="仿宋" w:hAnsi="仿宋" w:cs="仿宋" w:hint="eastAsia"/>
                  <w:sz w:val="28"/>
                  <w:szCs w:val="28"/>
                </w:rPr>
                <w:t>信</w:t>
              </w:r>
            </w:ins>
          </w:p>
          <w:p w:rsidR="00A3638B" w:rsidRDefault="00B11B3E">
            <w:pPr>
              <w:spacing w:line="500" w:lineRule="exact"/>
              <w:ind w:firstLineChars="0" w:firstLine="0"/>
              <w:jc w:val="center"/>
              <w:rPr>
                <w:ins w:id="258" w:author="田泳杰" w:date="2017-07-02T11:49:00Z"/>
                <w:rFonts w:ascii="仿宋" w:eastAsia="仿宋" w:hAnsi="仿宋" w:cs="仿宋"/>
                <w:sz w:val="28"/>
                <w:szCs w:val="28"/>
              </w:rPr>
            </w:pPr>
            <w:ins w:id="259" w:author="田泳杰" w:date="2017-07-02T11:49:00Z">
              <w:r>
                <w:rPr>
                  <w:rFonts w:ascii="仿宋" w:eastAsia="仿宋" w:hAnsi="仿宋" w:cs="仿宋" w:hint="eastAsia"/>
                  <w:sz w:val="28"/>
                  <w:szCs w:val="28"/>
                </w:rPr>
                <w:t>誉</w:t>
              </w:r>
            </w:ins>
          </w:p>
        </w:tc>
        <w:tc>
          <w:tcPr>
            <w:tcW w:w="574" w:type="dxa"/>
            <w:tcBorders>
              <w:top w:val="single" w:sz="4" w:space="0" w:color="auto"/>
              <w:left w:val="single" w:sz="4" w:space="0" w:color="auto"/>
              <w:bottom w:val="single" w:sz="4" w:space="0" w:color="auto"/>
              <w:right w:val="single" w:sz="4" w:space="0" w:color="auto"/>
            </w:tcBorders>
            <w:vAlign w:val="center"/>
            <w:tcPrChange w:id="260" w:author="田泳杰" w:date="2017-07-02T11:50:00Z">
              <w:tcPr>
                <w:tcW w:w="537"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spacing w:line="500" w:lineRule="exact"/>
              <w:ind w:firstLineChars="0" w:firstLine="0"/>
              <w:jc w:val="center"/>
              <w:rPr>
                <w:ins w:id="261" w:author="田泳杰" w:date="2017-07-02T11:49:00Z"/>
                <w:rFonts w:ascii="仿宋" w:eastAsia="仿宋" w:hAnsi="仿宋" w:cs="仿宋"/>
                <w:sz w:val="28"/>
                <w:szCs w:val="28"/>
              </w:rPr>
            </w:pPr>
            <w:r>
              <w:rPr>
                <w:rFonts w:ascii="仿宋" w:eastAsia="仿宋" w:hAnsi="仿宋" w:cs="仿宋" w:hint="eastAsia"/>
                <w:sz w:val="28"/>
                <w:szCs w:val="28"/>
              </w:rPr>
              <w:t>2</w:t>
            </w:r>
            <w:ins w:id="262" w:author="田泳杰" w:date="2017-07-02T11:49:00Z">
              <w:r>
                <w:rPr>
                  <w:rFonts w:ascii="仿宋" w:eastAsia="仿宋" w:hAnsi="仿宋" w:cs="仿宋" w:hint="eastAsia"/>
                  <w:sz w:val="28"/>
                  <w:szCs w:val="28"/>
                </w:rPr>
                <w:t>分</w:t>
              </w:r>
            </w:ins>
          </w:p>
        </w:tc>
        <w:tc>
          <w:tcPr>
            <w:tcW w:w="6649" w:type="dxa"/>
            <w:tcBorders>
              <w:top w:val="single" w:sz="4" w:space="0" w:color="auto"/>
              <w:left w:val="single" w:sz="4" w:space="0" w:color="auto"/>
              <w:bottom w:val="single" w:sz="4" w:space="0" w:color="auto"/>
              <w:right w:val="single" w:sz="4" w:space="0" w:color="auto"/>
            </w:tcBorders>
            <w:vAlign w:val="center"/>
            <w:tcPrChange w:id="263" w:author="田泳杰" w:date="2017-07-02T11:50:00Z">
              <w:tcPr>
                <w:tcW w:w="6225" w:type="dxa"/>
                <w:gridSpan w:val="2"/>
                <w:tcBorders>
                  <w:top w:val="single" w:sz="4" w:space="0" w:color="auto"/>
                  <w:left w:val="single" w:sz="4" w:space="0" w:color="auto"/>
                  <w:bottom w:val="single" w:sz="4" w:space="0" w:color="auto"/>
                  <w:right w:val="single" w:sz="4" w:space="0" w:color="auto"/>
                </w:tcBorders>
              </w:tcPr>
            </w:tcPrChange>
          </w:tcPr>
          <w:p w:rsidR="00A3638B" w:rsidRPr="001A32DC" w:rsidRDefault="001A32DC" w:rsidP="001A32DC">
            <w:pPr>
              <w:autoSpaceDE w:val="0"/>
              <w:autoSpaceDN w:val="0"/>
              <w:adjustRightInd w:val="0"/>
              <w:ind w:firstLine="560"/>
              <w:rPr>
                <w:ins w:id="264" w:author="田泳杰" w:date="2017-07-02T11:49:00Z"/>
                <w:rFonts w:ascii="仿宋" w:eastAsia="仿宋" w:hAnsi="仿宋" w:cs="仿宋"/>
                <w:sz w:val="28"/>
                <w:szCs w:val="28"/>
              </w:rPr>
            </w:pPr>
            <w:r w:rsidRPr="001A32DC">
              <w:rPr>
                <w:rFonts w:ascii="仿宋" w:eastAsia="仿宋" w:hAnsi="仿宋" w:cs="仿宋"/>
                <w:sz w:val="28"/>
                <w:szCs w:val="28"/>
              </w:rPr>
              <w:t>投标人须提供工商企业信用信息公示报告【国家企业信用信息公示系统http://www.gsxt.gov.cn包括基础信息、行政许可信息、行政处罚信息、列入经营异常名录信息、列入严重违法失信企业名单（黑名单）信息】（加盖投标人公章）；企业所在地税务主管部门出具的纳税情况证明等信用情况（加盖企业所在地税务主管部门公章），无不良信息者每项1分，未提供或有不良信息者不得分，满分2分。</w:t>
            </w:r>
          </w:p>
        </w:tc>
      </w:tr>
      <w:tr w:rsidR="00A3638B" w:rsidTr="00A3638B">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65" w:author="田泳杰" w:date="2017-07-02T11:50:00Z">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813"/>
          <w:ins w:id="266" w:author="田泳杰" w:date="2017-07-02T11:49:00Z"/>
          <w:trPrChange w:id="267" w:author="田泳杰" w:date="2017-07-02T11:50:00Z">
            <w:trPr>
              <w:gridAfter w:val="0"/>
              <w:wAfter w:w="560" w:type="dxa"/>
              <w:trHeight w:val="198"/>
            </w:trPr>
          </w:trPrChange>
        </w:trPr>
        <w:tc>
          <w:tcPr>
            <w:tcW w:w="665" w:type="dxa"/>
            <w:vMerge/>
            <w:tcBorders>
              <w:left w:val="single" w:sz="4" w:space="0" w:color="auto"/>
              <w:right w:val="single" w:sz="4" w:space="0" w:color="auto"/>
            </w:tcBorders>
            <w:vAlign w:val="center"/>
            <w:tcPrChange w:id="268" w:author="田泳杰" w:date="2017-07-02T11:50:00Z">
              <w:tcPr>
                <w:tcW w:w="623" w:type="dxa"/>
                <w:gridSpan w:val="2"/>
                <w:vMerge/>
                <w:tcBorders>
                  <w:left w:val="single" w:sz="4" w:space="0" w:color="auto"/>
                  <w:right w:val="single" w:sz="4" w:space="0" w:color="auto"/>
                </w:tcBorders>
                <w:vAlign w:val="center"/>
              </w:tcPr>
            </w:tcPrChange>
          </w:tcPr>
          <w:p w:rsidR="00A3638B" w:rsidRDefault="00A3638B">
            <w:pPr>
              <w:spacing w:line="500" w:lineRule="exact"/>
              <w:ind w:firstLine="560"/>
              <w:rPr>
                <w:ins w:id="269" w:author="田泳杰" w:date="2017-07-02T11:49:00Z"/>
                <w:rFonts w:ascii="仿宋" w:eastAsia="仿宋" w:hAnsi="仿宋" w:cs="仿宋"/>
                <w:sz w:val="28"/>
                <w:szCs w:val="28"/>
              </w:rPr>
            </w:pPr>
          </w:p>
        </w:tc>
        <w:tc>
          <w:tcPr>
            <w:tcW w:w="892" w:type="dxa"/>
            <w:tcBorders>
              <w:left w:val="single" w:sz="4" w:space="0" w:color="auto"/>
              <w:right w:val="single" w:sz="4" w:space="0" w:color="auto"/>
            </w:tcBorders>
            <w:vAlign w:val="center"/>
            <w:tcPrChange w:id="270" w:author="田泳杰" w:date="2017-07-02T11:50:00Z">
              <w:tcPr>
                <w:tcW w:w="835" w:type="dxa"/>
                <w:gridSpan w:val="2"/>
                <w:tcBorders>
                  <w:top w:val="single" w:sz="4" w:space="0" w:color="auto"/>
                  <w:left w:val="single" w:sz="4" w:space="0" w:color="auto"/>
                  <w:right w:val="single" w:sz="4" w:space="0" w:color="auto"/>
                </w:tcBorders>
                <w:vAlign w:val="center"/>
              </w:tcPr>
            </w:tcPrChange>
          </w:tcPr>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ins w:id="271" w:author="田泳杰" w:date="2017-07-02T11:49:00Z"/>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B11B3E">
            <w:pPr>
              <w:spacing w:line="500" w:lineRule="exact"/>
              <w:ind w:firstLineChars="0" w:firstLine="0"/>
              <w:rPr>
                <w:ins w:id="272" w:author="田泳杰" w:date="2017-07-02T11:49:00Z"/>
                <w:rFonts w:ascii="仿宋" w:eastAsia="仿宋" w:hAnsi="仿宋" w:cs="仿宋"/>
                <w:sz w:val="28"/>
                <w:szCs w:val="28"/>
              </w:rPr>
            </w:pPr>
            <w:ins w:id="273" w:author="田泳杰" w:date="2017-07-02T11:49:00Z">
              <w:r>
                <w:rPr>
                  <w:rFonts w:ascii="仿宋" w:eastAsia="仿宋" w:hAnsi="仿宋" w:cs="仿宋" w:hint="eastAsia"/>
                  <w:sz w:val="28"/>
                  <w:szCs w:val="28"/>
                </w:rPr>
                <w:t>项</w:t>
              </w:r>
            </w:ins>
          </w:p>
          <w:p w:rsidR="00A3638B" w:rsidRDefault="00B11B3E">
            <w:pPr>
              <w:spacing w:line="500" w:lineRule="exact"/>
              <w:ind w:firstLineChars="0" w:firstLine="0"/>
              <w:rPr>
                <w:ins w:id="274" w:author="田泳杰" w:date="2017-07-02T11:49:00Z"/>
                <w:rFonts w:ascii="仿宋" w:eastAsia="仿宋" w:hAnsi="仿宋" w:cs="仿宋"/>
                <w:sz w:val="28"/>
                <w:szCs w:val="28"/>
              </w:rPr>
            </w:pPr>
            <w:ins w:id="275" w:author="田泳杰" w:date="2017-07-02T11:49:00Z">
              <w:r>
                <w:rPr>
                  <w:rFonts w:ascii="仿宋" w:eastAsia="仿宋" w:hAnsi="仿宋" w:cs="仿宋" w:hint="eastAsia"/>
                  <w:sz w:val="28"/>
                  <w:szCs w:val="28"/>
                </w:rPr>
                <w:t>目</w:t>
              </w:r>
            </w:ins>
          </w:p>
          <w:p w:rsidR="00A3638B" w:rsidRDefault="00B11B3E">
            <w:pPr>
              <w:spacing w:line="500" w:lineRule="exact"/>
              <w:ind w:firstLineChars="0" w:firstLine="0"/>
              <w:rPr>
                <w:ins w:id="276" w:author="田泳杰" w:date="2017-07-02T11:49:00Z"/>
                <w:rFonts w:ascii="仿宋" w:eastAsia="仿宋" w:hAnsi="仿宋" w:cs="仿宋"/>
                <w:sz w:val="28"/>
                <w:szCs w:val="28"/>
              </w:rPr>
            </w:pPr>
            <w:ins w:id="277" w:author="田泳杰" w:date="2017-07-02T11:49:00Z">
              <w:r>
                <w:rPr>
                  <w:rFonts w:ascii="仿宋" w:eastAsia="仿宋" w:hAnsi="仿宋" w:cs="仿宋" w:hint="eastAsia"/>
                  <w:sz w:val="28"/>
                  <w:szCs w:val="28"/>
                </w:rPr>
                <w:t>管</w:t>
              </w:r>
            </w:ins>
          </w:p>
          <w:p w:rsidR="00A3638B" w:rsidRDefault="00B11B3E">
            <w:pPr>
              <w:spacing w:line="500" w:lineRule="exact"/>
              <w:ind w:firstLineChars="0" w:firstLine="0"/>
              <w:rPr>
                <w:ins w:id="278" w:author="田泳杰" w:date="2017-07-02T11:49:00Z"/>
                <w:rFonts w:ascii="仿宋" w:eastAsia="仿宋" w:hAnsi="仿宋" w:cs="仿宋"/>
                <w:sz w:val="28"/>
                <w:szCs w:val="28"/>
              </w:rPr>
            </w:pPr>
            <w:ins w:id="279" w:author="田泳杰" w:date="2017-07-02T11:49:00Z">
              <w:r>
                <w:rPr>
                  <w:rFonts w:ascii="仿宋" w:eastAsia="仿宋" w:hAnsi="仿宋" w:cs="仿宋" w:hint="eastAsia"/>
                  <w:sz w:val="28"/>
                  <w:szCs w:val="28"/>
                </w:rPr>
                <w:t>理</w:t>
              </w:r>
            </w:ins>
          </w:p>
          <w:p w:rsidR="00A3638B" w:rsidRDefault="00B11B3E">
            <w:pPr>
              <w:spacing w:line="500" w:lineRule="exact"/>
              <w:ind w:firstLineChars="0" w:firstLine="0"/>
              <w:rPr>
                <w:ins w:id="280" w:author="田泳杰" w:date="2017-07-02T11:49:00Z"/>
                <w:rFonts w:ascii="仿宋" w:eastAsia="仿宋" w:hAnsi="仿宋" w:cs="仿宋"/>
                <w:sz w:val="28"/>
                <w:szCs w:val="28"/>
              </w:rPr>
            </w:pPr>
            <w:ins w:id="281" w:author="田泳杰" w:date="2017-07-02T11:49:00Z">
              <w:r>
                <w:rPr>
                  <w:rFonts w:ascii="仿宋" w:eastAsia="仿宋" w:hAnsi="仿宋" w:cs="仿宋" w:hint="eastAsia"/>
                  <w:sz w:val="28"/>
                  <w:szCs w:val="28"/>
                </w:rPr>
                <w:t>团</w:t>
              </w:r>
            </w:ins>
          </w:p>
          <w:p w:rsidR="00A3638B" w:rsidRDefault="00B11B3E">
            <w:pPr>
              <w:spacing w:line="500" w:lineRule="exact"/>
              <w:ind w:firstLineChars="0" w:firstLine="0"/>
              <w:rPr>
                <w:ins w:id="282" w:author="田泳杰" w:date="2017-07-02T11:49:00Z"/>
                <w:rFonts w:ascii="仿宋" w:eastAsia="仿宋" w:hAnsi="仿宋" w:cs="仿宋"/>
                <w:sz w:val="28"/>
                <w:szCs w:val="28"/>
              </w:rPr>
            </w:pPr>
            <w:ins w:id="283" w:author="田泳杰" w:date="2017-07-02T11:49:00Z">
              <w:r>
                <w:rPr>
                  <w:rFonts w:ascii="仿宋" w:eastAsia="仿宋" w:hAnsi="仿宋" w:cs="仿宋" w:hint="eastAsia"/>
                  <w:sz w:val="28"/>
                  <w:szCs w:val="28"/>
                </w:rPr>
                <w:t>队</w:t>
              </w:r>
            </w:ins>
          </w:p>
        </w:tc>
        <w:tc>
          <w:tcPr>
            <w:tcW w:w="574" w:type="dxa"/>
            <w:tcBorders>
              <w:left w:val="single" w:sz="4" w:space="0" w:color="auto"/>
              <w:right w:val="single" w:sz="4" w:space="0" w:color="auto"/>
            </w:tcBorders>
            <w:vAlign w:val="center"/>
            <w:tcPrChange w:id="284" w:author="田泳杰" w:date="2017-07-02T11:50:00Z">
              <w:tcPr>
                <w:tcW w:w="537"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A3638B">
            <w:pPr>
              <w:spacing w:line="500" w:lineRule="exact"/>
              <w:ind w:firstLineChars="0" w:firstLine="0"/>
              <w:jc w:val="center"/>
              <w:rPr>
                <w:ins w:id="285" w:author="田泳杰" w:date="2017-07-02T11:49:00Z"/>
                <w:rFonts w:ascii="仿宋" w:eastAsia="仿宋" w:hAnsi="仿宋" w:cs="仿宋"/>
                <w:sz w:val="28"/>
                <w:szCs w:val="28"/>
              </w:rPr>
            </w:pPr>
          </w:p>
          <w:p w:rsidR="00A3638B" w:rsidRDefault="00A3638B">
            <w:pPr>
              <w:spacing w:line="500" w:lineRule="exact"/>
              <w:ind w:firstLineChars="0" w:firstLine="0"/>
              <w:jc w:val="center"/>
              <w:rPr>
                <w:ins w:id="286" w:author="田泳杰" w:date="2017-07-02T11:49:00Z"/>
                <w:rFonts w:ascii="仿宋" w:eastAsia="仿宋" w:hAnsi="仿宋" w:cs="仿宋"/>
                <w:sz w:val="28"/>
                <w:szCs w:val="28"/>
              </w:rPr>
            </w:pPr>
          </w:p>
          <w:p w:rsidR="00A3638B" w:rsidRDefault="00A3638B">
            <w:pPr>
              <w:spacing w:line="500" w:lineRule="exact"/>
              <w:ind w:firstLineChars="0" w:firstLine="0"/>
              <w:jc w:val="center"/>
              <w:rPr>
                <w:ins w:id="287" w:author="田泳杰" w:date="2017-07-02T11:49:00Z"/>
                <w:rFonts w:ascii="仿宋" w:eastAsia="仿宋" w:hAnsi="仿宋" w:cs="仿宋"/>
                <w:sz w:val="28"/>
                <w:szCs w:val="28"/>
              </w:rPr>
            </w:pPr>
          </w:p>
          <w:p w:rsidR="00A3638B" w:rsidRDefault="00A3638B">
            <w:pPr>
              <w:spacing w:line="500" w:lineRule="exact"/>
              <w:ind w:firstLineChars="0" w:firstLine="0"/>
              <w:jc w:val="center"/>
              <w:rPr>
                <w:ins w:id="288" w:author="田泳杰" w:date="2017-07-02T11:49:00Z"/>
                <w:rFonts w:ascii="仿宋" w:eastAsia="仿宋" w:hAnsi="仿宋" w:cs="仿宋"/>
                <w:sz w:val="28"/>
                <w:szCs w:val="28"/>
              </w:rPr>
            </w:pPr>
          </w:p>
          <w:p w:rsidR="00A3638B" w:rsidRDefault="00A3638B">
            <w:pPr>
              <w:spacing w:line="500" w:lineRule="exact"/>
              <w:ind w:firstLineChars="0" w:firstLine="0"/>
              <w:jc w:val="center"/>
              <w:rPr>
                <w:ins w:id="289" w:author="田泳杰" w:date="2017-07-02T11:49:00Z"/>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ins w:id="290" w:author="田泳杰" w:date="2017-07-02T11:49:00Z"/>
                <w:rFonts w:ascii="仿宋" w:eastAsia="仿宋" w:hAnsi="仿宋" w:cs="仿宋"/>
                <w:sz w:val="28"/>
                <w:szCs w:val="28"/>
              </w:rPr>
            </w:pPr>
          </w:p>
          <w:p w:rsidR="00A3638B" w:rsidRDefault="00A3638B">
            <w:pPr>
              <w:spacing w:line="500" w:lineRule="exact"/>
              <w:ind w:firstLineChars="0" w:firstLine="0"/>
              <w:jc w:val="center"/>
              <w:rPr>
                <w:ins w:id="291" w:author="田泳杰" w:date="2017-07-02T11:49:00Z"/>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B11B3E">
            <w:pPr>
              <w:spacing w:line="500" w:lineRule="exact"/>
              <w:ind w:firstLineChars="0" w:firstLine="0"/>
              <w:jc w:val="center"/>
              <w:rPr>
                <w:ins w:id="292" w:author="田泳杰" w:date="2017-07-02T11:49:00Z"/>
                <w:rFonts w:ascii="仿宋" w:eastAsia="仿宋" w:hAnsi="仿宋" w:cs="仿宋"/>
                <w:sz w:val="28"/>
                <w:szCs w:val="28"/>
              </w:rPr>
            </w:pPr>
            <w:ins w:id="293" w:author="田泳杰" w:date="2017-07-02T11:49:00Z">
              <w:r>
                <w:rPr>
                  <w:rFonts w:ascii="仿宋" w:eastAsia="仿宋" w:hAnsi="仿宋" w:cs="仿宋" w:hint="eastAsia"/>
                  <w:sz w:val="28"/>
                  <w:szCs w:val="28"/>
                </w:rPr>
                <w:t>1</w:t>
              </w:r>
            </w:ins>
            <w:r>
              <w:rPr>
                <w:rFonts w:ascii="仿宋" w:eastAsia="仿宋" w:hAnsi="仿宋" w:cs="仿宋" w:hint="eastAsia"/>
                <w:sz w:val="28"/>
                <w:szCs w:val="28"/>
              </w:rPr>
              <w:t>4</w:t>
            </w:r>
          </w:p>
          <w:p w:rsidR="00A3638B" w:rsidRDefault="00B11B3E">
            <w:pPr>
              <w:spacing w:line="500" w:lineRule="exact"/>
              <w:ind w:firstLineChars="0" w:firstLine="0"/>
              <w:jc w:val="center"/>
              <w:rPr>
                <w:ins w:id="294" w:author="田泳杰" w:date="2017-07-02T11:49:00Z"/>
                <w:rFonts w:ascii="仿宋" w:eastAsia="仿宋" w:hAnsi="仿宋" w:cs="仿宋"/>
                <w:sz w:val="28"/>
                <w:szCs w:val="28"/>
              </w:rPr>
            </w:pPr>
            <w:ins w:id="295" w:author="田泳杰" w:date="2017-07-02T11:49:00Z">
              <w:r>
                <w:rPr>
                  <w:rFonts w:ascii="仿宋" w:eastAsia="仿宋" w:hAnsi="仿宋" w:cs="仿宋" w:hint="eastAsia"/>
                  <w:sz w:val="28"/>
                  <w:szCs w:val="28"/>
                </w:rPr>
                <w:t>分</w:t>
              </w:r>
            </w:ins>
          </w:p>
        </w:tc>
        <w:tc>
          <w:tcPr>
            <w:tcW w:w="6649" w:type="dxa"/>
            <w:tcBorders>
              <w:top w:val="single" w:sz="4" w:space="0" w:color="auto"/>
              <w:left w:val="single" w:sz="4" w:space="0" w:color="auto"/>
              <w:bottom w:val="single" w:sz="4" w:space="0" w:color="auto"/>
              <w:right w:val="single" w:sz="4" w:space="0" w:color="auto"/>
            </w:tcBorders>
            <w:vAlign w:val="center"/>
            <w:tcPrChange w:id="296" w:author="田泳杰" w:date="2017-07-02T11:50:00Z">
              <w:tcPr>
                <w:tcW w:w="6225"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adjustRightInd w:val="0"/>
              <w:spacing w:line="500" w:lineRule="exact"/>
              <w:ind w:firstLineChars="0" w:firstLine="0"/>
              <w:textAlignment w:val="baseline"/>
              <w:rPr>
                <w:ins w:id="297" w:author="田泳杰" w:date="2017-07-02T11:49:00Z"/>
                <w:rFonts w:ascii="仿宋" w:eastAsia="仿宋" w:hAnsi="仿宋" w:cs="仿宋"/>
                <w:sz w:val="28"/>
                <w:szCs w:val="28"/>
              </w:rPr>
            </w:pPr>
            <w:ins w:id="298" w:author="田泳杰" w:date="2017-07-02T11:49:00Z">
              <w:r>
                <w:rPr>
                  <w:rFonts w:ascii="仿宋" w:eastAsia="仿宋" w:hAnsi="仿宋" w:cs="仿宋" w:hint="eastAsia"/>
                  <w:sz w:val="28"/>
                  <w:szCs w:val="28"/>
                </w:rPr>
                <w:lastRenderedPageBreak/>
                <w:t>1、拟派项目经理具有高级职称的2.5分；</w:t>
              </w:r>
            </w:ins>
          </w:p>
          <w:p w:rsidR="00A3638B" w:rsidRDefault="00B11B3E">
            <w:pPr>
              <w:adjustRightInd w:val="0"/>
              <w:spacing w:line="500" w:lineRule="exact"/>
              <w:ind w:firstLineChars="0" w:firstLine="0"/>
              <w:textAlignment w:val="baseline"/>
              <w:rPr>
                <w:ins w:id="299" w:author="田泳杰" w:date="2017-07-02T11:49:00Z"/>
                <w:rFonts w:ascii="仿宋" w:eastAsia="仿宋" w:hAnsi="仿宋" w:cs="仿宋"/>
                <w:sz w:val="28"/>
                <w:szCs w:val="28"/>
              </w:rPr>
            </w:pPr>
            <w:ins w:id="300" w:author="田泳杰" w:date="2017-07-02T11:49:00Z">
              <w:r>
                <w:rPr>
                  <w:rFonts w:ascii="仿宋" w:eastAsia="仿宋" w:hAnsi="仿宋" w:cs="仿宋" w:hint="eastAsia"/>
                  <w:sz w:val="28"/>
                  <w:szCs w:val="28"/>
                </w:rPr>
                <w:t>2</w:t>
              </w:r>
              <w:r w:rsidRPr="0025254E">
                <w:rPr>
                  <w:rFonts w:ascii="仿宋" w:eastAsia="仿宋" w:hAnsi="仿宋" w:cs="仿宋" w:hint="eastAsia"/>
                  <w:i/>
                  <w:sz w:val="28"/>
                  <w:szCs w:val="28"/>
                </w:rPr>
                <w:t>、</w:t>
              </w:r>
              <w:r>
                <w:rPr>
                  <w:rFonts w:ascii="仿宋" w:eastAsia="仿宋" w:hAnsi="仿宋" w:cs="仿宋" w:hint="eastAsia"/>
                  <w:sz w:val="28"/>
                  <w:szCs w:val="28"/>
                </w:rPr>
                <w:t>拟派项目经理或技术负责人201</w:t>
              </w:r>
            </w:ins>
            <w:r>
              <w:rPr>
                <w:rFonts w:ascii="仿宋" w:eastAsia="仿宋" w:hAnsi="仿宋" w:cs="仿宋" w:hint="eastAsia"/>
                <w:sz w:val="28"/>
                <w:szCs w:val="28"/>
              </w:rPr>
              <w:t>0</w:t>
            </w:r>
            <w:ins w:id="301" w:author="田泳杰" w:date="2017-07-02T11:49:00Z">
              <w:r>
                <w:rPr>
                  <w:rFonts w:ascii="仿宋" w:eastAsia="仿宋" w:hAnsi="仿宋" w:cs="仿宋" w:hint="eastAsia"/>
                  <w:sz w:val="28"/>
                  <w:szCs w:val="28"/>
                </w:rPr>
                <w:t>年01月01日以来</w:t>
              </w:r>
            </w:ins>
            <w:r>
              <w:rPr>
                <w:rFonts w:ascii="仿宋" w:eastAsia="仿宋" w:hAnsi="仿宋" w:cs="仿宋" w:hint="eastAsia"/>
                <w:sz w:val="28"/>
                <w:szCs w:val="28"/>
              </w:rPr>
              <w:t>，</w:t>
            </w:r>
            <w:ins w:id="302" w:author="田泳杰" w:date="2017-07-02T11:49:00Z">
              <w:r>
                <w:rPr>
                  <w:rFonts w:ascii="仿宋" w:eastAsia="仿宋" w:hAnsi="仿宋" w:cs="仿宋" w:hint="eastAsia"/>
                  <w:sz w:val="28"/>
                  <w:szCs w:val="28"/>
                </w:rPr>
                <w:t>具有</w:t>
              </w:r>
            </w:ins>
            <w:r>
              <w:rPr>
                <w:rFonts w:ascii="仿宋" w:eastAsia="仿宋" w:hAnsi="仿宋" w:cs="仿宋" w:hint="eastAsia"/>
                <w:sz w:val="28"/>
                <w:szCs w:val="28"/>
              </w:rPr>
              <w:t>建设</w:t>
            </w:r>
            <w:ins w:id="303" w:author="田泳杰" w:date="2017-07-02T11:49:00Z">
              <w:r>
                <w:rPr>
                  <w:rFonts w:ascii="仿宋" w:eastAsia="仿宋" w:hAnsi="仿宋" w:cs="仿宋" w:hint="eastAsia"/>
                  <w:sz w:val="28"/>
                  <w:szCs w:val="28"/>
                </w:rPr>
                <w:t>演出主厅1000座以上大剧院建设业绩</w:t>
              </w:r>
            </w:ins>
            <w:r>
              <w:rPr>
                <w:rFonts w:ascii="仿宋" w:eastAsia="仿宋" w:hAnsi="仿宋" w:cs="仿宋" w:hint="eastAsia"/>
                <w:sz w:val="28"/>
                <w:szCs w:val="28"/>
              </w:rPr>
              <w:t>的2</w:t>
            </w:r>
            <w:ins w:id="304" w:author="田泳杰" w:date="2017-07-02T11:49:00Z">
              <w:r>
                <w:rPr>
                  <w:rFonts w:ascii="仿宋" w:eastAsia="仿宋" w:hAnsi="仿宋" w:cs="仿宋" w:hint="eastAsia"/>
                  <w:sz w:val="28"/>
                  <w:szCs w:val="28"/>
                </w:rPr>
                <w:t>分</w:t>
              </w:r>
            </w:ins>
            <w:r>
              <w:rPr>
                <w:rFonts w:ascii="仿宋" w:eastAsia="仿宋" w:hAnsi="仿宋" w:cs="仿宋" w:hint="eastAsia"/>
                <w:sz w:val="28"/>
                <w:szCs w:val="28"/>
              </w:rPr>
              <w:t>，</w:t>
            </w:r>
            <w:ins w:id="305" w:author="田泳杰" w:date="2017-07-02T11:49:00Z">
              <w:r>
                <w:rPr>
                  <w:rFonts w:ascii="仿宋" w:eastAsia="仿宋" w:hAnsi="仿宋" w:cs="仿宋" w:hint="eastAsia"/>
                  <w:sz w:val="28"/>
                  <w:szCs w:val="28"/>
                </w:rPr>
                <w:t>具有</w:t>
              </w:r>
            </w:ins>
            <w:r>
              <w:rPr>
                <w:rFonts w:ascii="仿宋" w:eastAsia="仿宋" w:hAnsi="仿宋" w:cs="仿宋" w:hint="eastAsia"/>
                <w:sz w:val="28"/>
                <w:szCs w:val="28"/>
              </w:rPr>
              <w:t>建设</w:t>
            </w:r>
            <w:ins w:id="306" w:author="田泳杰" w:date="2017-07-02T11:49:00Z">
              <w:r>
                <w:rPr>
                  <w:rFonts w:ascii="仿宋" w:eastAsia="仿宋" w:hAnsi="仿宋" w:cs="仿宋" w:hint="eastAsia"/>
                  <w:sz w:val="28"/>
                  <w:szCs w:val="28"/>
                </w:rPr>
                <w:t>演出主厅1200座以上大剧院建设业绩</w:t>
              </w:r>
            </w:ins>
            <w:r>
              <w:rPr>
                <w:rFonts w:ascii="仿宋" w:eastAsia="仿宋" w:hAnsi="仿宋" w:cs="仿宋" w:hint="eastAsia"/>
                <w:sz w:val="28"/>
                <w:szCs w:val="28"/>
              </w:rPr>
              <w:t>的</w:t>
            </w:r>
            <w:ins w:id="307" w:author="田泳杰" w:date="2017-07-02T11:49:00Z">
              <w:r>
                <w:rPr>
                  <w:rFonts w:ascii="仿宋" w:eastAsia="仿宋" w:hAnsi="仿宋" w:cs="仿宋" w:hint="eastAsia"/>
                  <w:sz w:val="28"/>
                  <w:szCs w:val="28"/>
                </w:rPr>
                <w:t>2</w:t>
              </w:r>
            </w:ins>
            <w:r>
              <w:rPr>
                <w:rFonts w:ascii="仿宋" w:eastAsia="仿宋" w:hAnsi="仿宋" w:cs="仿宋" w:hint="eastAsia"/>
                <w:sz w:val="28"/>
                <w:szCs w:val="28"/>
              </w:rPr>
              <w:t>.5</w:t>
            </w:r>
            <w:ins w:id="308" w:author="田泳杰" w:date="2017-07-02T11:49:00Z">
              <w:r>
                <w:rPr>
                  <w:rFonts w:ascii="仿宋" w:eastAsia="仿宋" w:hAnsi="仿宋" w:cs="仿宋" w:hint="eastAsia"/>
                  <w:sz w:val="28"/>
                  <w:szCs w:val="28"/>
                </w:rPr>
                <w:t>分</w:t>
              </w:r>
            </w:ins>
            <w:r>
              <w:rPr>
                <w:rFonts w:ascii="仿宋" w:eastAsia="仿宋" w:hAnsi="仿宋" w:cs="仿宋" w:hint="eastAsia"/>
                <w:sz w:val="28"/>
                <w:szCs w:val="28"/>
              </w:rPr>
              <w:t>，具有建设演出主厅1400座以上大剧院建设业绩的3分。满分3分。（上述建设业绩，不重复计算）〔</w:t>
            </w:r>
            <w:ins w:id="309" w:author="田泳杰" w:date="2017-07-02T11:49:00Z">
              <w:r>
                <w:rPr>
                  <w:rFonts w:ascii="仿宋" w:eastAsia="仿宋" w:hAnsi="仿宋" w:cs="仿宋" w:hint="eastAsia"/>
                  <w:sz w:val="28"/>
                  <w:szCs w:val="28"/>
                </w:rPr>
                <w:t>业绩证明以项目合同为准，</w:t>
              </w:r>
            </w:ins>
            <w:r>
              <w:rPr>
                <w:rFonts w:ascii="仿宋" w:eastAsia="仿宋" w:hAnsi="仿宋" w:cs="仿宋" w:hint="eastAsia"/>
                <w:sz w:val="28"/>
                <w:szCs w:val="28"/>
              </w:rPr>
              <w:t>若项目合同中未注明大剧院座位数，则补充业主证明和可显示大剧院座位数的设计蓝图，投标文件中须提供</w:t>
            </w:r>
            <w:ins w:id="310" w:author="田泳杰" w:date="2017-07-02T11:49:00Z">
              <w:r>
                <w:rPr>
                  <w:rFonts w:ascii="仿宋" w:eastAsia="仿宋" w:hAnsi="仿宋" w:cs="仿宋" w:hint="eastAsia"/>
                  <w:sz w:val="28"/>
                  <w:szCs w:val="28"/>
                </w:rPr>
                <w:t>复印件</w:t>
              </w:r>
            </w:ins>
            <w:r>
              <w:rPr>
                <w:rFonts w:ascii="仿宋" w:eastAsia="仿宋" w:hAnsi="仿宋" w:cs="仿宋" w:hint="eastAsia"/>
                <w:sz w:val="28"/>
                <w:szCs w:val="28"/>
              </w:rPr>
              <w:t>并</w:t>
            </w:r>
            <w:ins w:id="311" w:author="田泳杰" w:date="2017-07-02T11:49:00Z">
              <w:r>
                <w:rPr>
                  <w:rFonts w:ascii="仿宋" w:eastAsia="仿宋" w:hAnsi="仿宋" w:cs="仿宋" w:hint="eastAsia"/>
                  <w:sz w:val="28"/>
                  <w:szCs w:val="28"/>
                </w:rPr>
                <w:t>加盖</w:t>
              </w:r>
            </w:ins>
            <w:r>
              <w:rPr>
                <w:rFonts w:ascii="仿宋" w:eastAsia="仿宋" w:hAnsi="仿宋" w:cs="仿宋" w:hint="eastAsia"/>
                <w:sz w:val="28"/>
                <w:szCs w:val="28"/>
              </w:rPr>
              <w:t>投标人</w:t>
            </w:r>
            <w:ins w:id="312" w:author="田泳杰" w:date="2017-07-02T11:49:00Z">
              <w:r>
                <w:rPr>
                  <w:rFonts w:ascii="仿宋" w:eastAsia="仿宋" w:hAnsi="仿宋" w:cs="仿宋" w:hint="eastAsia"/>
                  <w:sz w:val="28"/>
                  <w:szCs w:val="28"/>
                </w:rPr>
                <w:t>公章</w:t>
              </w:r>
            </w:ins>
            <w:r>
              <w:rPr>
                <w:rFonts w:ascii="仿宋" w:eastAsia="仿宋" w:hAnsi="仿宋" w:cs="仿宋" w:hint="eastAsia"/>
                <w:sz w:val="28"/>
                <w:szCs w:val="28"/>
              </w:rPr>
              <w:t>（</w:t>
            </w:r>
            <w:r w:rsidR="00010675">
              <w:rPr>
                <w:rFonts w:ascii="仿宋" w:eastAsia="仿宋" w:hAnsi="仿宋" w:cs="仿宋" w:hint="eastAsia"/>
                <w:sz w:val="28"/>
                <w:szCs w:val="28"/>
              </w:rPr>
              <w:t>提供</w:t>
            </w:r>
            <w:ins w:id="313" w:author="田泳杰" w:date="2017-07-02T11:49:00Z">
              <w:r w:rsidR="00010675">
                <w:rPr>
                  <w:rFonts w:ascii="仿宋" w:eastAsia="仿宋" w:hAnsi="仿宋" w:cs="仿宋" w:hint="eastAsia"/>
                  <w:sz w:val="28"/>
                  <w:szCs w:val="28"/>
                </w:rPr>
                <w:t>原件</w:t>
              </w:r>
              <w:r>
                <w:rPr>
                  <w:rFonts w:ascii="仿宋" w:eastAsia="仿宋" w:hAnsi="仿宋" w:cs="仿宋" w:hint="eastAsia"/>
                  <w:sz w:val="28"/>
                  <w:szCs w:val="28"/>
                </w:rPr>
                <w:t>）</w:t>
              </w:r>
            </w:ins>
            <w:r>
              <w:rPr>
                <w:rFonts w:ascii="仿宋" w:eastAsia="仿宋" w:hAnsi="仿宋" w:cs="仿宋" w:hint="eastAsia"/>
                <w:sz w:val="28"/>
                <w:szCs w:val="28"/>
              </w:rPr>
              <w:t>〕</w:t>
            </w:r>
          </w:p>
          <w:p w:rsidR="00A3638B" w:rsidRDefault="00B11B3E">
            <w:pPr>
              <w:adjustRightInd w:val="0"/>
              <w:spacing w:line="500" w:lineRule="exact"/>
              <w:ind w:firstLineChars="0" w:firstLine="0"/>
              <w:textAlignment w:val="baseline"/>
              <w:rPr>
                <w:rFonts w:ascii="仿宋" w:eastAsia="仿宋" w:hAnsi="仿宋" w:cs="仿宋"/>
                <w:sz w:val="28"/>
                <w:szCs w:val="28"/>
              </w:rPr>
            </w:pPr>
            <w:r>
              <w:rPr>
                <w:rFonts w:ascii="仿宋" w:eastAsia="仿宋" w:hAnsi="仿宋" w:cs="仿宋" w:hint="eastAsia"/>
                <w:sz w:val="28"/>
                <w:szCs w:val="28"/>
              </w:rPr>
              <w:t>（大剧院是指专门用来表演戏剧、话剧、歌剧、歌舞、曲艺、音乐等文娱的场所，有舞台和观众席。）</w:t>
            </w:r>
          </w:p>
          <w:p w:rsidR="00A3638B" w:rsidRDefault="00B11B3E">
            <w:pPr>
              <w:adjustRightInd w:val="0"/>
              <w:spacing w:line="500" w:lineRule="exact"/>
              <w:ind w:firstLineChars="0" w:firstLine="0"/>
              <w:textAlignment w:val="baseline"/>
              <w:rPr>
                <w:ins w:id="314" w:author="田泳杰" w:date="2017-07-02T11:49:00Z"/>
                <w:rFonts w:ascii="仿宋" w:eastAsia="仿宋" w:hAnsi="仿宋" w:cs="仿宋"/>
                <w:sz w:val="28"/>
                <w:szCs w:val="28"/>
              </w:rPr>
            </w:pPr>
            <w:ins w:id="315" w:author="田泳杰" w:date="2017-07-02T11:49:00Z">
              <w:r>
                <w:rPr>
                  <w:rFonts w:ascii="仿宋" w:eastAsia="仿宋" w:hAnsi="仿宋" w:cs="仿宋" w:hint="eastAsia"/>
                  <w:sz w:val="28"/>
                  <w:szCs w:val="28"/>
                </w:rPr>
                <w:lastRenderedPageBreak/>
                <w:t>3、技术负责人具有高级职称的2分；</w:t>
              </w:r>
            </w:ins>
          </w:p>
          <w:p w:rsidR="00A3638B" w:rsidRDefault="00B11B3E">
            <w:pPr>
              <w:adjustRightInd w:val="0"/>
              <w:spacing w:line="500" w:lineRule="exact"/>
              <w:ind w:firstLineChars="0" w:firstLine="0"/>
              <w:textAlignment w:val="baseline"/>
              <w:rPr>
                <w:ins w:id="316" w:author="田泳杰" w:date="2017-07-02T11:49:00Z"/>
                <w:rFonts w:ascii="仿宋" w:eastAsia="仿宋" w:hAnsi="仿宋" w:cs="仿宋"/>
                <w:sz w:val="28"/>
                <w:szCs w:val="28"/>
              </w:rPr>
            </w:pPr>
            <w:ins w:id="317" w:author="田泳杰" w:date="2017-07-02T11:49:00Z">
              <w:r>
                <w:rPr>
                  <w:rFonts w:ascii="仿宋" w:eastAsia="仿宋" w:hAnsi="仿宋" w:cs="仿宋" w:hint="eastAsia"/>
                  <w:sz w:val="28"/>
                  <w:szCs w:val="28"/>
                </w:rPr>
                <w:t>4、除项目经理、技术负责人外，团队成员</w:t>
              </w:r>
            </w:ins>
            <w:r>
              <w:rPr>
                <w:rFonts w:ascii="仿宋" w:eastAsia="仿宋" w:hAnsi="仿宋" w:cs="仿宋" w:hint="eastAsia"/>
                <w:sz w:val="28"/>
                <w:szCs w:val="28"/>
              </w:rPr>
              <w:t>中</w:t>
            </w:r>
            <w:ins w:id="318" w:author="田泳杰" w:date="2017-07-02T11:49:00Z">
              <w:r>
                <w:rPr>
                  <w:rFonts w:ascii="仿宋" w:eastAsia="仿宋" w:hAnsi="仿宋" w:cs="仿宋" w:hint="eastAsia"/>
                  <w:sz w:val="28"/>
                  <w:szCs w:val="28"/>
                </w:rPr>
                <w:t>每有1名高级职称加0.25分，满分2分；</w:t>
              </w:r>
            </w:ins>
          </w:p>
          <w:p w:rsidR="00A3638B" w:rsidRDefault="00B11B3E">
            <w:pPr>
              <w:adjustRightInd w:val="0"/>
              <w:spacing w:line="500" w:lineRule="exact"/>
              <w:ind w:firstLineChars="0" w:firstLine="0"/>
              <w:textAlignment w:val="baseline"/>
              <w:rPr>
                <w:ins w:id="319" w:author="田泳杰" w:date="2017-07-02T11:49:00Z"/>
                <w:rFonts w:ascii="仿宋" w:eastAsia="仿宋" w:hAnsi="仿宋" w:cs="仿宋"/>
                <w:sz w:val="28"/>
                <w:szCs w:val="28"/>
              </w:rPr>
            </w:pPr>
            <w:ins w:id="320" w:author="田泳杰" w:date="2017-07-02T11:49:00Z">
              <w:r>
                <w:rPr>
                  <w:rFonts w:ascii="仿宋" w:eastAsia="仿宋" w:hAnsi="仿宋" w:cs="仿宋" w:hint="eastAsia"/>
                  <w:sz w:val="28"/>
                  <w:szCs w:val="28"/>
                </w:rPr>
                <w:t>5、施工、设计、质量（或质检）、造价（或预算）、材料、资料、安全、测量、BIM</w:t>
              </w:r>
            </w:ins>
            <w:r>
              <w:rPr>
                <w:rFonts w:ascii="仿宋" w:eastAsia="仿宋" w:hAnsi="仿宋" w:cs="仿宋" w:hint="eastAsia"/>
                <w:sz w:val="28"/>
                <w:szCs w:val="28"/>
              </w:rPr>
              <w:t>建模师</w:t>
            </w:r>
            <w:ins w:id="321" w:author="田泳杰" w:date="2017-07-02T11:49:00Z">
              <w:r>
                <w:rPr>
                  <w:rFonts w:ascii="仿宋" w:eastAsia="仿宋" w:hAnsi="仿宋" w:cs="仿宋" w:hint="eastAsia"/>
                  <w:sz w:val="28"/>
                  <w:szCs w:val="28"/>
                </w:rPr>
                <w:t>专职人员配备齐全</w:t>
              </w:r>
            </w:ins>
            <w:r>
              <w:rPr>
                <w:rFonts w:ascii="仿宋" w:eastAsia="仿宋" w:hAnsi="仿宋" w:cs="仿宋" w:hint="eastAsia"/>
                <w:sz w:val="28"/>
                <w:szCs w:val="28"/>
              </w:rPr>
              <w:t>4.5</w:t>
            </w:r>
            <w:ins w:id="322" w:author="田泳杰" w:date="2017-07-02T11:49:00Z">
              <w:r>
                <w:rPr>
                  <w:rFonts w:ascii="仿宋" w:eastAsia="仿宋" w:hAnsi="仿宋" w:cs="仿宋" w:hint="eastAsia"/>
                  <w:sz w:val="28"/>
                  <w:szCs w:val="28"/>
                </w:rPr>
                <w:t>分，每缺少1个专业人员扣0.5分，扣完为止</w:t>
              </w:r>
            </w:ins>
            <w:r>
              <w:rPr>
                <w:rFonts w:ascii="仿宋" w:eastAsia="仿宋" w:hAnsi="仿宋" w:cs="仿宋" w:hint="eastAsia"/>
                <w:sz w:val="28"/>
                <w:szCs w:val="28"/>
              </w:rPr>
              <w:t>。</w:t>
            </w:r>
          </w:p>
          <w:p w:rsidR="00A3638B" w:rsidRDefault="00B11B3E">
            <w:pPr>
              <w:adjustRightInd w:val="0"/>
              <w:spacing w:line="500" w:lineRule="exact"/>
              <w:ind w:firstLineChars="0" w:firstLine="0"/>
              <w:textAlignment w:val="baseline"/>
              <w:rPr>
                <w:ins w:id="323" w:author="田泳杰" w:date="2017-07-02T11:49:00Z"/>
                <w:rFonts w:ascii="仿宋" w:eastAsia="仿宋" w:hAnsi="仿宋" w:cs="仿宋"/>
                <w:sz w:val="28"/>
                <w:szCs w:val="28"/>
              </w:rPr>
            </w:pPr>
            <w:ins w:id="324" w:author="田泳杰" w:date="2017-07-02T11:49:00Z">
              <w:r>
                <w:rPr>
                  <w:rFonts w:ascii="仿宋" w:eastAsia="仿宋" w:hAnsi="仿宋" w:cs="仿宋" w:hint="eastAsia"/>
                  <w:sz w:val="28"/>
                  <w:szCs w:val="28"/>
                </w:rPr>
                <w:t>项目经理及项目组人员材料要求：</w:t>
              </w:r>
            </w:ins>
          </w:p>
          <w:p w:rsidR="00A3638B" w:rsidRDefault="00B11B3E">
            <w:pPr>
              <w:adjustRightInd w:val="0"/>
              <w:spacing w:line="500" w:lineRule="exact"/>
              <w:ind w:firstLineChars="0" w:firstLine="0"/>
              <w:textAlignment w:val="baseline"/>
              <w:rPr>
                <w:ins w:id="325" w:author="田泳杰" w:date="2017-07-02T11:49:00Z"/>
                <w:rFonts w:ascii="仿宋" w:eastAsia="仿宋" w:hAnsi="仿宋" w:cs="仿宋"/>
                <w:sz w:val="28"/>
                <w:szCs w:val="28"/>
              </w:rPr>
            </w:pPr>
            <w:ins w:id="326" w:author="田泳杰" w:date="2017-07-02T11:49:00Z">
              <w:r>
                <w:rPr>
                  <w:rFonts w:ascii="仿宋" w:eastAsia="仿宋" w:hAnsi="仿宋" w:cs="仿宋" w:hint="eastAsia"/>
                  <w:sz w:val="28"/>
                  <w:szCs w:val="28"/>
                </w:rPr>
                <w:t>（1）须提供</w:t>
              </w:r>
            </w:ins>
            <w:r w:rsidR="0025254E">
              <w:rPr>
                <w:rFonts w:ascii="仿宋" w:eastAsia="仿宋" w:hAnsi="仿宋" w:cs="仿宋" w:hint="eastAsia"/>
                <w:sz w:val="28"/>
                <w:szCs w:val="28"/>
              </w:rPr>
              <w:t>社保部门出具的</w:t>
            </w:r>
            <w:ins w:id="327" w:author="田泳杰" w:date="2017-07-02T11:49:00Z">
              <w:r>
                <w:rPr>
                  <w:rFonts w:ascii="仿宋" w:eastAsia="仿宋" w:hAnsi="仿宋" w:cs="仿宋" w:hint="eastAsia"/>
                  <w:sz w:val="28"/>
                  <w:szCs w:val="28"/>
                </w:rPr>
                <w:t>上述人员在投标截止时间前连续六个月投标人为其缴纳的社保证明材料原件，且投标文件中须附与原件一致的复印件，否则不得分；</w:t>
              </w:r>
            </w:ins>
          </w:p>
          <w:p w:rsidR="00A3638B" w:rsidRDefault="00B11B3E">
            <w:pPr>
              <w:adjustRightInd w:val="0"/>
              <w:spacing w:line="500" w:lineRule="exact"/>
              <w:ind w:firstLineChars="0" w:firstLine="0"/>
              <w:textAlignment w:val="baseline"/>
              <w:rPr>
                <w:ins w:id="328" w:author="田泳杰" w:date="2017-07-02T11:49:00Z"/>
                <w:rFonts w:ascii="仿宋" w:eastAsia="仿宋" w:hAnsi="仿宋" w:cs="仿宋"/>
                <w:sz w:val="28"/>
                <w:szCs w:val="28"/>
              </w:rPr>
            </w:pPr>
            <w:ins w:id="329" w:author="田泳杰" w:date="2017-07-02T11:49:00Z">
              <w:r>
                <w:rPr>
                  <w:rFonts w:ascii="仿宋" w:eastAsia="仿宋" w:hAnsi="仿宋" w:cs="仿宋" w:hint="eastAsia"/>
                  <w:sz w:val="28"/>
                  <w:szCs w:val="28"/>
                </w:rPr>
                <w:t>（2）</w:t>
              </w:r>
            </w:ins>
            <w:r w:rsidR="00010675">
              <w:rPr>
                <w:rFonts w:ascii="仿宋" w:eastAsia="仿宋" w:hAnsi="仿宋" w:cs="仿宋" w:hint="eastAsia"/>
                <w:sz w:val="28"/>
                <w:szCs w:val="28"/>
              </w:rPr>
              <w:t>项目负责人应提供身份证、职称证、学历证</w:t>
            </w:r>
            <w:r w:rsidR="00DF55E0">
              <w:rPr>
                <w:rFonts w:ascii="仿宋" w:eastAsia="仿宋" w:hAnsi="仿宋" w:cs="仿宋" w:hint="eastAsia"/>
                <w:sz w:val="28"/>
                <w:szCs w:val="28"/>
              </w:rPr>
              <w:t>原件</w:t>
            </w:r>
            <w:r w:rsidR="00010675">
              <w:rPr>
                <w:rFonts w:ascii="仿宋" w:eastAsia="仿宋" w:hAnsi="仿宋" w:cs="仿宋" w:hint="eastAsia"/>
                <w:sz w:val="28"/>
                <w:szCs w:val="28"/>
              </w:rPr>
              <w:t>，其他</w:t>
            </w:r>
            <w:ins w:id="330" w:author="田泳杰" w:date="2017-07-02T11:49:00Z">
              <w:r>
                <w:rPr>
                  <w:rFonts w:ascii="仿宋" w:eastAsia="仿宋" w:hAnsi="仿宋" w:cs="仿宋" w:hint="eastAsia"/>
                  <w:sz w:val="28"/>
                  <w:szCs w:val="28"/>
                </w:rPr>
                <w:t>人员</w:t>
              </w:r>
              <w:r w:rsidR="00010675">
                <w:rPr>
                  <w:rFonts w:ascii="仿宋" w:eastAsia="仿宋" w:hAnsi="仿宋" w:cs="仿宋" w:hint="eastAsia"/>
                  <w:sz w:val="28"/>
                  <w:szCs w:val="28"/>
                </w:rPr>
                <w:t>提供</w:t>
              </w:r>
              <w:r>
                <w:rPr>
                  <w:rFonts w:ascii="仿宋" w:eastAsia="仿宋" w:hAnsi="仿宋" w:cs="仿宋" w:hint="eastAsia"/>
                  <w:sz w:val="28"/>
                  <w:szCs w:val="28"/>
                </w:rPr>
                <w:t>相对应资质证书原件和身份证复印件，投标文件中须附对应一致的复印件，否则不得分；</w:t>
              </w:r>
            </w:ins>
          </w:p>
          <w:p w:rsidR="00A3638B" w:rsidRDefault="00B11B3E">
            <w:pPr>
              <w:adjustRightInd w:val="0"/>
              <w:spacing w:line="500" w:lineRule="exact"/>
              <w:ind w:firstLineChars="0" w:firstLine="0"/>
              <w:textAlignment w:val="baseline"/>
              <w:rPr>
                <w:rFonts w:ascii="仿宋" w:eastAsia="仿宋" w:hAnsi="仿宋" w:cs="仿宋"/>
                <w:sz w:val="28"/>
                <w:szCs w:val="28"/>
              </w:rPr>
            </w:pPr>
            <w:ins w:id="331" w:author="田泳杰" w:date="2017-07-02T11:49:00Z">
              <w:r>
                <w:rPr>
                  <w:rFonts w:ascii="仿宋" w:eastAsia="仿宋" w:hAnsi="仿宋" w:cs="仿宋" w:hint="eastAsia"/>
                  <w:sz w:val="28"/>
                  <w:szCs w:val="28"/>
                </w:rPr>
                <w:t>（3）项目经理业绩以联合体牵头单位</w:t>
              </w:r>
            </w:ins>
            <w:r>
              <w:rPr>
                <w:rFonts w:ascii="仿宋" w:eastAsia="仿宋" w:hAnsi="仿宋" w:cs="仿宋" w:hint="eastAsia"/>
                <w:sz w:val="28"/>
                <w:szCs w:val="28"/>
              </w:rPr>
              <w:t>的</w:t>
            </w:r>
            <w:ins w:id="332" w:author="田泳杰" w:date="2017-07-02T11:49:00Z">
              <w:r>
                <w:rPr>
                  <w:rFonts w:ascii="仿宋" w:eastAsia="仿宋" w:hAnsi="仿宋" w:cs="仿宋" w:hint="eastAsia"/>
                  <w:sz w:val="28"/>
                  <w:szCs w:val="28"/>
                </w:rPr>
                <w:t>为准；</w:t>
              </w:r>
            </w:ins>
          </w:p>
          <w:p w:rsidR="00A3638B" w:rsidRDefault="00B11B3E">
            <w:pPr>
              <w:adjustRightInd w:val="0"/>
              <w:spacing w:line="500" w:lineRule="exact"/>
              <w:ind w:firstLineChars="0" w:firstLine="0"/>
              <w:textAlignment w:val="baseline"/>
              <w:rPr>
                <w:ins w:id="333" w:author="田泳杰" w:date="2017-07-02T11:49:00Z"/>
                <w:rFonts w:ascii="仿宋" w:eastAsia="仿宋" w:hAnsi="仿宋" w:cs="仿宋"/>
                <w:sz w:val="28"/>
                <w:szCs w:val="28"/>
              </w:rPr>
            </w:pPr>
            <w:r>
              <w:rPr>
                <w:rFonts w:ascii="仿宋" w:eastAsia="仿宋" w:hAnsi="仿宋" w:cs="仿宋" w:hint="eastAsia"/>
                <w:sz w:val="28"/>
                <w:szCs w:val="28"/>
              </w:rPr>
              <w:t>（4）</w:t>
            </w:r>
            <w:ins w:id="334" w:author="田泳杰" w:date="2017-07-02T11:49:00Z">
              <w:r>
                <w:rPr>
                  <w:rFonts w:ascii="仿宋" w:eastAsia="仿宋" w:hAnsi="仿宋" w:cs="仿宋" w:hint="eastAsia"/>
                  <w:sz w:val="28"/>
                  <w:szCs w:val="28"/>
                </w:rPr>
                <w:t>BIM</w:t>
              </w:r>
            </w:ins>
            <w:r>
              <w:rPr>
                <w:rFonts w:ascii="仿宋" w:eastAsia="仿宋" w:hAnsi="仿宋" w:cs="仿宋" w:hint="eastAsia"/>
                <w:sz w:val="28"/>
                <w:szCs w:val="28"/>
              </w:rPr>
              <w:t>建模师须提供</w:t>
            </w:r>
            <w:ins w:id="335" w:author="田泳杰" w:date="2017-07-02T11:49:00Z">
              <w:r>
                <w:rPr>
                  <w:rFonts w:ascii="仿宋" w:eastAsia="仿宋" w:hAnsi="仿宋" w:cs="仿宋" w:hint="eastAsia"/>
                  <w:sz w:val="28"/>
                  <w:szCs w:val="28"/>
                </w:rPr>
                <w:t>省级及以上</w:t>
              </w:r>
            </w:ins>
            <w:r>
              <w:rPr>
                <w:rFonts w:ascii="仿宋" w:eastAsia="仿宋" w:hAnsi="仿宋" w:cs="仿宋" w:hint="eastAsia"/>
                <w:sz w:val="28"/>
                <w:szCs w:val="28"/>
              </w:rPr>
              <w:t>主管行业部门、协会</w:t>
            </w:r>
            <w:ins w:id="336" w:author="田泳杰" w:date="2017-07-02T11:49:00Z">
              <w:r>
                <w:rPr>
                  <w:rFonts w:ascii="仿宋" w:eastAsia="仿宋" w:hAnsi="仿宋" w:cs="仿宋" w:hint="eastAsia"/>
                  <w:sz w:val="28"/>
                  <w:szCs w:val="28"/>
                </w:rPr>
                <w:t>颁发的 BIM建模师证书或国家级获奖证书，</w:t>
              </w:r>
            </w:ins>
            <w:r>
              <w:rPr>
                <w:rFonts w:ascii="仿宋" w:eastAsia="仿宋" w:hAnsi="仿宋" w:cs="仿宋" w:hint="eastAsia"/>
                <w:sz w:val="28"/>
                <w:szCs w:val="28"/>
              </w:rPr>
              <w:t>须提供</w:t>
            </w:r>
            <w:ins w:id="337" w:author="田泳杰" w:date="2017-07-02T11:49:00Z">
              <w:r>
                <w:rPr>
                  <w:rFonts w:ascii="仿宋" w:eastAsia="仿宋" w:hAnsi="仿宋" w:cs="仿宋" w:hint="eastAsia"/>
                  <w:sz w:val="28"/>
                  <w:szCs w:val="28"/>
                </w:rPr>
                <w:t>发</w:t>
              </w:r>
            </w:ins>
            <w:r>
              <w:rPr>
                <w:rFonts w:ascii="仿宋" w:eastAsia="仿宋" w:hAnsi="仿宋" w:cs="仿宋" w:hint="eastAsia"/>
                <w:sz w:val="28"/>
                <w:szCs w:val="28"/>
              </w:rPr>
              <w:t>证、发</w:t>
            </w:r>
            <w:ins w:id="338" w:author="田泳杰" w:date="2017-07-02T11:49:00Z">
              <w:r>
                <w:rPr>
                  <w:rFonts w:ascii="仿宋" w:eastAsia="仿宋" w:hAnsi="仿宋" w:cs="仿宋" w:hint="eastAsia"/>
                  <w:sz w:val="28"/>
                  <w:szCs w:val="28"/>
                </w:rPr>
                <w:t>奖单位</w:t>
              </w:r>
            </w:ins>
            <w:r>
              <w:rPr>
                <w:rFonts w:ascii="仿宋" w:eastAsia="仿宋" w:hAnsi="仿宋" w:cs="仿宋" w:hint="eastAsia"/>
                <w:sz w:val="28"/>
                <w:szCs w:val="28"/>
              </w:rPr>
              <w:t>官方</w:t>
            </w:r>
            <w:ins w:id="339" w:author="田泳杰" w:date="2017-07-02T11:49:00Z">
              <w:r>
                <w:rPr>
                  <w:rFonts w:ascii="仿宋" w:eastAsia="仿宋" w:hAnsi="仿宋" w:cs="仿宋" w:hint="eastAsia"/>
                  <w:sz w:val="28"/>
                  <w:szCs w:val="28"/>
                </w:rPr>
                <w:t>查询方法，无法查询的</w:t>
              </w:r>
            </w:ins>
            <w:r>
              <w:rPr>
                <w:rFonts w:ascii="仿宋" w:eastAsia="仿宋" w:hAnsi="仿宋" w:cs="仿宋" w:hint="eastAsia"/>
                <w:sz w:val="28"/>
                <w:szCs w:val="28"/>
              </w:rPr>
              <w:t>须提供发证机关的证明文件</w:t>
            </w:r>
            <w:ins w:id="340" w:author="田泳杰" w:date="2017-07-02T11:49:00Z">
              <w:r>
                <w:rPr>
                  <w:rFonts w:ascii="仿宋" w:eastAsia="仿宋" w:hAnsi="仿宋" w:cs="仿宋" w:hint="eastAsia"/>
                  <w:sz w:val="28"/>
                  <w:szCs w:val="28"/>
                </w:rPr>
                <w:t>。）</w:t>
              </w:r>
            </w:ins>
          </w:p>
        </w:tc>
      </w:tr>
      <w:tr w:rsidR="00A3638B" w:rsidTr="00A3638B">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41" w:author="田泳杰" w:date="2017-07-02T11:50:00Z">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78"/>
          <w:ins w:id="342" w:author="田泳杰" w:date="2017-07-02T11:49:00Z"/>
          <w:trPrChange w:id="343" w:author="田泳杰" w:date="2017-07-02T11:50:00Z">
            <w:trPr>
              <w:gridAfter w:val="0"/>
              <w:wAfter w:w="560" w:type="dxa"/>
              <w:trHeight w:val="517"/>
            </w:trPr>
          </w:trPrChange>
        </w:trPr>
        <w:tc>
          <w:tcPr>
            <w:tcW w:w="665" w:type="dxa"/>
            <w:vMerge/>
            <w:tcBorders>
              <w:left w:val="single" w:sz="4" w:space="0" w:color="auto"/>
              <w:right w:val="single" w:sz="4" w:space="0" w:color="auto"/>
            </w:tcBorders>
            <w:vAlign w:val="center"/>
            <w:tcPrChange w:id="344" w:author="田泳杰" w:date="2017-07-02T11:50:00Z">
              <w:tcPr>
                <w:tcW w:w="623" w:type="dxa"/>
                <w:gridSpan w:val="2"/>
                <w:vMerge/>
                <w:tcBorders>
                  <w:left w:val="single" w:sz="4" w:space="0" w:color="auto"/>
                  <w:right w:val="single" w:sz="4" w:space="0" w:color="auto"/>
                </w:tcBorders>
                <w:vAlign w:val="center"/>
              </w:tcPr>
            </w:tcPrChange>
          </w:tcPr>
          <w:p w:rsidR="00A3638B" w:rsidRDefault="00A3638B">
            <w:pPr>
              <w:spacing w:line="500" w:lineRule="exact"/>
              <w:ind w:firstLine="560"/>
              <w:rPr>
                <w:ins w:id="345" w:author="田泳杰" w:date="2017-07-02T11:49:00Z"/>
                <w:rFonts w:ascii="仿宋" w:eastAsia="仿宋" w:hAnsi="仿宋" w:cs="仿宋"/>
                <w:sz w:val="28"/>
                <w:szCs w:val="28"/>
              </w:rPr>
            </w:pPr>
          </w:p>
        </w:tc>
        <w:tc>
          <w:tcPr>
            <w:tcW w:w="892" w:type="dxa"/>
            <w:tcBorders>
              <w:top w:val="single" w:sz="4" w:space="0" w:color="auto"/>
              <w:left w:val="single" w:sz="4" w:space="0" w:color="auto"/>
              <w:bottom w:val="single" w:sz="4" w:space="0" w:color="auto"/>
              <w:right w:val="single" w:sz="4" w:space="0" w:color="auto"/>
            </w:tcBorders>
            <w:vAlign w:val="center"/>
            <w:tcPrChange w:id="346" w:author="田泳杰" w:date="2017-07-02T11:50:00Z">
              <w:tcPr>
                <w:tcW w:w="835" w:type="dxa"/>
                <w:gridSpan w:val="2"/>
                <w:tcBorders>
                  <w:left w:val="single" w:sz="4" w:space="0" w:color="auto"/>
                  <w:right w:val="single" w:sz="4" w:space="0" w:color="auto"/>
                </w:tcBorders>
                <w:vAlign w:val="center"/>
              </w:tcPr>
            </w:tcPrChange>
          </w:tcPr>
          <w:p w:rsidR="00A3638B" w:rsidRDefault="00B11B3E">
            <w:pPr>
              <w:spacing w:line="500" w:lineRule="exact"/>
              <w:ind w:firstLineChars="0" w:firstLine="0"/>
              <w:rPr>
                <w:ins w:id="347" w:author="田泳杰" w:date="2017-07-02T11:49:00Z"/>
                <w:rFonts w:ascii="仿宋" w:eastAsia="仿宋" w:hAnsi="仿宋" w:cs="仿宋"/>
                <w:sz w:val="28"/>
                <w:szCs w:val="28"/>
              </w:rPr>
            </w:pPr>
            <w:ins w:id="348" w:author="田泳杰" w:date="2017-07-02T11:49:00Z">
              <w:r>
                <w:rPr>
                  <w:rFonts w:ascii="仿宋" w:eastAsia="仿宋" w:hAnsi="仿宋" w:cs="仿宋" w:hint="eastAsia"/>
                  <w:sz w:val="28"/>
                  <w:szCs w:val="28"/>
                </w:rPr>
                <w:t>融资</w:t>
              </w:r>
            </w:ins>
          </w:p>
          <w:p w:rsidR="00A3638B" w:rsidRDefault="00B11B3E">
            <w:pPr>
              <w:spacing w:line="500" w:lineRule="exact"/>
              <w:ind w:firstLineChars="0" w:firstLine="0"/>
              <w:rPr>
                <w:rFonts w:ascii="仿宋" w:eastAsia="仿宋" w:hAnsi="仿宋" w:cs="仿宋"/>
                <w:sz w:val="28"/>
                <w:szCs w:val="28"/>
              </w:rPr>
            </w:pPr>
            <w:r>
              <w:rPr>
                <w:rFonts w:ascii="仿宋" w:eastAsia="仿宋" w:hAnsi="仿宋" w:cs="仿宋" w:hint="eastAsia"/>
                <w:sz w:val="28"/>
                <w:szCs w:val="28"/>
              </w:rPr>
              <w:t>信用</w:t>
            </w:r>
          </w:p>
          <w:p w:rsidR="00A3638B" w:rsidRDefault="00B11B3E">
            <w:pPr>
              <w:spacing w:line="500" w:lineRule="exact"/>
              <w:ind w:firstLineChars="0" w:firstLine="0"/>
              <w:rPr>
                <w:ins w:id="349" w:author="田泳杰" w:date="2017-07-02T11:49:00Z"/>
                <w:rFonts w:ascii="仿宋" w:eastAsia="仿宋" w:hAnsi="仿宋" w:cs="仿宋"/>
                <w:sz w:val="28"/>
                <w:szCs w:val="28"/>
              </w:rPr>
            </w:pPr>
            <w:ins w:id="350" w:author="田泳杰" w:date="2017-07-02T11:49:00Z">
              <w:r>
                <w:rPr>
                  <w:rFonts w:ascii="仿宋" w:eastAsia="仿宋" w:hAnsi="仿宋" w:cs="仿宋" w:hint="eastAsia"/>
                  <w:sz w:val="28"/>
                  <w:szCs w:val="28"/>
                </w:rPr>
                <w:t>能力</w:t>
              </w:r>
            </w:ins>
          </w:p>
        </w:tc>
        <w:tc>
          <w:tcPr>
            <w:tcW w:w="574" w:type="dxa"/>
            <w:tcBorders>
              <w:top w:val="single" w:sz="4" w:space="0" w:color="auto"/>
              <w:left w:val="single" w:sz="4" w:space="0" w:color="auto"/>
              <w:bottom w:val="single" w:sz="4" w:space="0" w:color="auto"/>
              <w:right w:val="single" w:sz="4" w:space="0" w:color="auto"/>
            </w:tcBorders>
            <w:vAlign w:val="center"/>
            <w:tcPrChange w:id="351" w:author="田泳杰" w:date="2017-07-02T11:50:00Z">
              <w:tcPr>
                <w:tcW w:w="537" w:type="dxa"/>
                <w:gridSpan w:val="2"/>
                <w:tcBorders>
                  <w:left w:val="single" w:sz="4" w:space="0" w:color="auto"/>
                  <w:right w:val="single" w:sz="4" w:space="0" w:color="auto"/>
                </w:tcBorders>
                <w:vAlign w:val="center"/>
              </w:tcPr>
            </w:tcPrChange>
          </w:tcPr>
          <w:p w:rsidR="00A3638B" w:rsidRDefault="00A3638B">
            <w:pPr>
              <w:spacing w:line="500" w:lineRule="exact"/>
              <w:ind w:firstLineChars="0" w:firstLine="0"/>
              <w:jc w:val="center"/>
              <w:rPr>
                <w:ins w:id="352" w:author="田泳杰" w:date="2017-07-02T11:49:00Z"/>
                <w:rFonts w:ascii="仿宋" w:eastAsia="仿宋" w:hAnsi="仿宋" w:cs="仿宋"/>
                <w:sz w:val="28"/>
                <w:szCs w:val="28"/>
              </w:rPr>
            </w:pPr>
          </w:p>
          <w:p w:rsidR="00A3638B" w:rsidRDefault="00B11B3E">
            <w:pPr>
              <w:spacing w:line="500" w:lineRule="exact"/>
              <w:ind w:firstLineChars="0" w:firstLine="0"/>
              <w:jc w:val="center"/>
              <w:rPr>
                <w:ins w:id="353" w:author="田泳杰" w:date="2017-07-02T11:49:00Z"/>
                <w:rFonts w:ascii="仿宋" w:eastAsia="仿宋" w:hAnsi="仿宋" w:cs="仿宋"/>
                <w:sz w:val="28"/>
                <w:szCs w:val="28"/>
              </w:rPr>
            </w:pPr>
            <w:r>
              <w:rPr>
                <w:rFonts w:ascii="仿宋" w:eastAsia="仿宋" w:hAnsi="仿宋" w:cs="仿宋" w:hint="eastAsia"/>
                <w:sz w:val="28"/>
                <w:szCs w:val="28"/>
              </w:rPr>
              <w:t>5</w:t>
            </w:r>
            <w:ins w:id="354" w:author="田泳杰" w:date="2017-07-02T11:49:00Z">
              <w:r>
                <w:rPr>
                  <w:rFonts w:ascii="仿宋" w:eastAsia="仿宋" w:hAnsi="仿宋" w:cs="仿宋" w:hint="eastAsia"/>
                  <w:sz w:val="28"/>
                  <w:szCs w:val="28"/>
                </w:rPr>
                <w:t>分</w:t>
              </w:r>
            </w:ins>
          </w:p>
        </w:tc>
        <w:tc>
          <w:tcPr>
            <w:tcW w:w="6649" w:type="dxa"/>
            <w:tcBorders>
              <w:top w:val="single" w:sz="4" w:space="0" w:color="auto"/>
              <w:left w:val="single" w:sz="4" w:space="0" w:color="auto"/>
              <w:bottom w:val="single" w:sz="4" w:space="0" w:color="auto"/>
              <w:right w:val="single" w:sz="4" w:space="0" w:color="auto"/>
            </w:tcBorders>
            <w:tcPrChange w:id="355" w:author="田泳杰" w:date="2017-07-02T11:50:00Z">
              <w:tcPr>
                <w:tcW w:w="6225"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adjustRightInd w:val="0"/>
              <w:spacing w:line="500" w:lineRule="exact"/>
              <w:ind w:firstLineChars="0" w:firstLine="0"/>
              <w:textAlignment w:val="baseline"/>
              <w:rPr>
                <w:rFonts w:ascii="仿宋" w:eastAsia="仿宋" w:hAnsi="仿宋" w:cs="仿宋"/>
                <w:sz w:val="28"/>
                <w:szCs w:val="28"/>
              </w:rPr>
            </w:pPr>
            <w:ins w:id="356" w:author="田泳杰" w:date="2017-07-02T11:49:00Z">
              <w:r>
                <w:rPr>
                  <w:rFonts w:ascii="仿宋" w:eastAsia="仿宋" w:hAnsi="仿宋" w:cs="仿宋" w:hint="eastAsia"/>
                  <w:sz w:val="28"/>
                  <w:szCs w:val="28"/>
                </w:rPr>
                <w:t>1、投标人（联合体投标考核牵头方）具有国有商业银行</w:t>
              </w:r>
            </w:ins>
            <w:r>
              <w:rPr>
                <w:rFonts w:ascii="仿宋" w:eastAsia="仿宋" w:hAnsi="仿宋" w:cs="仿宋" w:hint="eastAsia"/>
                <w:sz w:val="28"/>
                <w:szCs w:val="28"/>
              </w:rPr>
              <w:t>或国内知名专业信用评级机构出具的在有效期内的企业主体AAA信用等级证明的3分，“AA+”得2分，获得AA</w:t>
            </w:r>
            <w:r w:rsidR="00010675">
              <w:rPr>
                <w:rFonts w:ascii="仿宋" w:eastAsia="仿宋" w:hAnsi="仿宋" w:cs="仿宋" w:hint="eastAsia"/>
                <w:sz w:val="28"/>
                <w:szCs w:val="28"/>
              </w:rPr>
              <w:t>的</w:t>
            </w:r>
            <w:r>
              <w:rPr>
                <w:rFonts w:ascii="仿宋" w:eastAsia="仿宋" w:hAnsi="仿宋" w:cs="仿宋" w:hint="eastAsia"/>
                <w:sz w:val="28"/>
                <w:szCs w:val="28"/>
              </w:rPr>
              <w:t>1分，其他</w:t>
            </w:r>
            <w:r w:rsidR="00010675">
              <w:rPr>
                <w:rFonts w:ascii="仿宋" w:eastAsia="仿宋" w:hAnsi="仿宋" w:cs="仿宋" w:hint="eastAsia"/>
                <w:sz w:val="28"/>
                <w:szCs w:val="28"/>
              </w:rPr>
              <w:t>的</w:t>
            </w:r>
            <w:r>
              <w:rPr>
                <w:rFonts w:ascii="仿宋" w:eastAsia="仿宋" w:hAnsi="仿宋" w:cs="仿宋" w:hint="eastAsia"/>
                <w:sz w:val="28"/>
                <w:szCs w:val="28"/>
              </w:rPr>
              <w:t>0分。〔投标文件中须提供复印件并加盖投标人公章（</w:t>
            </w:r>
            <w:r w:rsidR="00010675">
              <w:rPr>
                <w:rFonts w:ascii="仿宋" w:eastAsia="仿宋" w:hAnsi="仿宋" w:cs="仿宋" w:hint="eastAsia"/>
                <w:sz w:val="28"/>
                <w:szCs w:val="28"/>
              </w:rPr>
              <w:t>提供</w:t>
            </w:r>
            <w:ins w:id="357" w:author="田泳杰" w:date="2017-07-02T11:49:00Z">
              <w:r w:rsidR="00010675">
                <w:rPr>
                  <w:rFonts w:ascii="仿宋" w:eastAsia="仿宋" w:hAnsi="仿宋" w:cs="仿宋" w:hint="eastAsia"/>
                  <w:sz w:val="28"/>
                  <w:szCs w:val="28"/>
                </w:rPr>
                <w:t>原件</w:t>
              </w:r>
            </w:ins>
            <w:r>
              <w:rPr>
                <w:rFonts w:ascii="仿宋" w:eastAsia="仿宋" w:hAnsi="仿宋" w:cs="仿宋" w:hint="eastAsia"/>
                <w:sz w:val="28"/>
                <w:szCs w:val="28"/>
              </w:rPr>
              <w:t>）〕</w:t>
            </w:r>
          </w:p>
          <w:p w:rsidR="00A3638B" w:rsidRDefault="00B11B3E">
            <w:pPr>
              <w:adjustRightInd w:val="0"/>
              <w:spacing w:line="500" w:lineRule="exact"/>
              <w:ind w:firstLineChars="0" w:firstLine="0"/>
              <w:textAlignment w:val="baseline"/>
              <w:rPr>
                <w:ins w:id="358" w:author="田泳杰" w:date="2017-07-02T11:49:00Z"/>
                <w:rFonts w:ascii="仿宋" w:eastAsia="仿宋" w:hAnsi="仿宋" w:cs="仿宋"/>
                <w:sz w:val="28"/>
                <w:szCs w:val="28"/>
              </w:rPr>
            </w:pPr>
            <w:r>
              <w:rPr>
                <w:rFonts w:ascii="仿宋" w:eastAsia="仿宋" w:hAnsi="仿宋" w:cs="仿宋" w:hint="eastAsia"/>
                <w:sz w:val="28"/>
                <w:szCs w:val="28"/>
              </w:rPr>
              <w:t>（国内知名专业信用评级机构指：大公国际资信评估有限公司、中诚信国际信用评级有限公司、联合资信</w:t>
            </w:r>
            <w:r>
              <w:rPr>
                <w:rFonts w:ascii="仿宋" w:eastAsia="仿宋" w:hAnsi="仿宋" w:cs="仿宋" w:hint="eastAsia"/>
                <w:sz w:val="28"/>
                <w:szCs w:val="28"/>
              </w:rPr>
              <w:lastRenderedPageBreak/>
              <w:t>评估有限公司、上海新世纪资信评估投资服务有限公司、中债资信评估有限责任公司、东方金诚国际信用评估有限公司、鹏远资信评估有限公司）</w:t>
            </w:r>
          </w:p>
          <w:p w:rsidR="00A3638B" w:rsidRDefault="00B11B3E">
            <w:pPr>
              <w:adjustRightInd w:val="0"/>
              <w:snapToGrid w:val="0"/>
              <w:spacing w:line="500" w:lineRule="exact"/>
              <w:ind w:firstLineChars="0" w:firstLine="0"/>
              <w:textAlignment w:val="baseline"/>
              <w:rPr>
                <w:ins w:id="359" w:author="田泳杰" w:date="2017-07-02T11:49:00Z"/>
                <w:rFonts w:ascii="仿宋" w:eastAsia="仿宋" w:hAnsi="仿宋" w:cs="仿宋"/>
                <w:sz w:val="28"/>
                <w:szCs w:val="28"/>
              </w:rPr>
            </w:pPr>
            <w:ins w:id="360" w:author="田泳杰" w:date="2017-07-02T11:49:00Z">
              <w:r>
                <w:rPr>
                  <w:rFonts w:ascii="仿宋" w:eastAsia="仿宋" w:hAnsi="仿宋" w:cs="仿宋" w:hint="eastAsia"/>
                  <w:sz w:val="28"/>
                  <w:szCs w:val="28"/>
                </w:rPr>
                <w:t xml:space="preserve">2、企业授信额度 </w:t>
              </w:r>
            </w:ins>
          </w:p>
          <w:p w:rsidR="00A3638B" w:rsidRDefault="00B11B3E">
            <w:pPr>
              <w:adjustRightInd w:val="0"/>
              <w:snapToGrid w:val="0"/>
              <w:spacing w:line="500" w:lineRule="exact"/>
              <w:ind w:firstLineChars="0" w:firstLine="0"/>
              <w:textAlignment w:val="baseline"/>
              <w:rPr>
                <w:ins w:id="361" w:author="田泳杰" w:date="2017-07-02T11:49:00Z"/>
                <w:rFonts w:ascii="仿宋" w:eastAsia="仿宋" w:hAnsi="仿宋" w:cs="仿宋"/>
                <w:sz w:val="28"/>
                <w:szCs w:val="28"/>
              </w:rPr>
            </w:pPr>
            <w:ins w:id="362" w:author="田泳杰" w:date="2017-07-02T11:49:00Z">
              <w:r>
                <w:rPr>
                  <w:rFonts w:ascii="仿宋" w:eastAsia="仿宋" w:hAnsi="仿宋" w:cs="仿宋" w:hint="eastAsia"/>
                  <w:sz w:val="28"/>
                  <w:szCs w:val="28"/>
                </w:rPr>
                <w:t>企业授信额度人民币≥人民币50亿元，得2分。</w:t>
              </w:r>
            </w:ins>
          </w:p>
          <w:p w:rsidR="00A3638B" w:rsidRDefault="00B11B3E">
            <w:pPr>
              <w:adjustRightInd w:val="0"/>
              <w:snapToGrid w:val="0"/>
              <w:spacing w:line="500" w:lineRule="exact"/>
              <w:ind w:firstLineChars="0" w:firstLine="0"/>
              <w:textAlignment w:val="baseline"/>
              <w:rPr>
                <w:ins w:id="363" w:author="田泳杰" w:date="2017-07-02T11:49:00Z"/>
                <w:rFonts w:ascii="仿宋" w:eastAsia="仿宋" w:hAnsi="仿宋" w:cs="仿宋"/>
                <w:sz w:val="28"/>
                <w:szCs w:val="28"/>
              </w:rPr>
            </w:pPr>
            <w:ins w:id="364" w:author="田泳杰" w:date="2017-07-02T11:49:00Z">
              <w:r>
                <w:rPr>
                  <w:rFonts w:ascii="仿宋" w:eastAsia="仿宋" w:hAnsi="仿宋" w:cs="仿宋" w:hint="eastAsia"/>
                  <w:sz w:val="28"/>
                  <w:szCs w:val="28"/>
                </w:rPr>
                <w:t xml:space="preserve">人民币10亿元≤企业授信额度＜人民币50亿元，得1分。 </w:t>
              </w:r>
            </w:ins>
          </w:p>
          <w:p w:rsidR="00A3638B" w:rsidRDefault="00B11B3E">
            <w:pPr>
              <w:adjustRightInd w:val="0"/>
              <w:snapToGrid w:val="0"/>
              <w:spacing w:line="500" w:lineRule="exact"/>
              <w:ind w:firstLineChars="0" w:firstLine="0"/>
              <w:textAlignment w:val="baseline"/>
              <w:rPr>
                <w:rFonts w:ascii="仿宋" w:eastAsia="仿宋" w:hAnsi="仿宋" w:cs="仿宋"/>
                <w:sz w:val="28"/>
                <w:szCs w:val="28"/>
              </w:rPr>
            </w:pPr>
            <w:ins w:id="365" w:author="田泳杰" w:date="2017-07-02T11:49:00Z">
              <w:r>
                <w:rPr>
                  <w:rFonts w:ascii="仿宋" w:eastAsia="仿宋" w:hAnsi="仿宋" w:cs="仿宋" w:hint="eastAsia"/>
                  <w:sz w:val="28"/>
                  <w:szCs w:val="28"/>
                </w:rPr>
                <w:t>企业授信额度＜人民币10亿元，得0分。</w:t>
              </w:r>
            </w:ins>
          </w:p>
          <w:p w:rsidR="00A3638B" w:rsidRDefault="00B11B3E">
            <w:pPr>
              <w:adjustRightInd w:val="0"/>
              <w:spacing w:line="500" w:lineRule="exact"/>
              <w:ind w:firstLineChars="0" w:firstLine="0"/>
              <w:textAlignment w:val="baseline"/>
              <w:rPr>
                <w:ins w:id="366" w:author="田泳杰" w:date="2017-07-02T11:49:00Z"/>
                <w:rFonts w:ascii="仿宋" w:eastAsia="仿宋" w:hAnsi="仿宋" w:cs="仿宋"/>
                <w:sz w:val="28"/>
                <w:szCs w:val="28"/>
              </w:rPr>
            </w:pPr>
            <w:r>
              <w:rPr>
                <w:rFonts w:ascii="仿宋" w:eastAsia="仿宋" w:hAnsi="仿宋" w:cs="仿宋" w:hint="eastAsia"/>
                <w:sz w:val="28"/>
                <w:szCs w:val="28"/>
              </w:rPr>
              <w:t>〔投标文件中须提供复印件并加盖投标人公章（</w:t>
            </w:r>
            <w:r w:rsidR="00010675">
              <w:rPr>
                <w:rFonts w:ascii="仿宋" w:eastAsia="仿宋" w:hAnsi="仿宋" w:cs="仿宋" w:hint="eastAsia"/>
                <w:sz w:val="28"/>
                <w:szCs w:val="28"/>
              </w:rPr>
              <w:t>提供</w:t>
            </w:r>
            <w:ins w:id="367" w:author="田泳杰" w:date="2017-07-02T11:49:00Z">
              <w:r w:rsidR="00010675">
                <w:rPr>
                  <w:rFonts w:ascii="仿宋" w:eastAsia="仿宋" w:hAnsi="仿宋" w:cs="仿宋" w:hint="eastAsia"/>
                  <w:sz w:val="28"/>
                  <w:szCs w:val="28"/>
                </w:rPr>
                <w:t>原件</w:t>
              </w:r>
            </w:ins>
            <w:r>
              <w:rPr>
                <w:rFonts w:ascii="仿宋" w:eastAsia="仿宋" w:hAnsi="仿宋" w:cs="仿宋" w:hint="eastAsia"/>
                <w:sz w:val="28"/>
                <w:szCs w:val="28"/>
              </w:rPr>
              <w:t>）〕</w:t>
            </w:r>
          </w:p>
        </w:tc>
      </w:tr>
      <w:tr w:rsidR="00A3638B">
        <w:trPr>
          <w:trHeight w:val="886"/>
          <w:ins w:id="368" w:author="田泳杰" w:date="2017-07-02T11:49:00Z"/>
        </w:trPr>
        <w:tc>
          <w:tcPr>
            <w:tcW w:w="665" w:type="dxa"/>
            <w:vMerge w:val="restart"/>
            <w:tcBorders>
              <w:left w:val="single" w:sz="4" w:space="0" w:color="auto"/>
              <w:right w:val="single" w:sz="4" w:space="0" w:color="auto"/>
            </w:tcBorders>
            <w:vAlign w:val="center"/>
          </w:tcPr>
          <w:p w:rsidR="00A3638B" w:rsidRDefault="00A3638B">
            <w:pPr>
              <w:spacing w:line="500" w:lineRule="exact"/>
              <w:ind w:firstLineChars="0" w:firstLine="0"/>
              <w:rPr>
                <w:ins w:id="369" w:author="田泳杰" w:date="2017-07-02T11:49:00Z"/>
                <w:rFonts w:ascii="仿宋" w:eastAsia="仿宋" w:hAnsi="仿宋" w:cs="仿宋"/>
                <w:sz w:val="28"/>
                <w:szCs w:val="28"/>
              </w:rPr>
            </w:pPr>
          </w:p>
          <w:p w:rsidR="00A3638B" w:rsidRDefault="00A3638B">
            <w:pPr>
              <w:spacing w:line="500" w:lineRule="exact"/>
              <w:ind w:firstLineChars="0" w:firstLine="0"/>
              <w:rPr>
                <w:ins w:id="370" w:author="田泳杰" w:date="2017-07-02T11:49:00Z"/>
                <w:rFonts w:ascii="仿宋" w:eastAsia="仿宋" w:hAnsi="仿宋" w:cs="仿宋"/>
                <w:sz w:val="28"/>
                <w:szCs w:val="28"/>
              </w:rPr>
            </w:pPr>
          </w:p>
          <w:p w:rsidR="00A3638B" w:rsidRDefault="00A3638B">
            <w:pPr>
              <w:spacing w:line="500" w:lineRule="exact"/>
              <w:ind w:firstLineChars="0" w:firstLine="0"/>
              <w:rPr>
                <w:ins w:id="371" w:author="田泳杰" w:date="2017-07-02T11:49:00Z"/>
                <w:rFonts w:ascii="仿宋" w:eastAsia="仿宋" w:hAnsi="仿宋" w:cs="仿宋"/>
                <w:sz w:val="28"/>
                <w:szCs w:val="28"/>
              </w:rPr>
            </w:pPr>
          </w:p>
          <w:p w:rsidR="00A3638B" w:rsidRDefault="00A3638B">
            <w:pPr>
              <w:spacing w:line="500" w:lineRule="exact"/>
              <w:ind w:firstLineChars="0" w:firstLine="0"/>
              <w:rPr>
                <w:ins w:id="372" w:author="田泳杰" w:date="2017-07-02T11:49:00Z"/>
                <w:rFonts w:ascii="仿宋" w:eastAsia="仿宋" w:hAnsi="仿宋" w:cs="仿宋"/>
                <w:sz w:val="28"/>
                <w:szCs w:val="28"/>
              </w:rPr>
            </w:pPr>
          </w:p>
          <w:p w:rsidR="00A3638B" w:rsidRDefault="00A3638B">
            <w:pPr>
              <w:spacing w:line="500" w:lineRule="exact"/>
              <w:ind w:firstLineChars="0" w:firstLine="0"/>
              <w:rPr>
                <w:ins w:id="373" w:author="田泳杰" w:date="2017-07-02T11:49:00Z"/>
                <w:rFonts w:ascii="仿宋" w:eastAsia="仿宋" w:hAnsi="仿宋" w:cs="仿宋"/>
                <w:sz w:val="28"/>
                <w:szCs w:val="28"/>
              </w:rPr>
            </w:pPr>
          </w:p>
          <w:p w:rsidR="00A3638B" w:rsidRDefault="00A3638B">
            <w:pPr>
              <w:spacing w:line="500" w:lineRule="exact"/>
              <w:ind w:firstLineChars="0" w:firstLine="0"/>
              <w:rPr>
                <w:ins w:id="374" w:author="田泳杰" w:date="2017-07-02T11:49:00Z"/>
                <w:rFonts w:ascii="仿宋" w:eastAsia="仿宋" w:hAnsi="仿宋" w:cs="仿宋"/>
                <w:sz w:val="28"/>
                <w:szCs w:val="28"/>
              </w:rPr>
            </w:pPr>
          </w:p>
          <w:p w:rsidR="00A3638B" w:rsidRDefault="00A3638B">
            <w:pPr>
              <w:spacing w:line="500" w:lineRule="exact"/>
              <w:ind w:firstLineChars="0" w:firstLine="0"/>
              <w:rPr>
                <w:ins w:id="375" w:author="田泳杰" w:date="2017-07-02T11:49:00Z"/>
                <w:rFonts w:ascii="仿宋" w:eastAsia="仿宋" w:hAnsi="仿宋" w:cs="仿宋"/>
                <w:sz w:val="28"/>
                <w:szCs w:val="28"/>
              </w:rPr>
            </w:pPr>
          </w:p>
          <w:p w:rsidR="00A3638B" w:rsidRDefault="00A3638B">
            <w:pPr>
              <w:spacing w:line="500" w:lineRule="exact"/>
              <w:ind w:firstLineChars="0" w:firstLine="0"/>
              <w:rPr>
                <w:ins w:id="376" w:author="田泳杰" w:date="2017-07-02T11:49:00Z"/>
                <w:rFonts w:ascii="仿宋" w:eastAsia="仿宋" w:hAnsi="仿宋" w:cs="仿宋"/>
                <w:sz w:val="28"/>
                <w:szCs w:val="28"/>
              </w:rPr>
            </w:pPr>
          </w:p>
          <w:p w:rsidR="00A3638B" w:rsidRDefault="00A3638B">
            <w:pPr>
              <w:spacing w:line="500" w:lineRule="exact"/>
              <w:ind w:firstLineChars="0" w:firstLine="0"/>
              <w:rPr>
                <w:ins w:id="377" w:author="田泳杰" w:date="2017-07-02T11:51:00Z"/>
                <w:rFonts w:ascii="仿宋" w:eastAsia="仿宋" w:hAnsi="仿宋" w:cs="仿宋"/>
                <w:sz w:val="28"/>
                <w:szCs w:val="28"/>
              </w:rPr>
            </w:pPr>
          </w:p>
          <w:p w:rsidR="00A3638B" w:rsidRDefault="00A3638B">
            <w:pPr>
              <w:spacing w:line="500" w:lineRule="exact"/>
              <w:ind w:firstLineChars="0" w:firstLine="0"/>
              <w:rPr>
                <w:ins w:id="378" w:author="田泳杰" w:date="2017-07-02T11:51:00Z"/>
                <w:rFonts w:ascii="仿宋" w:eastAsia="仿宋" w:hAnsi="仿宋" w:cs="仿宋"/>
                <w:sz w:val="28"/>
                <w:szCs w:val="28"/>
              </w:rPr>
            </w:pPr>
          </w:p>
          <w:p w:rsidR="00A3638B" w:rsidRDefault="00A3638B">
            <w:pPr>
              <w:spacing w:line="500" w:lineRule="exact"/>
              <w:ind w:firstLineChars="0" w:firstLine="0"/>
              <w:rPr>
                <w:ins w:id="379" w:author="田泳杰" w:date="2017-07-02T11:51:00Z"/>
                <w:rFonts w:ascii="仿宋" w:eastAsia="仿宋" w:hAnsi="仿宋" w:cs="仿宋"/>
                <w:sz w:val="28"/>
                <w:szCs w:val="28"/>
              </w:rPr>
            </w:pPr>
          </w:p>
          <w:p w:rsidR="00A3638B" w:rsidRDefault="00B11B3E">
            <w:pPr>
              <w:spacing w:line="500" w:lineRule="exact"/>
              <w:ind w:firstLineChars="0" w:firstLine="0"/>
              <w:rPr>
                <w:ins w:id="380" w:author="田泳杰" w:date="2017-07-02T11:49:00Z"/>
                <w:rFonts w:ascii="仿宋" w:eastAsia="仿宋" w:hAnsi="仿宋" w:cs="仿宋"/>
                <w:sz w:val="28"/>
                <w:szCs w:val="28"/>
              </w:rPr>
            </w:pPr>
            <w:ins w:id="381" w:author="田泳杰" w:date="2017-07-02T11:49:00Z">
              <w:r>
                <w:rPr>
                  <w:rFonts w:ascii="仿宋" w:eastAsia="仿宋" w:hAnsi="仿宋" w:cs="仿宋" w:hint="eastAsia"/>
                  <w:sz w:val="28"/>
                  <w:szCs w:val="28"/>
                </w:rPr>
                <w:t>方</w:t>
              </w:r>
            </w:ins>
          </w:p>
          <w:p w:rsidR="00A3638B" w:rsidRDefault="00B11B3E">
            <w:pPr>
              <w:spacing w:line="500" w:lineRule="exact"/>
              <w:ind w:firstLineChars="0" w:firstLine="0"/>
              <w:rPr>
                <w:ins w:id="382" w:author="田泳杰" w:date="2017-07-02T11:49:00Z"/>
                <w:rFonts w:ascii="仿宋" w:eastAsia="仿宋" w:hAnsi="仿宋" w:cs="仿宋"/>
                <w:sz w:val="28"/>
                <w:szCs w:val="28"/>
              </w:rPr>
            </w:pPr>
            <w:ins w:id="383" w:author="田泳杰" w:date="2017-07-02T11:49:00Z">
              <w:r>
                <w:rPr>
                  <w:rFonts w:ascii="仿宋" w:eastAsia="仿宋" w:hAnsi="仿宋" w:cs="仿宋" w:hint="eastAsia"/>
                  <w:sz w:val="28"/>
                  <w:szCs w:val="28"/>
                </w:rPr>
                <w:t>案</w:t>
              </w:r>
            </w:ins>
          </w:p>
          <w:p w:rsidR="00A3638B" w:rsidRDefault="00B11B3E">
            <w:pPr>
              <w:spacing w:line="500" w:lineRule="exact"/>
              <w:ind w:firstLineChars="0" w:firstLine="0"/>
              <w:rPr>
                <w:ins w:id="384" w:author="田泳杰" w:date="2017-07-02T11:49:00Z"/>
                <w:rFonts w:ascii="仿宋" w:eastAsia="仿宋" w:hAnsi="仿宋" w:cs="仿宋"/>
                <w:sz w:val="28"/>
                <w:szCs w:val="28"/>
              </w:rPr>
            </w:pPr>
            <w:ins w:id="385" w:author="田泳杰" w:date="2017-07-02T11:49:00Z">
              <w:r>
                <w:rPr>
                  <w:rFonts w:ascii="仿宋" w:eastAsia="仿宋" w:hAnsi="仿宋" w:cs="仿宋" w:hint="eastAsia"/>
                  <w:sz w:val="28"/>
                  <w:szCs w:val="28"/>
                </w:rPr>
                <w:t>部</w:t>
              </w:r>
            </w:ins>
          </w:p>
          <w:p w:rsidR="00A3638B" w:rsidRDefault="00B11B3E">
            <w:pPr>
              <w:spacing w:line="500" w:lineRule="exact"/>
              <w:ind w:firstLineChars="0" w:firstLine="0"/>
              <w:rPr>
                <w:ins w:id="386" w:author="田泳杰" w:date="2017-07-02T11:49:00Z"/>
                <w:rFonts w:ascii="仿宋" w:eastAsia="仿宋" w:hAnsi="仿宋" w:cs="仿宋"/>
                <w:sz w:val="28"/>
                <w:szCs w:val="28"/>
              </w:rPr>
            </w:pPr>
            <w:ins w:id="387" w:author="田泳杰" w:date="2017-07-02T11:49:00Z">
              <w:r>
                <w:rPr>
                  <w:rFonts w:ascii="仿宋" w:eastAsia="仿宋" w:hAnsi="仿宋" w:cs="仿宋" w:hint="eastAsia"/>
                  <w:sz w:val="28"/>
                  <w:szCs w:val="28"/>
                </w:rPr>
                <w:t>分 39分</w:t>
              </w:r>
            </w:ins>
          </w:p>
        </w:tc>
        <w:tc>
          <w:tcPr>
            <w:tcW w:w="89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500" w:lineRule="exact"/>
              <w:ind w:firstLineChars="0" w:firstLine="0"/>
              <w:rPr>
                <w:ins w:id="388" w:author="田泳杰" w:date="2017-07-02T11:49:00Z"/>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B11B3E">
            <w:pPr>
              <w:spacing w:line="500" w:lineRule="exact"/>
              <w:ind w:firstLineChars="0" w:firstLine="0"/>
              <w:rPr>
                <w:ins w:id="389" w:author="田泳杰" w:date="2017-07-02T11:49:00Z"/>
                <w:rFonts w:ascii="仿宋" w:eastAsia="仿宋" w:hAnsi="仿宋" w:cs="仿宋"/>
                <w:sz w:val="28"/>
                <w:szCs w:val="28"/>
              </w:rPr>
            </w:pPr>
            <w:ins w:id="390" w:author="田泳杰" w:date="2017-07-02T11:49:00Z">
              <w:r>
                <w:rPr>
                  <w:rFonts w:ascii="仿宋" w:eastAsia="仿宋" w:hAnsi="仿宋" w:cs="仿宋" w:hint="eastAsia"/>
                  <w:sz w:val="28"/>
                  <w:szCs w:val="28"/>
                </w:rPr>
                <w:t>财</w:t>
              </w:r>
            </w:ins>
          </w:p>
          <w:p w:rsidR="00A3638B" w:rsidRDefault="00B11B3E">
            <w:pPr>
              <w:spacing w:line="500" w:lineRule="exact"/>
              <w:ind w:firstLineChars="0" w:firstLine="0"/>
              <w:rPr>
                <w:ins w:id="391" w:author="田泳杰" w:date="2017-07-02T11:49:00Z"/>
                <w:rFonts w:ascii="仿宋" w:eastAsia="仿宋" w:hAnsi="仿宋" w:cs="仿宋"/>
                <w:sz w:val="28"/>
                <w:szCs w:val="28"/>
              </w:rPr>
            </w:pPr>
            <w:ins w:id="392" w:author="田泳杰" w:date="2017-07-02T11:49:00Z">
              <w:r>
                <w:rPr>
                  <w:rFonts w:ascii="仿宋" w:eastAsia="仿宋" w:hAnsi="仿宋" w:cs="仿宋" w:hint="eastAsia"/>
                  <w:sz w:val="28"/>
                  <w:szCs w:val="28"/>
                </w:rPr>
                <w:t>务</w:t>
              </w:r>
            </w:ins>
          </w:p>
          <w:p w:rsidR="00A3638B" w:rsidRDefault="00B11B3E">
            <w:pPr>
              <w:spacing w:line="500" w:lineRule="exact"/>
              <w:ind w:firstLineChars="0" w:firstLine="0"/>
              <w:rPr>
                <w:ins w:id="393" w:author="田泳杰" w:date="2017-07-02T11:49:00Z"/>
                <w:rFonts w:ascii="仿宋" w:eastAsia="仿宋" w:hAnsi="仿宋" w:cs="仿宋"/>
                <w:sz w:val="28"/>
                <w:szCs w:val="28"/>
              </w:rPr>
            </w:pPr>
            <w:ins w:id="394" w:author="田泳杰" w:date="2017-07-02T11:49:00Z">
              <w:r>
                <w:rPr>
                  <w:rFonts w:ascii="仿宋" w:eastAsia="仿宋" w:hAnsi="仿宋" w:cs="仿宋" w:hint="eastAsia"/>
                  <w:sz w:val="28"/>
                  <w:szCs w:val="28"/>
                </w:rPr>
                <w:t>方</w:t>
              </w:r>
            </w:ins>
          </w:p>
          <w:p w:rsidR="00A3638B" w:rsidRDefault="00B11B3E">
            <w:pPr>
              <w:spacing w:line="500" w:lineRule="exact"/>
              <w:ind w:firstLineChars="0" w:firstLine="0"/>
              <w:rPr>
                <w:ins w:id="395" w:author="田泳杰" w:date="2017-07-02T11:49:00Z"/>
                <w:rFonts w:ascii="仿宋" w:eastAsia="仿宋" w:hAnsi="仿宋" w:cs="仿宋"/>
                <w:sz w:val="28"/>
                <w:szCs w:val="28"/>
              </w:rPr>
            </w:pPr>
            <w:ins w:id="396" w:author="田泳杰" w:date="2017-07-02T11:49:00Z">
              <w:r>
                <w:rPr>
                  <w:rFonts w:ascii="仿宋" w:eastAsia="仿宋" w:hAnsi="仿宋" w:cs="仿宋" w:hint="eastAsia"/>
                  <w:sz w:val="28"/>
                  <w:szCs w:val="28"/>
                </w:rPr>
                <w:t>案</w:t>
              </w:r>
            </w:ins>
          </w:p>
        </w:tc>
        <w:tc>
          <w:tcPr>
            <w:tcW w:w="574"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500" w:lineRule="exact"/>
              <w:ind w:firstLineChars="0" w:firstLine="0"/>
              <w:jc w:val="center"/>
              <w:rPr>
                <w:rFonts w:ascii="仿宋" w:eastAsia="仿宋" w:hAnsi="仿宋" w:cs="仿宋"/>
                <w:sz w:val="28"/>
                <w:szCs w:val="28"/>
              </w:rPr>
            </w:pPr>
          </w:p>
          <w:p w:rsidR="00A3638B" w:rsidRDefault="00B11B3E">
            <w:pPr>
              <w:spacing w:line="500" w:lineRule="exact"/>
              <w:ind w:firstLineChars="0" w:firstLine="0"/>
              <w:jc w:val="center"/>
              <w:rPr>
                <w:ins w:id="397" w:author="田泳杰" w:date="2017-07-02T11:49:00Z"/>
                <w:rFonts w:ascii="仿宋" w:eastAsia="仿宋" w:hAnsi="仿宋" w:cs="仿宋"/>
                <w:sz w:val="28"/>
                <w:szCs w:val="28"/>
              </w:rPr>
            </w:pPr>
            <w:ins w:id="398" w:author="田泳杰" w:date="2017-07-02T11:49:00Z">
              <w:r>
                <w:rPr>
                  <w:rFonts w:ascii="仿宋" w:eastAsia="仿宋" w:hAnsi="仿宋" w:cs="仿宋" w:hint="eastAsia"/>
                  <w:sz w:val="28"/>
                  <w:szCs w:val="28"/>
                </w:rPr>
                <w:t>9</w:t>
              </w:r>
            </w:ins>
          </w:p>
          <w:p w:rsidR="00A3638B" w:rsidRDefault="00B11B3E">
            <w:pPr>
              <w:spacing w:line="500" w:lineRule="exact"/>
              <w:ind w:firstLineChars="0" w:firstLine="0"/>
              <w:jc w:val="center"/>
              <w:rPr>
                <w:ins w:id="399" w:author="田泳杰" w:date="2017-07-02T11:49:00Z"/>
                <w:rFonts w:ascii="仿宋" w:eastAsia="仿宋" w:hAnsi="仿宋" w:cs="仿宋"/>
                <w:sz w:val="28"/>
                <w:szCs w:val="28"/>
              </w:rPr>
            </w:pPr>
            <w:ins w:id="400" w:author="田泳杰" w:date="2017-07-02T11:49:00Z">
              <w:r>
                <w:rPr>
                  <w:rFonts w:ascii="仿宋" w:eastAsia="仿宋" w:hAnsi="仿宋" w:cs="仿宋" w:hint="eastAsia"/>
                  <w:sz w:val="28"/>
                  <w:szCs w:val="28"/>
                </w:rPr>
                <w:t>分</w:t>
              </w:r>
            </w:ins>
          </w:p>
        </w:tc>
        <w:tc>
          <w:tcPr>
            <w:tcW w:w="6649" w:type="dxa"/>
            <w:tcBorders>
              <w:top w:val="single" w:sz="4" w:space="0" w:color="auto"/>
              <w:left w:val="single" w:sz="4" w:space="0" w:color="auto"/>
              <w:bottom w:val="single" w:sz="4" w:space="0" w:color="auto"/>
              <w:right w:val="single" w:sz="4" w:space="0" w:color="auto"/>
            </w:tcBorders>
          </w:tcPr>
          <w:p w:rsidR="00A3638B" w:rsidRDefault="00B11B3E">
            <w:pPr>
              <w:overflowPunct w:val="0"/>
              <w:topLinePunct/>
              <w:spacing w:line="500" w:lineRule="exact"/>
              <w:ind w:firstLineChars="0" w:firstLine="0"/>
              <w:jc w:val="left"/>
              <w:rPr>
                <w:ins w:id="401" w:author="田泳杰" w:date="2017-07-02T11:49:00Z"/>
                <w:rFonts w:ascii="仿宋" w:eastAsia="仿宋" w:hAnsi="仿宋" w:cs="仿宋"/>
                <w:sz w:val="28"/>
                <w:szCs w:val="28"/>
              </w:rPr>
            </w:pPr>
            <w:ins w:id="402" w:author="田泳杰" w:date="2017-07-02T11:49:00Z">
              <w:r>
                <w:rPr>
                  <w:rFonts w:ascii="仿宋" w:eastAsia="仿宋" w:hAnsi="仿宋" w:cs="仿宋" w:hint="eastAsia"/>
                  <w:sz w:val="28"/>
                  <w:szCs w:val="28"/>
                </w:rPr>
                <w:t xml:space="preserve">1、对融资计划及融资方式的可行性进行横向比较：一般的1分，较好的2分，满意的3分。 </w:t>
              </w:r>
            </w:ins>
          </w:p>
          <w:p w:rsidR="00A3638B" w:rsidRDefault="00B11B3E">
            <w:pPr>
              <w:overflowPunct w:val="0"/>
              <w:topLinePunct/>
              <w:spacing w:line="500" w:lineRule="exact"/>
              <w:ind w:firstLineChars="0" w:firstLine="0"/>
              <w:jc w:val="left"/>
              <w:rPr>
                <w:ins w:id="403" w:author="田泳杰" w:date="2017-07-02T11:49:00Z"/>
                <w:rFonts w:ascii="仿宋" w:eastAsia="仿宋" w:hAnsi="仿宋" w:cs="仿宋"/>
                <w:sz w:val="28"/>
                <w:szCs w:val="28"/>
              </w:rPr>
            </w:pPr>
            <w:ins w:id="404" w:author="田泳杰" w:date="2017-07-02T11:49:00Z">
              <w:r>
                <w:rPr>
                  <w:rFonts w:ascii="仿宋" w:eastAsia="仿宋" w:hAnsi="仿宋" w:cs="仿宋" w:hint="eastAsia"/>
                  <w:sz w:val="28"/>
                  <w:szCs w:val="28"/>
                </w:rPr>
                <w:t>2、融资成本计划，融资成本不超过4.9%的3分，每比4.9%上浮1%（上浮1%即：4.9%×（1+1%））</w:t>
              </w:r>
            </w:ins>
            <w:r>
              <w:rPr>
                <w:rFonts w:ascii="仿宋" w:eastAsia="仿宋" w:hAnsi="仿宋" w:cs="仿宋" w:hint="eastAsia"/>
                <w:sz w:val="28"/>
                <w:szCs w:val="28"/>
              </w:rPr>
              <w:t>，</w:t>
            </w:r>
            <w:ins w:id="405" w:author="田泳杰" w:date="2017-07-02T11:49:00Z">
              <w:r>
                <w:rPr>
                  <w:rFonts w:ascii="仿宋" w:eastAsia="仿宋" w:hAnsi="仿宋" w:cs="仿宋" w:hint="eastAsia"/>
                  <w:sz w:val="28"/>
                  <w:szCs w:val="28"/>
                </w:rPr>
                <w:t xml:space="preserve">在3分基础上扣0.3分，不足1%按内插法计算，扣完为止； </w:t>
              </w:r>
            </w:ins>
          </w:p>
          <w:p w:rsidR="00A3638B" w:rsidRDefault="00B11B3E">
            <w:pPr>
              <w:overflowPunct w:val="0"/>
              <w:topLinePunct/>
              <w:spacing w:line="500" w:lineRule="exact"/>
              <w:ind w:firstLineChars="0" w:firstLine="0"/>
              <w:jc w:val="left"/>
              <w:rPr>
                <w:ins w:id="406" w:author="田泳杰" w:date="2017-07-02T11:49:00Z"/>
                <w:rFonts w:ascii="仿宋" w:eastAsia="仿宋" w:hAnsi="仿宋" w:cs="仿宋"/>
                <w:sz w:val="28"/>
                <w:szCs w:val="28"/>
              </w:rPr>
            </w:pPr>
            <w:ins w:id="407" w:author="田泳杰" w:date="2017-07-02T11:49:00Z">
              <w:r>
                <w:rPr>
                  <w:rFonts w:ascii="仿宋" w:eastAsia="仿宋" w:hAnsi="仿宋" w:cs="仿宋" w:hint="eastAsia"/>
                  <w:sz w:val="28"/>
                  <w:szCs w:val="28"/>
                </w:rPr>
                <w:t xml:space="preserve">3、对资本金估算、筹措、到位时间及资金使用计划进行横向比较：一般的0.25分，较好的0.5，满意的1分； </w:t>
              </w:r>
            </w:ins>
          </w:p>
          <w:p w:rsidR="00A3638B" w:rsidRDefault="00B11B3E" w:rsidP="00DF55E0">
            <w:pPr>
              <w:overflowPunct w:val="0"/>
              <w:topLinePunct/>
              <w:spacing w:line="500" w:lineRule="exact"/>
              <w:ind w:firstLineChars="0" w:firstLine="0"/>
              <w:jc w:val="left"/>
              <w:rPr>
                <w:ins w:id="408" w:author="田泳杰" w:date="2017-07-02T11:49:00Z"/>
                <w:rFonts w:ascii="仿宋" w:eastAsia="仿宋" w:hAnsi="仿宋" w:cs="仿宋"/>
                <w:sz w:val="28"/>
                <w:szCs w:val="28"/>
              </w:rPr>
            </w:pPr>
            <w:ins w:id="409" w:author="田泳杰" w:date="2017-07-02T11:49:00Z">
              <w:r>
                <w:rPr>
                  <w:rFonts w:ascii="仿宋" w:eastAsia="仿宋" w:hAnsi="仿宋" w:cs="仿宋" w:hint="eastAsia"/>
                  <w:sz w:val="28"/>
                  <w:szCs w:val="28"/>
                </w:rPr>
                <w:t>4、</w:t>
              </w:r>
              <w:r w:rsidR="00DF55E0">
                <w:rPr>
                  <w:rFonts w:ascii="仿宋" w:eastAsia="仿宋" w:hAnsi="仿宋" w:cs="仿宋" w:hint="eastAsia"/>
                  <w:sz w:val="28"/>
                  <w:szCs w:val="28"/>
                </w:rPr>
                <w:t>对运营成本费用分析的合理性进行横向比较：一般的0.5分，较好的</w:t>
              </w:r>
            </w:ins>
            <w:r w:rsidR="00DF55E0">
              <w:rPr>
                <w:rFonts w:ascii="仿宋" w:eastAsia="仿宋" w:hAnsi="仿宋" w:cs="仿宋" w:hint="eastAsia"/>
                <w:sz w:val="28"/>
                <w:szCs w:val="28"/>
              </w:rPr>
              <w:t>1</w:t>
            </w:r>
            <w:ins w:id="410" w:author="田泳杰" w:date="2017-07-02T11:49:00Z">
              <w:r w:rsidR="00DF55E0">
                <w:rPr>
                  <w:rFonts w:ascii="仿宋" w:eastAsia="仿宋" w:hAnsi="仿宋" w:cs="仿宋" w:hint="eastAsia"/>
                  <w:sz w:val="28"/>
                  <w:szCs w:val="28"/>
                </w:rPr>
                <w:t>，满意的</w:t>
              </w:r>
            </w:ins>
            <w:r w:rsidR="00DF55E0">
              <w:rPr>
                <w:rFonts w:ascii="仿宋" w:eastAsia="仿宋" w:hAnsi="仿宋" w:cs="仿宋" w:hint="eastAsia"/>
                <w:sz w:val="28"/>
                <w:szCs w:val="28"/>
              </w:rPr>
              <w:t>2</w:t>
            </w:r>
            <w:ins w:id="411" w:author="田泳杰" w:date="2017-07-02T11:49:00Z">
              <w:r w:rsidR="00DF55E0">
                <w:rPr>
                  <w:rFonts w:ascii="仿宋" w:eastAsia="仿宋" w:hAnsi="仿宋" w:cs="仿宋" w:hint="eastAsia"/>
                  <w:sz w:val="28"/>
                  <w:szCs w:val="28"/>
                </w:rPr>
                <w:t>分。</w:t>
              </w:r>
              <w:r>
                <w:rPr>
                  <w:rFonts w:ascii="仿宋" w:eastAsia="仿宋" w:hAnsi="仿宋" w:cs="仿宋" w:hint="eastAsia"/>
                  <w:sz w:val="28"/>
                  <w:szCs w:val="28"/>
                </w:rPr>
                <w:t xml:space="preserve">                   </w:t>
              </w:r>
            </w:ins>
          </w:p>
        </w:tc>
      </w:tr>
      <w:tr w:rsidR="00A3638B">
        <w:trPr>
          <w:trHeight w:val="539"/>
          <w:ins w:id="412" w:author="田泳杰" w:date="2017-07-02T11:49:00Z"/>
        </w:trPr>
        <w:tc>
          <w:tcPr>
            <w:tcW w:w="665" w:type="dxa"/>
            <w:vMerge/>
            <w:tcBorders>
              <w:left w:val="single" w:sz="4" w:space="0" w:color="auto"/>
              <w:right w:val="single" w:sz="4" w:space="0" w:color="auto"/>
            </w:tcBorders>
            <w:vAlign w:val="center"/>
          </w:tcPr>
          <w:p w:rsidR="00A3638B" w:rsidRDefault="00A3638B">
            <w:pPr>
              <w:spacing w:line="500" w:lineRule="exact"/>
              <w:ind w:firstLineChars="0" w:firstLine="0"/>
              <w:rPr>
                <w:ins w:id="413" w:author="田泳杰" w:date="2017-07-02T11:49:00Z"/>
                <w:rFonts w:ascii="仿宋" w:eastAsia="仿宋" w:hAnsi="仿宋" w:cs="仿宋"/>
                <w:sz w:val="28"/>
                <w:szCs w:val="28"/>
              </w:rPr>
            </w:pPr>
          </w:p>
        </w:tc>
        <w:tc>
          <w:tcPr>
            <w:tcW w:w="89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500" w:lineRule="exact"/>
              <w:ind w:firstLineChars="0" w:firstLine="0"/>
              <w:rPr>
                <w:ins w:id="414" w:author="田泳杰" w:date="2017-07-02T11:49:00Z"/>
                <w:rFonts w:ascii="仿宋" w:eastAsia="仿宋" w:hAnsi="仿宋" w:cs="仿宋"/>
                <w:sz w:val="28"/>
                <w:szCs w:val="28"/>
              </w:rPr>
            </w:pPr>
          </w:p>
          <w:p w:rsidR="00A3638B" w:rsidRDefault="00A3638B">
            <w:pPr>
              <w:spacing w:line="500" w:lineRule="exact"/>
              <w:ind w:firstLineChars="0" w:firstLine="0"/>
              <w:rPr>
                <w:ins w:id="415" w:author="田泳杰" w:date="2017-07-02T11:49:00Z"/>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ins w:id="416" w:author="田泳杰" w:date="2017-07-02T11:49:00Z"/>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ins w:id="417" w:author="田泳杰" w:date="2017-07-02T11:49:00Z"/>
                <w:rFonts w:ascii="仿宋" w:eastAsia="仿宋" w:hAnsi="仿宋" w:cs="仿宋"/>
                <w:sz w:val="28"/>
                <w:szCs w:val="28"/>
              </w:rPr>
            </w:pPr>
          </w:p>
          <w:p w:rsidR="00A3638B" w:rsidRDefault="00B11B3E">
            <w:pPr>
              <w:spacing w:line="500" w:lineRule="exact"/>
              <w:ind w:firstLineChars="0" w:firstLine="0"/>
              <w:rPr>
                <w:ins w:id="418" w:author="田泳杰" w:date="2017-07-02T11:49:00Z"/>
                <w:rFonts w:ascii="仿宋" w:eastAsia="仿宋" w:hAnsi="仿宋" w:cs="仿宋"/>
                <w:sz w:val="28"/>
                <w:szCs w:val="28"/>
              </w:rPr>
            </w:pPr>
            <w:ins w:id="419" w:author="田泳杰" w:date="2017-07-02T11:49:00Z">
              <w:r>
                <w:rPr>
                  <w:rFonts w:ascii="仿宋" w:eastAsia="仿宋" w:hAnsi="仿宋" w:cs="仿宋" w:hint="eastAsia"/>
                  <w:sz w:val="28"/>
                  <w:szCs w:val="28"/>
                </w:rPr>
                <w:t>建</w:t>
              </w:r>
            </w:ins>
          </w:p>
          <w:p w:rsidR="00A3638B" w:rsidRDefault="00B11B3E">
            <w:pPr>
              <w:spacing w:line="500" w:lineRule="exact"/>
              <w:ind w:firstLineChars="0" w:firstLine="0"/>
              <w:rPr>
                <w:ins w:id="420" w:author="田泳杰" w:date="2017-07-02T11:49:00Z"/>
                <w:rFonts w:ascii="仿宋" w:eastAsia="仿宋" w:hAnsi="仿宋" w:cs="仿宋"/>
                <w:sz w:val="28"/>
                <w:szCs w:val="28"/>
              </w:rPr>
            </w:pPr>
            <w:ins w:id="421" w:author="田泳杰" w:date="2017-07-02T11:49:00Z">
              <w:r>
                <w:rPr>
                  <w:rFonts w:ascii="仿宋" w:eastAsia="仿宋" w:hAnsi="仿宋" w:cs="仿宋" w:hint="eastAsia"/>
                  <w:sz w:val="28"/>
                  <w:szCs w:val="28"/>
                </w:rPr>
                <w:t>设</w:t>
              </w:r>
            </w:ins>
          </w:p>
          <w:p w:rsidR="00A3638B" w:rsidRDefault="00B11B3E">
            <w:pPr>
              <w:spacing w:line="500" w:lineRule="exact"/>
              <w:ind w:firstLineChars="0" w:firstLine="0"/>
              <w:rPr>
                <w:ins w:id="422" w:author="田泳杰" w:date="2017-07-02T11:49:00Z"/>
                <w:rFonts w:ascii="仿宋" w:eastAsia="仿宋" w:hAnsi="仿宋" w:cs="仿宋"/>
                <w:sz w:val="28"/>
                <w:szCs w:val="28"/>
              </w:rPr>
            </w:pPr>
            <w:ins w:id="423" w:author="田泳杰" w:date="2017-07-02T11:49:00Z">
              <w:r>
                <w:rPr>
                  <w:rFonts w:ascii="仿宋" w:eastAsia="仿宋" w:hAnsi="仿宋" w:cs="仿宋" w:hint="eastAsia"/>
                  <w:sz w:val="28"/>
                  <w:szCs w:val="28"/>
                </w:rPr>
                <w:t>方</w:t>
              </w:r>
            </w:ins>
          </w:p>
          <w:p w:rsidR="00A3638B" w:rsidRDefault="00B11B3E">
            <w:pPr>
              <w:spacing w:line="500" w:lineRule="exact"/>
              <w:ind w:firstLineChars="0" w:firstLine="0"/>
              <w:rPr>
                <w:ins w:id="424" w:author="田泳杰" w:date="2017-07-02T11:49:00Z"/>
                <w:rFonts w:ascii="仿宋" w:eastAsia="仿宋" w:hAnsi="仿宋" w:cs="仿宋"/>
                <w:sz w:val="28"/>
                <w:szCs w:val="28"/>
              </w:rPr>
            </w:pPr>
            <w:ins w:id="425" w:author="田泳杰" w:date="2017-07-02T11:49:00Z">
              <w:r>
                <w:rPr>
                  <w:rFonts w:ascii="仿宋" w:eastAsia="仿宋" w:hAnsi="仿宋" w:cs="仿宋" w:hint="eastAsia"/>
                  <w:sz w:val="28"/>
                  <w:szCs w:val="28"/>
                </w:rPr>
                <w:t>案</w:t>
              </w:r>
            </w:ins>
          </w:p>
        </w:tc>
        <w:tc>
          <w:tcPr>
            <w:tcW w:w="574"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500" w:lineRule="exact"/>
              <w:ind w:firstLineChars="0" w:firstLine="0"/>
              <w:jc w:val="center"/>
              <w:rPr>
                <w:ins w:id="426" w:author="田泳杰" w:date="2017-07-02T11:49:00Z"/>
                <w:rFonts w:ascii="仿宋" w:eastAsia="仿宋" w:hAnsi="仿宋" w:cs="仿宋"/>
                <w:sz w:val="28"/>
                <w:szCs w:val="28"/>
              </w:rPr>
            </w:pPr>
          </w:p>
          <w:p w:rsidR="00A3638B" w:rsidRDefault="00A3638B">
            <w:pPr>
              <w:spacing w:line="500" w:lineRule="exact"/>
              <w:ind w:firstLineChars="0" w:firstLine="0"/>
              <w:jc w:val="center"/>
              <w:rPr>
                <w:ins w:id="427" w:author="田泳杰" w:date="2017-07-02T11:49:00Z"/>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ins w:id="428" w:author="田泳杰" w:date="2017-07-02T11:49:00Z"/>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ins w:id="429" w:author="田泳杰" w:date="2017-07-02T11:49:00Z"/>
                <w:rFonts w:ascii="仿宋" w:eastAsia="仿宋" w:hAnsi="仿宋" w:cs="仿宋"/>
                <w:sz w:val="28"/>
                <w:szCs w:val="28"/>
              </w:rPr>
            </w:pPr>
          </w:p>
          <w:p w:rsidR="00A3638B" w:rsidRDefault="00B11B3E">
            <w:pPr>
              <w:spacing w:line="500" w:lineRule="exact"/>
              <w:ind w:firstLineChars="0" w:firstLine="0"/>
              <w:jc w:val="center"/>
              <w:rPr>
                <w:ins w:id="430" w:author="田泳杰" w:date="2017-07-02T11:49:00Z"/>
                <w:rFonts w:ascii="仿宋" w:eastAsia="仿宋" w:hAnsi="仿宋" w:cs="仿宋"/>
                <w:sz w:val="28"/>
                <w:szCs w:val="28"/>
              </w:rPr>
            </w:pPr>
            <w:ins w:id="431" w:author="田泳杰" w:date="2017-07-02T11:49:00Z">
              <w:r>
                <w:rPr>
                  <w:rFonts w:ascii="仿宋" w:eastAsia="仿宋" w:hAnsi="仿宋" w:cs="仿宋" w:hint="eastAsia"/>
                  <w:sz w:val="28"/>
                  <w:szCs w:val="28"/>
                </w:rPr>
                <w:t>12</w:t>
              </w:r>
            </w:ins>
          </w:p>
          <w:p w:rsidR="00A3638B" w:rsidRDefault="00B11B3E">
            <w:pPr>
              <w:spacing w:line="500" w:lineRule="exact"/>
              <w:ind w:firstLineChars="0" w:firstLine="0"/>
              <w:jc w:val="center"/>
              <w:rPr>
                <w:ins w:id="432" w:author="田泳杰" w:date="2017-07-02T11:49:00Z"/>
                <w:rFonts w:ascii="仿宋" w:eastAsia="仿宋" w:hAnsi="仿宋" w:cs="仿宋"/>
                <w:sz w:val="28"/>
                <w:szCs w:val="28"/>
              </w:rPr>
            </w:pPr>
            <w:ins w:id="433" w:author="田泳杰" w:date="2017-07-02T11:49:00Z">
              <w:r>
                <w:rPr>
                  <w:rFonts w:ascii="仿宋" w:eastAsia="仿宋" w:hAnsi="仿宋" w:cs="仿宋" w:hint="eastAsia"/>
                  <w:sz w:val="28"/>
                  <w:szCs w:val="28"/>
                </w:rPr>
                <w:t>分</w:t>
              </w:r>
            </w:ins>
          </w:p>
        </w:tc>
        <w:tc>
          <w:tcPr>
            <w:tcW w:w="6649"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500" w:lineRule="exact"/>
              <w:ind w:firstLineChars="0" w:firstLine="0"/>
              <w:rPr>
                <w:ins w:id="434" w:author="田泳杰" w:date="2017-07-02T11:49:00Z"/>
                <w:rFonts w:ascii="仿宋" w:eastAsia="仿宋" w:hAnsi="仿宋" w:cs="仿宋"/>
                <w:sz w:val="28"/>
                <w:szCs w:val="28"/>
              </w:rPr>
            </w:pPr>
            <w:ins w:id="435" w:author="田泳杰" w:date="2017-07-02T11:49:00Z">
              <w:r>
                <w:rPr>
                  <w:rFonts w:ascii="仿宋" w:eastAsia="仿宋" w:hAnsi="仿宋" w:cs="仿宋" w:hint="eastAsia"/>
                  <w:sz w:val="28"/>
                  <w:szCs w:val="28"/>
                </w:rPr>
                <w:lastRenderedPageBreak/>
                <w:t>1、工程质量控制措施全面性、合理性</w:t>
              </w:r>
            </w:ins>
            <w:r>
              <w:rPr>
                <w:rFonts w:ascii="仿宋" w:eastAsia="仿宋" w:hAnsi="仿宋" w:cs="仿宋" w:hint="eastAsia"/>
                <w:sz w:val="28"/>
                <w:szCs w:val="28"/>
              </w:rPr>
              <w:t>：</w:t>
            </w:r>
            <w:ins w:id="436" w:author="田泳杰" w:date="2017-07-02T11:49:00Z">
              <w:r>
                <w:rPr>
                  <w:rFonts w:ascii="仿宋" w:eastAsia="仿宋" w:hAnsi="仿宋" w:cs="仿宋" w:hint="eastAsia"/>
                  <w:sz w:val="28"/>
                  <w:szCs w:val="28"/>
                </w:rPr>
                <w:t>一般的0.25分，较好的0.5分，满意的1分；</w:t>
              </w:r>
            </w:ins>
          </w:p>
          <w:p w:rsidR="00A3638B" w:rsidRDefault="00B11B3E">
            <w:pPr>
              <w:spacing w:line="500" w:lineRule="exact"/>
              <w:ind w:firstLineChars="0" w:firstLine="0"/>
              <w:rPr>
                <w:ins w:id="437" w:author="田泳杰" w:date="2017-07-02T11:49:00Z"/>
                <w:rFonts w:ascii="仿宋" w:eastAsia="仿宋" w:hAnsi="仿宋" w:cs="仿宋"/>
                <w:sz w:val="28"/>
                <w:szCs w:val="28"/>
              </w:rPr>
            </w:pPr>
            <w:ins w:id="438" w:author="田泳杰" w:date="2017-07-02T11:49:00Z">
              <w:r>
                <w:rPr>
                  <w:rFonts w:ascii="仿宋" w:eastAsia="仿宋" w:hAnsi="仿宋" w:cs="仿宋" w:hint="eastAsia"/>
                  <w:sz w:val="28"/>
                  <w:szCs w:val="28"/>
                </w:rPr>
                <w:t>2、工程安全控制措施全面性、合理性</w:t>
              </w:r>
            </w:ins>
            <w:r>
              <w:rPr>
                <w:rFonts w:ascii="仿宋" w:eastAsia="仿宋" w:hAnsi="仿宋" w:cs="仿宋" w:hint="eastAsia"/>
                <w:sz w:val="28"/>
                <w:szCs w:val="28"/>
              </w:rPr>
              <w:t>：</w:t>
            </w:r>
            <w:ins w:id="439" w:author="田泳杰" w:date="2017-07-02T11:49:00Z">
              <w:r>
                <w:rPr>
                  <w:rFonts w:ascii="仿宋" w:eastAsia="仿宋" w:hAnsi="仿宋" w:cs="仿宋" w:hint="eastAsia"/>
                  <w:sz w:val="28"/>
                  <w:szCs w:val="28"/>
                </w:rPr>
                <w:t>一般的0.25分，较好的0.5分，满意的1分；</w:t>
              </w:r>
            </w:ins>
          </w:p>
          <w:p w:rsidR="00A3638B" w:rsidRDefault="00B11B3E">
            <w:pPr>
              <w:spacing w:line="500" w:lineRule="exact"/>
              <w:ind w:firstLineChars="0" w:firstLine="0"/>
              <w:rPr>
                <w:ins w:id="440" w:author="田泳杰" w:date="2017-07-02T11:49:00Z"/>
                <w:rFonts w:ascii="仿宋" w:eastAsia="仿宋" w:hAnsi="仿宋" w:cs="仿宋"/>
                <w:sz w:val="28"/>
                <w:szCs w:val="28"/>
              </w:rPr>
            </w:pPr>
            <w:ins w:id="441" w:author="田泳杰" w:date="2017-07-02T11:49:00Z">
              <w:r>
                <w:rPr>
                  <w:rFonts w:ascii="仿宋" w:eastAsia="仿宋" w:hAnsi="仿宋" w:cs="仿宋" w:hint="eastAsia"/>
                  <w:sz w:val="28"/>
                  <w:szCs w:val="28"/>
                </w:rPr>
                <w:t>3、应急预案保障措施全面性、合理性</w:t>
              </w:r>
            </w:ins>
            <w:r>
              <w:rPr>
                <w:rFonts w:ascii="仿宋" w:eastAsia="仿宋" w:hAnsi="仿宋" w:cs="仿宋" w:hint="eastAsia"/>
                <w:sz w:val="28"/>
                <w:szCs w:val="28"/>
              </w:rPr>
              <w:t>：</w:t>
            </w:r>
            <w:ins w:id="442" w:author="田泳杰" w:date="2017-07-02T11:49:00Z">
              <w:r>
                <w:rPr>
                  <w:rFonts w:ascii="仿宋" w:eastAsia="仿宋" w:hAnsi="仿宋" w:cs="仿宋" w:hint="eastAsia"/>
                  <w:sz w:val="28"/>
                  <w:szCs w:val="28"/>
                </w:rPr>
                <w:t>一般的0.25分，较好的0.5分，满意的1分；</w:t>
              </w:r>
            </w:ins>
          </w:p>
          <w:p w:rsidR="00A3638B" w:rsidRDefault="00B11B3E">
            <w:pPr>
              <w:spacing w:line="500" w:lineRule="exact"/>
              <w:ind w:firstLineChars="0" w:firstLine="0"/>
              <w:rPr>
                <w:ins w:id="443" w:author="田泳杰" w:date="2017-07-02T11:49:00Z"/>
                <w:rFonts w:ascii="仿宋" w:eastAsia="仿宋" w:hAnsi="仿宋" w:cs="仿宋"/>
                <w:sz w:val="28"/>
                <w:szCs w:val="28"/>
              </w:rPr>
            </w:pPr>
            <w:ins w:id="444" w:author="田泳杰" w:date="2017-07-02T11:49:00Z">
              <w:r>
                <w:rPr>
                  <w:rFonts w:ascii="仿宋" w:eastAsia="仿宋" w:hAnsi="仿宋" w:cs="仿宋" w:hint="eastAsia"/>
                  <w:sz w:val="28"/>
                  <w:szCs w:val="28"/>
                </w:rPr>
                <w:t>4、工程进度保障措施全面性、合理性</w:t>
              </w:r>
            </w:ins>
            <w:r>
              <w:rPr>
                <w:rFonts w:ascii="仿宋" w:eastAsia="仿宋" w:hAnsi="仿宋" w:cs="仿宋" w:hint="eastAsia"/>
                <w:sz w:val="28"/>
                <w:szCs w:val="28"/>
              </w:rPr>
              <w:t>：</w:t>
            </w:r>
            <w:ins w:id="445" w:author="田泳杰" w:date="2017-07-02T11:49:00Z">
              <w:r>
                <w:rPr>
                  <w:rFonts w:ascii="仿宋" w:eastAsia="仿宋" w:hAnsi="仿宋" w:cs="仿宋" w:hint="eastAsia"/>
                  <w:sz w:val="28"/>
                  <w:szCs w:val="28"/>
                </w:rPr>
                <w:t>一般的0.25</w:t>
              </w:r>
              <w:r>
                <w:rPr>
                  <w:rFonts w:ascii="仿宋" w:eastAsia="仿宋" w:hAnsi="仿宋" w:cs="仿宋" w:hint="eastAsia"/>
                  <w:sz w:val="28"/>
                  <w:szCs w:val="28"/>
                </w:rPr>
                <w:lastRenderedPageBreak/>
                <w:t>分，较好的0.5分，满意的1分；</w:t>
              </w:r>
            </w:ins>
          </w:p>
          <w:p w:rsidR="00A3638B" w:rsidRDefault="00B11B3E">
            <w:pPr>
              <w:spacing w:line="500" w:lineRule="exact"/>
              <w:ind w:firstLineChars="0" w:firstLine="0"/>
              <w:rPr>
                <w:ins w:id="446" w:author="田泳杰" w:date="2017-07-02T11:49:00Z"/>
                <w:rFonts w:ascii="仿宋" w:eastAsia="仿宋" w:hAnsi="仿宋" w:cs="仿宋"/>
                <w:sz w:val="28"/>
                <w:szCs w:val="28"/>
              </w:rPr>
            </w:pPr>
            <w:ins w:id="447" w:author="田泳杰" w:date="2017-07-02T11:49:00Z">
              <w:r>
                <w:rPr>
                  <w:rFonts w:ascii="仿宋" w:eastAsia="仿宋" w:hAnsi="仿宋" w:cs="仿宋" w:hint="eastAsia"/>
                  <w:sz w:val="28"/>
                  <w:szCs w:val="28"/>
                </w:rPr>
                <w:t>5、施工技术措施全面性、合理性</w:t>
              </w:r>
            </w:ins>
            <w:r>
              <w:rPr>
                <w:rFonts w:ascii="仿宋" w:eastAsia="仿宋" w:hAnsi="仿宋" w:cs="仿宋" w:hint="eastAsia"/>
                <w:sz w:val="28"/>
                <w:szCs w:val="28"/>
              </w:rPr>
              <w:t>：</w:t>
            </w:r>
            <w:ins w:id="448" w:author="田泳杰" w:date="2017-07-02T11:49:00Z">
              <w:r>
                <w:rPr>
                  <w:rFonts w:ascii="仿宋" w:eastAsia="仿宋" w:hAnsi="仿宋" w:cs="仿宋" w:hint="eastAsia"/>
                  <w:sz w:val="28"/>
                  <w:szCs w:val="28"/>
                </w:rPr>
                <w:t>一般的0.25分，较好的0.5分，满意的1分；</w:t>
              </w:r>
            </w:ins>
          </w:p>
          <w:p w:rsidR="00A3638B" w:rsidRDefault="00B11B3E">
            <w:pPr>
              <w:spacing w:line="500" w:lineRule="exact"/>
              <w:ind w:firstLineChars="0" w:firstLine="0"/>
              <w:rPr>
                <w:ins w:id="449" w:author="田泳杰" w:date="2017-07-02T11:49:00Z"/>
                <w:rFonts w:ascii="仿宋" w:eastAsia="仿宋" w:hAnsi="仿宋" w:cs="仿宋"/>
                <w:sz w:val="28"/>
                <w:szCs w:val="28"/>
              </w:rPr>
            </w:pPr>
            <w:ins w:id="450" w:author="田泳杰" w:date="2017-07-02T11:49:00Z">
              <w:r>
                <w:rPr>
                  <w:rFonts w:ascii="仿宋" w:eastAsia="仿宋" w:hAnsi="仿宋" w:cs="仿宋" w:hint="eastAsia"/>
                  <w:sz w:val="28"/>
                  <w:szCs w:val="28"/>
                </w:rPr>
                <w:t>6、工程重点、难点施工方案全面性、合理性</w:t>
              </w:r>
            </w:ins>
            <w:r>
              <w:rPr>
                <w:rFonts w:ascii="仿宋" w:eastAsia="仿宋" w:hAnsi="仿宋" w:cs="仿宋" w:hint="eastAsia"/>
                <w:sz w:val="28"/>
                <w:szCs w:val="28"/>
              </w:rPr>
              <w:t>：</w:t>
            </w:r>
            <w:ins w:id="451" w:author="田泳杰" w:date="2017-07-02T11:49:00Z">
              <w:r>
                <w:rPr>
                  <w:rFonts w:ascii="仿宋" w:eastAsia="仿宋" w:hAnsi="仿宋" w:cs="仿宋" w:hint="eastAsia"/>
                  <w:sz w:val="28"/>
                  <w:szCs w:val="28"/>
                </w:rPr>
                <w:t>一般的0.25分，较好的0.5分，满意的1分；</w:t>
              </w:r>
            </w:ins>
          </w:p>
          <w:p w:rsidR="00A3638B" w:rsidRDefault="00B11B3E">
            <w:pPr>
              <w:spacing w:line="500" w:lineRule="exact"/>
              <w:ind w:firstLineChars="0" w:firstLine="0"/>
              <w:rPr>
                <w:ins w:id="452" w:author="田泳杰" w:date="2017-07-02T11:49:00Z"/>
                <w:rFonts w:ascii="仿宋" w:eastAsia="仿宋" w:hAnsi="仿宋" w:cs="仿宋"/>
                <w:sz w:val="28"/>
                <w:szCs w:val="28"/>
              </w:rPr>
            </w:pPr>
            <w:ins w:id="453" w:author="田泳杰" w:date="2017-07-02T11:49:00Z">
              <w:r>
                <w:rPr>
                  <w:rFonts w:ascii="仿宋" w:eastAsia="仿宋" w:hAnsi="仿宋" w:cs="仿宋" w:hint="eastAsia"/>
                  <w:sz w:val="28"/>
                  <w:szCs w:val="28"/>
                </w:rPr>
                <w:t>7、文明施工措施，包括扬尘治理、环保措施运用等</w:t>
              </w:r>
            </w:ins>
            <w:r>
              <w:rPr>
                <w:rFonts w:ascii="仿宋" w:eastAsia="仿宋" w:hAnsi="仿宋" w:cs="仿宋" w:hint="eastAsia"/>
                <w:sz w:val="28"/>
                <w:szCs w:val="28"/>
              </w:rPr>
              <w:t>：</w:t>
            </w:r>
            <w:ins w:id="454" w:author="田泳杰" w:date="2017-07-02T11:49:00Z">
              <w:r>
                <w:rPr>
                  <w:rFonts w:ascii="仿宋" w:eastAsia="仿宋" w:hAnsi="仿宋" w:cs="仿宋" w:hint="eastAsia"/>
                  <w:sz w:val="28"/>
                  <w:szCs w:val="28"/>
                </w:rPr>
                <w:t>一般的0.25分，较好的0.5分，满意的1分；</w:t>
              </w:r>
            </w:ins>
          </w:p>
          <w:p w:rsidR="00A3638B" w:rsidRDefault="00B11B3E">
            <w:pPr>
              <w:spacing w:line="500" w:lineRule="exact"/>
              <w:ind w:firstLineChars="0" w:firstLine="0"/>
              <w:rPr>
                <w:ins w:id="455" w:author="田泳杰" w:date="2017-07-02T11:49:00Z"/>
                <w:rFonts w:ascii="仿宋" w:eastAsia="仿宋" w:hAnsi="仿宋" w:cs="仿宋"/>
                <w:sz w:val="28"/>
                <w:szCs w:val="28"/>
              </w:rPr>
            </w:pPr>
            <w:ins w:id="456" w:author="田泳杰" w:date="2017-07-02T11:49:00Z">
              <w:r>
                <w:rPr>
                  <w:rFonts w:ascii="仿宋" w:eastAsia="仿宋" w:hAnsi="仿宋" w:cs="仿宋" w:hint="eastAsia"/>
                  <w:sz w:val="28"/>
                  <w:szCs w:val="28"/>
                </w:rPr>
                <w:t>8、节能措施运用等</w:t>
              </w:r>
            </w:ins>
            <w:r>
              <w:rPr>
                <w:rFonts w:ascii="仿宋" w:eastAsia="仿宋" w:hAnsi="仿宋" w:cs="仿宋" w:hint="eastAsia"/>
                <w:sz w:val="28"/>
                <w:szCs w:val="28"/>
              </w:rPr>
              <w:t>：</w:t>
            </w:r>
            <w:ins w:id="457" w:author="田泳杰" w:date="2017-07-02T11:49:00Z">
              <w:r>
                <w:rPr>
                  <w:rFonts w:ascii="仿宋" w:eastAsia="仿宋" w:hAnsi="仿宋" w:cs="仿宋" w:hint="eastAsia"/>
                  <w:sz w:val="28"/>
                  <w:szCs w:val="28"/>
                </w:rPr>
                <w:t>一般的0.25分，较好的0.5分，满意的1分；</w:t>
              </w:r>
            </w:ins>
          </w:p>
          <w:p w:rsidR="00A3638B" w:rsidRDefault="00B11B3E">
            <w:pPr>
              <w:spacing w:line="500" w:lineRule="exact"/>
              <w:ind w:firstLineChars="0" w:firstLine="0"/>
              <w:rPr>
                <w:ins w:id="458" w:author="田泳杰" w:date="2017-07-02T11:49:00Z"/>
                <w:rFonts w:ascii="仿宋" w:eastAsia="仿宋" w:hAnsi="仿宋" w:cs="仿宋"/>
                <w:sz w:val="28"/>
                <w:szCs w:val="28"/>
              </w:rPr>
            </w:pPr>
            <w:ins w:id="459" w:author="田泳杰" w:date="2017-07-02T11:49:00Z">
              <w:r>
                <w:rPr>
                  <w:rFonts w:ascii="仿宋" w:eastAsia="仿宋" w:hAnsi="仿宋" w:cs="仿宋" w:hint="eastAsia"/>
                  <w:sz w:val="28"/>
                  <w:szCs w:val="28"/>
                </w:rPr>
                <w:t>9、工程维养质量维护方案的可行性、合理性</w:t>
              </w:r>
            </w:ins>
            <w:r>
              <w:rPr>
                <w:rFonts w:ascii="仿宋" w:eastAsia="仿宋" w:hAnsi="仿宋" w:cs="仿宋" w:hint="eastAsia"/>
                <w:sz w:val="28"/>
                <w:szCs w:val="28"/>
              </w:rPr>
              <w:t>：</w:t>
            </w:r>
            <w:ins w:id="460" w:author="田泳杰" w:date="2017-07-02T11:49:00Z">
              <w:r>
                <w:rPr>
                  <w:rFonts w:ascii="仿宋" w:eastAsia="仿宋" w:hAnsi="仿宋" w:cs="仿宋" w:hint="eastAsia"/>
                  <w:sz w:val="28"/>
                  <w:szCs w:val="28"/>
                </w:rPr>
                <w:t>一般的0.25分，较好的0.5分，满意的1分；</w:t>
              </w:r>
            </w:ins>
          </w:p>
          <w:p w:rsidR="00A3638B" w:rsidRDefault="00B11B3E">
            <w:pPr>
              <w:spacing w:line="500" w:lineRule="exact"/>
              <w:ind w:firstLineChars="0" w:firstLine="0"/>
              <w:rPr>
                <w:ins w:id="461" w:author="田泳杰" w:date="2017-07-02T11:49:00Z"/>
                <w:rFonts w:ascii="仿宋" w:eastAsia="仿宋" w:hAnsi="仿宋" w:cs="仿宋"/>
                <w:sz w:val="28"/>
                <w:szCs w:val="28"/>
              </w:rPr>
            </w:pPr>
            <w:ins w:id="462" w:author="田泳杰" w:date="2017-07-02T11:49:00Z">
              <w:r>
                <w:rPr>
                  <w:rFonts w:ascii="仿宋" w:eastAsia="仿宋" w:hAnsi="仿宋" w:cs="仿宋" w:hint="eastAsia"/>
                  <w:sz w:val="28"/>
                  <w:szCs w:val="28"/>
                </w:rPr>
                <w:t>10、场地设施、安全设施、环卫设施 、交通设施等维护方案的可行性、合理性</w:t>
              </w:r>
            </w:ins>
            <w:r>
              <w:rPr>
                <w:rFonts w:ascii="仿宋" w:eastAsia="仿宋" w:hAnsi="仿宋" w:cs="仿宋" w:hint="eastAsia"/>
                <w:sz w:val="28"/>
                <w:szCs w:val="28"/>
              </w:rPr>
              <w:t>：</w:t>
            </w:r>
            <w:ins w:id="463" w:author="田泳杰" w:date="2017-07-02T11:49:00Z">
              <w:r>
                <w:rPr>
                  <w:rFonts w:ascii="仿宋" w:eastAsia="仿宋" w:hAnsi="仿宋" w:cs="仿宋" w:hint="eastAsia"/>
                  <w:sz w:val="28"/>
                  <w:szCs w:val="28"/>
                </w:rPr>
                <w:t>一般的0.25分，较好的0.5分，满意的1分；</w:t>
              </w:r>
            </w:ins>
          </w:p>
          <w:p w:rsidR="00A3638B" w:rsidRDefault="00B11B3E">
            <w:pPr>
              <w:spacing w:line="500" w:lineRule="exact"/>
              <w:ind w:firstLineChars="0" w:firstLine="0"/>
              <w:rPr>
                <w:ins w:id="464" w:author="田泳杰" w:date="2017-07-02T11:49:00Z"/>
                <w:rFonts w:ascii="仿宋" w:eastAsia="仿宋" w:hAnsi="仿宋" w:cs="仿宋"/>
                <w:sz w:val="28"/>
                <w:szCs w:val="28"/>
              </w:rPr>
            </w:pPr>
            <w:ins w:id="465" w:author="田泳杰" w:date="2017-07-02T11:49:00Z">
              <w:r>
                <w:rPr>
                  <w:rFonts w:ascii="仿宋" w:eastAsia="仿宋" w:hAnsi="仿宋" w:cs="仿宋" w:hint="eastAsia"/>
                  <w:sz w:val="28"/>
                  <w:szCs w:val="28"/>
                </w:rPr>
                <w:t>11、承诺使用BIM技术进行工程管理的0.5分，不承诺的不得分；</w:t>
              </w:r>
            </w:ins>
          </w:p>
          <w:p w:rsidR="00A3638B" w:rsidRDefault="00B11B3E">
            <w:pPr>
              <w:spacing w:line="500" w:lineRule="exact"/>
              <w:ind w:firstLineChars="0" w:firstLine="0"/>
              <w:rPr>
                <w:ins w:id="466" w:author="田泳杰" w:date="2017-07-02T11:49:00Z"/>
                <w:rFonts w:ascii="仿宋" w:eastAsia="仿宋" w:hAnsi="仿宋" w:cs="仿宋"/>
                <w:sz w:val="28"/>
                <w:szCs w:val="28"/>
              </w:rPr>
            </w:pPr>
            <w:ins w:id="467" w:author="田泳杰" w:date="2017-07-02T11:49:00Z">
              <w:r>
                <w:rPr>
                  <w:rFonts w:ascii="仿宋" w:eastAsia="仿宋" w:hAnsi="仿宋" w:cs="仿宋" w:hint="eastAsia"/>
                  <w:sz w:val="28"/>
                  <w:szCs w:val="28"/>
                </w:rPr>
                <w:t>12、承诺项目获得鲁班奖的1.5分，不承</w:t>
              </w:r>
            </w:ins>
            <w:r>
              <w:rPr>
                <w:rFonts w:ascii="仿宋" w:eastAsia="仿宋" w:hAnsi="仿宋" w:cs="仿宋" w:hint="eastAsia"/>
                <w:sz w:val="28"/>
                <w:szCs w:val="28"/>
              </w:rPr>
              <w:t>诺</w:t>
            </w:r>
            <w:ins w:id="468" w:author="田泳杰" w:date="2017-07-02T11:49:00Z">
              <w:r>
                <w:rPr>
                  <w:rFonts w:ascii="仿宋" w:eastAsia="仿宋" w:hAnsi="仿宋" w:cs="仿宋" w:hint="eastAsia"/>
                  <w:sz w:val="28"/>
                  <w:szCs w:val="28"/>
                </w:rPr>
                <w:t>的不得分。</w:t>
              </w:r>
            </w:ins>
          </w:p>
        </w:tc>
      </w:tr>
      <w:tr w:rsidR="00A3638B" w:rsidTr="00A3638B">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69" w:author="田泳杰" w:date="2017-07-02T11:50:00Z">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071"/>
          <w:ins w:id="470" w:author="田泳杰" w:date="2017-07-02T11:49:00Z"/>
          <w:trPrChange w:id="471" w:author="田泳杰" w:date="2017-07-02T11:50:00Z">
            <w:trPr>
              <w:gridAfter w:val="0"/>
              <w:wAfter w:w="560" w:type="dxa"/>
              <w:trHeight w:val="848"/>
            </w:trPr>
          </w:trPrChange>
        </w:trPr>
        <w:tc>
          <w:tcPr>
            <w:tcW w:w="665" w:type="dxa"/>
            <w:vMerge/>
            <w:tcBorders>
              <w:left w:val="single" w:sz="4" w:space="0" w:color="auto"/>
              <w:right w:val="single" w:sz="4" w:space="0" w:color="auto"/>
            </w:tcBorders>
            <w:vAlign w:val="center"/>
            <w:tcPrChange w:id="472" w:author="田泳杰" w:date="2017-07-02T11:50:00Z">
              <w:tcPr>
                <w:tcW w:w="623" w:type="dxa"/>
                <w:gridSpan w:val="2"/>
                <w:vMerge/>
                <w:tcBorders>
                  <w:left w:val="single" w:sz="4" w:space="0" w:color="auto"/>
                  <w:right w:val="single" w:sz="4" w:space="0" w:color="auto"/>
                </w:tcBorders>
                <w:vAlign w:val="center"/>
              </w:tcPr>
            </w:tcPrChange>
          </w:tcPr>
          <w:p w:rsidR="00A3638B" w:rsidRDefault="00A3638B">
            <w:pPr>
              <w:spacing w:line="500" w:lineRule="exact"/>
              <w:ind w:firstLineChars="0" w:firstLine="0"/>
              <w:rPr>
                <w:ins w:id="473" w:author="田泳杰" w:date="2017-07-02T11:49:00Z"/>
                <w:rFonts w:ascii="仿宋" w:eastAsia="仿宋" w:hAnsi="仿宋" w:cs="仿宋"/>
                <w:sz w:val="28"/>
                <w:szCs w:val="28"/>
              </w:rPr>
            </w:pPr>
          </w:p>
        </w:tc>
        <w:tc>
          <w:tcPr>
            <w:tcW w:w="892" w:type="dxa"/>
            <w:tcBorders>
              <w:top w:val="single" w:sz="4" w:space="0" w:color="auto"/>
              <w:left w:val="single" w:sz="4" w:space="0" w:color="auto"/>
              <w:bottom w:val="single" w:sz="4" w:space="0" w:color="auto"/>
              <w:right w:val="single" w:sz="4" w:space="0" w:color="auto"/>
            </w:tcBorders>
            <w:vAlign w:val="center"/>
            <w:tcPrChange w:id="474" w:author="田泳杰" w:date="2017-07-02T11:50:00Z">
              <w:tcPr>
                <w:tcW w:w="835"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A3638B">
            <w:pPr>
              <w:spacing w:line="500" w:lineRule="exact"/>
              <w:ind w:firstLineChars="0" w:firstLine="0"/>
              <w:rPr>
                <w:ins w:id="475" w:author="田泳杰" w:date="2017-07-02T11:49:00Z"/>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ins w:id="476" w:author="田泳杰" w:date="2017-07-02T11:49:00Z"/>
                <w:rFonts w:ascii="仿宋" w:eastAsia="仿宋" w:hAnsi="仿宋" w:cs="仿宋"/>
                <w:sz w:val="28"/>
                <w:szCs w:val="28"/>
              </w:rPr>
            </w:pPr>
          </w:p>
          <w:p w:rsidR="00A3638B" w:rsidRDefault="00B11B3E">
            <w:pPr>
              <w:spacing w:line="500" w:lineRule="exact"/>
              <w:ind w:firstLineChars="0" w:firstLine="0"/>
              <w:rPr>
                <w:ins w:id="477" w:author="田泳杰" w:date="2017-07-02T11:49:00Z"/>
                <w:rFonts w:ascii="仿宋" w:eastAsia="仿宋" w:hAnsi="仿宋" w:cs="仿宋"/>
                <w:sz w:val="28"/>
                <w:szCs w:val="28"/>
              </w:rPr>
            </w:pPr>
            <w:ins w:id="478" w:author="田泳杰" w:date="2017-07-02T11:49:00Z">
              <w:r>
                <w:rPr>
                  <w:rFonts w:ascii="仿宋" w:eastAsia="仿宋" w:hAnsi="仿宋" w:cs="仿宋" w:hint="eastAsia"/>
                  <w:sz w:val="28"/>
                  <w:szCs w:val="28"/>
                </w:rPr>
                <w:t>运</w:t>
              </w:r>
            </w:ins>
          </w:p>
          <w:p w:rsidR="00A3638B" w:rsidRDefault="00B11B3E">
            <w:pPr>
              <w:spacing w:line="500" w:lineRule="exact"/>
              <w:ind w:firstLineChars="0" w:firstLine="0"/>
              <w:rPr>
                <w:ins w:id="479" w:author="田泳杰" w:date="2017-07-02T11:49:00Z"/>
                <w:rFonts w:ascii="仿宋" w:eastAsia="仿宋" w:hAnsi="仿宋" w:cs="仿宋"/>
                <w:sz w:val="28"/>
                <w:szCs w:val="28"/>
              </w:rPr>
            </w:pPr>
            <w:ins w:id="480" w:author="田泳杰" w:date="2017-07-02T11:49:00Z">
              <w:r>
                <w:rPr>
                  <w:rFonts w:ascii="仿宋" w:eastAsia="仿宋" w:hAnsi="仿宋" w:cs="仿宋" w:hint="eastAsia"/>
                  <w:sz w:val="28"/>
                  <w:szCs w:val="28"/>
                </w:rPr>
                <w:t>营</w:t>
              </w:r>
            </w:ins>
          </w:p>
          <w:p w:rsidR="00A3638B" w:rsidRDefault="00B11B3E">
            <w:pPr>
              <w:spacing w:line="500" w:lineRule="exact"/>
              <w:ind w:firstLineChars="0" w:firstLine="0"/>
              <w:rPr>
                <w:ins w:id="481" w:author="田泳杰" w:date="2017-07-02T11:49:00Z"/>
                <w:rFonts w:ascii="仿宋" w:eastAsia="仿宋" w:hAnsi="仿宋" w:cs="仿宋"/>
                <w:sz w:val="28"/>
                <w:szCs w:val="28"/>
              </w:rPr>
            </w:pPr>
            <w:ins w:id="482" w:author="田泳杰" w:date="2017-07-02T11:49:00Z">
              <w:r>
                <w:rPr>
                  <w:rFonts w:ascii="仿宋" w:eastAsia="仿宋" w:hAnsi="仿宋" w:cs="仿宋" w:hint="eastAsia"/>
                  <w:sz w:val="28"/>
                  <w:szCs w:val="28"/>
                </w:rPr>
                <w:t>及</w:t>
              </w:r>
            </w:ins>
          </w:p>
          <w:p w:rsidR="00A3638B" w:rsidRDefault="00B11B3E">
            <w:pPr>
              <w:spacing w:line="500" w:lineRule="exact"/>
              <w:ind w:firstLineChars="0" w:firstLine="0"/>
              <w:rPr>
                <w:ins w:id="483" w:author="田泳杰" w:date="2017-07-02T11:49:00Z"/>
                <w:rFonts w:ascii="仿宋" w:eastAsia="仿宋" w:hAnsi="仿宋" w:cs="仿宋"/>
                <w:sz w:val="28"/>
                <w:szCs w:val="28"/>
              </w:rPr>
            </w:pPr>
            <w:ins w:id="484" w:author="田泳杰" w:date="2017-07-02T11:49:00Z">
              <w:r>
                <w:rPr>
                  <w:rFonts w:ascii="仿宋" w:eastAsia="仿宋" w:hAnsi="仿宋" w:cs="仿宋" w:hint="eastAsia"/>
                  <w:sz w:val="28"/>
                  <w:szCs w:val="28"/>
                </w:rPr>
                <w:t>维</w:t>
              </w:r>
            </w:ins>
          </w:p>
          <w:p w:rsidR="00A3638B" w:rsidRDefault="00B11B3E">
            <w:pPr>
              <w:spacing w:line="500" w:lineRule="exact"/>
              <w:ind w:firstLineChars="0" w:firstLine="0"/>
              <w:rPr>
                <w:ins w:id="485" w:author="田泳杰" w:date="2017-07-02T11:49:00Z"/>
                <w:rFonts w:ascii="仿宋" w:eastAsia="仿宋" w:hAnsi="仿宋" w:cs="仿宋"/>
                <w:sz w:val="28"/>
                <w:szCs w:val="28"/>
              </w:rPr>
            </w:pPr>
            <w:ins w:id="486" w:author="田泳杰" w:date="2017-07-02T11:49:00Z">
              <w:r>
                <w:rPr>
                  <w:rFonts w:ascii="仿宋" w:eastAsia="仿宋" w:hAnsi="仿宋" w:cs="仿宋" w:hint="eastAsia"/>
                  <w:sz w:val="28"/>
                  <w:szCs w:val="28"/>
                </w:rPr>
                <w:t>护</w:t>
              </w:r>
            </w:ins>
          </w:p>
          <w:p w:rsidR="00A3638B" w:rsidRDefault="00B11B3E">
            <w:pPr>
              <w:spacing w:line="500" w:lineRule="exact"/>
              <w:ind w:firstLineChars="0" w:firstLine="0"/>
              <w:rPr>
                <w:ins w:id="487" w:author="田泳杰" w:date="2017-07-02T11:49:00Z"/>
                <w:rFonts w:ascii="仿宋" w:eastAsia="仿宋" w:hAnsi="仿宋" w:cs="仿宋"/>
                <w:sz w:val="28"/>
                <w:szCs w:val="28"/>
              </w:rPr>
            </w:pPr>
            <w:ins w:id="488" w:author="田泳杰" w:date="2017-07-02T11:49:00Z">
              <w:r>
                <w:rPr>
                  <w:rFonts w:ascii="仿宋" w:eastAsia="仿宋" w:hAnsi="仿宋" w:cs="仿宋" w:hint="eastAsia"/>
                  <w:sz w:val="28"/>
                  <w:szCs w:val="28"/>
                </w:rPr>
                <w:t>方</w:t>
              </w:r>
            </w:ins>
          </w:p>
          <w:p w:rsidR="00A3638B" w:rsidRDefault="00B11B3E">
            <w:pPr>
              <w:spacing w:line="500" w:lineRule="exact"/>
              <w:ind w:firstLineChars="0" w:firstLine="0"/>
              <w:rPr>
                <w:ins w:id="489" w:author="田泳杰" w:date="2017-07-02T11:49:00Z"/>
                <w:rFonts w:ascii="仿宋" w:eastAsia="仿宋" w:hAnsi="仿宋" w:cs="仿宋"/>
                <w:sz w:val="28"/>
                <w:szCs w:val="28"/>
              </w:rPr>
            </w:pPr>
            <w:ins w:id="490" w:author="田泳杰" w:date="2017-07-02T11:49:00Z">
              <w:r>
                <w:rPr>
                  <w:rFonts w:ascii="仿宋" w:eastAsia="仿宋" w:hAnsi="仿宋" w:cs="仿宋" w:hint="eastAsia"/>
                  <w:sz w:val="28"/>
                  <w:szCs w:val="28"/>
                </w:rPr>
                <w:t>案</w:t>
              </w:r>
            </w:ins>
          </w:p>
        </w:tc>
        <w:tc>
          <w:tcPr>
            <w:tcW w:w="574" w:type="dxa"/>
            <w:tcBorders>
              <w:top w:val="single" w:sz="4" w:space="0" w:color="auto"/>
              <w:left w:val="single" w:sz="4" w:space="0" w:color="auto"/>
              <w:bottom w:val="single" w:sz="4" w:space="0" w:color="auto"/>
              <w:right w:val="single" w:sz="4" w:space="0" w:color="auto"/>
            </w:tcBorders>
            <w:vAlign w:val="center"/>
            <w:tcPrChange w:id="491" w:author="田泳杰" w:date="2017-07-02T11:50:00Z">
              <w:tcPr>
                <w:tcW w:w="537"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A3638B">
            <w:pPr>
              <w:spacing w:line="500" w:lineRule="exact"/>
              <w:ind w:firstLineChars="0" w:firstLine="0"/>
              <w:jc w:val="center"/>
              <w:rPr>
                <w:ins w:id="492" w:author="田泳杰" w:date="2017-07-02T11:49:00Z"/>
                <w:rFonts w:ascii="仿宋" w:eastAsia="仿宋" w:hAnsi="仿宋" w:cs="仿宋"/>
                <w:sz w:val="28"/>
                <w:szCs w:val="28"/>
              </w:rPr>
            </w:pPr>
          </w:p>
          <w:p w:rsidR="00A3638B" w:rsidRDefault="00A3638B">
            <w:pPr>
              <w:spacing w:line="500" w:lineRule="exact"/>
              <w:ind w:firstLineChars="0" w:firstLine="0"/>
              <w:jc w:val="center"/>
              <w:rPr>
                <w:ins w:id="493" w:author="田泳杰" w:date="2017-07-02T11:49:00Z"/>
                <w:rFonts w:ascii="仿宋" w:eastAsia="仿宋" w:hAnsi="仿宋" w:cs="仿宋"/>
                <w:sz w:val="28"/>
                <w:szCs w:val="28"/>
              </w:rPr>
            </w:pPr>
          </w:p>
          <w:p w:rsidR="00A3638B" w:rsidRDefault="00A3638B">
            <w:pPr>
              <w:spacing w:line="500" w:lineRule="exact"/>
              <w:ind w:firstLineChars="0" w:firstLine="0"/>
              <w:jc w:val="center"/>
              <w:rPr>
                <w:ins w:id="494" w:author="田泳杰" w:date="2017-07-02T11:49:00Z"/>
                <w:rFonts w:ascii="仿宋" w:eastAsia="仿宋" w:hAnsi="仿宋" w:cs="仿宋"/>
                <w:sz w:val="28"/>
                <w:szCs w:val="28"/>
              </w:rPr>
            </w:pPr>
          </w:p>
          <w:p w:rsidR="00A3638B" w:rsidRDefault="00A3638B">
            <w:pPr>
              <w:spacing w:line="500" w:lineRule="exact"/>
              <w:ind w:firstLineChars="0" w:firstLine="0"/>
              <w:jc w:val="center"/>
              <w:rPr>
                <w:ins w:id="495" w:author="田泳杰" w:date="2017-07-02T11:49:00Z"/>
                <w:rFonts w:ascii="仿宋" w:eastAsia="仿宋" w:hAnsi="仿宋" w:cs="仿宋"/>
                <w:sz w:val="28"/>
                <w:szCs w:val="28"/>
              </w:rPr>
            </w:pPr>
          </w:p>
          <w:p w:rsidR="00A3638B" w:rsidRDefault="00B11B3E">
            <w:pPr>
              <w:spacing w:line="500" w:lineRule="exact"/>
              <w:ind w:firstLineChars="0" w:firstLine="0"/>
              <w:jc w:val="center"/>
              <w:rPr>
                <w:ins w:id="496" w:author="田泳杰" w:date="2017-07-02T11:49:00Z"/>
                <w:rFonts w:ascii="仿宋" w:eastAsia="仿宋" w:hAnsi="仿宋" w:cs="仿宋"/>
                <w:sz w:val="28"/>
                <w:szCs w:val="28"/>
              </w:rPr>
            </w:pPr>
            <w:ins w:id="497" w:author="田泳杰" w:date="2017-07-02T11:49:00Z">
              <w:r>
                <w:rPr>
                  <w:rFonts w:ascii="仿宋" w:eastAsia="仿宋" w:hAnsi="仿宋" w:cs="仿宋" w:hint="eastAsia"/>
                  <w:sz w:val="28"/>
                  <w:szCs w:val="28"/>
                </w:rPr>
                <w:t>12</w:t>
              </w:r>
            </w:ins>
          </w:p>
          <w:p w:rsidR="00A3638B" w:rsidRDefault="00B11B3E">
            <w:pPr>
              <w:spacing w:line="500" w:lineRule="exact"/>
              <w:ind w:firstLineChars="0" w:firstLine="0"/>
              <w:jc w:val="center"/>
              <w:rPr>
                <w:ins w:id="498" w:author="田泳杰" w:date="2017-07-02T11:49:00Z"/>
                <w:rFonts w:ascii="仿宋" w:eastAsia="仿宋" w:hAnsi="仿宋" w:cs="仿宋"/>
                <w:sz w:val="28"/>
                <w:szCs w:val="28"/>
              </w:rPr>
            </w:pPr>
            <w:ins w:id="499" w:author="田泳杰" w:date="2017-07-02T11:49:00Z">
              <w:r>
                <w:rPr>
                  <w:rFonts w:ascii="仿宋" w:eastAsia="仿宋" w:hAnsi="仿宋" w:cs="仿宋" w:hint="eastAsia"/>
                  <w:sz w:val="28"/>
                  <w:szCs w:val="28"/>
                </w:rPr>
                <w:t>分</w:t>
              </w:r>
            </w:ins>
          </w:p>
        </w:tc>
        <w:tc>
          <w:tcPr>
            <w:tcW w:w="6649" w:type="dxa"/>
            <w:tcBorders>
              <w:top w:val="single" w:sz="4" w:space="0" w:color="auto"/>
              <w:left w:val="single" w:sz="4" w:space="0" w:color="auto"/>
              <w:bottom w:val="single" w:sz="4" w:space="0" w:color="auto"/>
              <w:right w:val="single" w:sz="4" w:space="0" w:color="auto"/>
            </w:tcBorders>
            <w:vAlign w:val="center"/>
            <w:tcPrChange w:id="500" w:author="田泳杰" w:date="2017-07-02T11:50:00Z">
              <w:tcPr>
                <w:tcW w:w="6225"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overflowPunct w:val="0"/>
              <w:topLinePunct/>
              <w:spacing w:line="500" w:lineRule="exact"/>
              <w:ind w:left="-4" w:firstLineChars="0" w:firstLine="4"/>
              <w:jc w:val="left"/>
              <w:rPr>
                <w:ins w:id="501" w:author="田泳杰" w:date="2017-07-02T11:49:00Z"/>
                <w:rFonts w:ascii="仿宋" w:eastAsia="仿宋" w:hAnsi="仿宋" w:cs="仿宋"/>
                <w:sz w:val="28"/>
                <w:szCs w:val="28"/>
              </w:rPr>
            </w:pPr>
            <w:ins w:id="502" w:author="田泳杰" w:date="2017-07-02T11:49:00Z">
              <w:r>
                <w:rPr>
                  <w:rFonts w:ascii="仿宋" w:eastAsia="仿宋" w:hAnsi="仿宋" w:cs="仿宋" w:hint="eastAsia"/>
                  <w:sz w:val="28"/>
                  <w:szCs w:val="28"/>
                </w:rPr>
                <w:t>评审小组针对投标人提供运营及维护方案进行评价：</w:t>
              </w:r>
            </w:ins>
          </w:p>
          <w:p w:rsidR="00A3638B" w:rsidRDefault="00B11B3E">
            <w:pPr>
              <w:pStyle w:val="31"/>
              <w:numPr>
                <w:ilvl w:val="0"/>
                <w:numId w:val="7"/>
              </w:numPr>
              <w:overflowPunct w:val="0"/>
              <w:topLinePunct/>
              <w:spacing w:line="500" w:lineRule="exact"/>
              <w:ind w:firstLineChars="0" w:firstLine="0"/>
              <w:jc w:val="left"/>
              <w:rPr>
                <w:ins w:id="503" w:author="田泳杰" w:date="2017-07-02T11:49:00Z"/>
                <w:rFonts w:ascii="仿宋" w:eastAsia="仿宋" w:hAnsi="仿宋" w:cs="仿宋"/>
                <w:sz w:val="28"/>
                <w:szCs w:val="28"/>
              </w:rPr>
            </w:pPr>
            <w:ins w:id="504" w:author="田泳杰" w:date="2017-07-02T11:49:00Z">
              <w:r>
                <w:rPr>
                  <w:rFonts w:ascii="仿宋" w:eastAsia="仿宋" w:hAnsi="仿宋" w:cs="仿宋" w:hint="eastAsia"/>
                  <w:sz w:val="28"/>
                  <w:szCs w:val="28"/>
                </w:rPr>
                <w:t>项目公司组织结构、职能分工、人员配备和主要制度安排，方案的完整性和合理性进行评定：一般的0.25分，较好的0.5分，满意的1分；</w:t>
              </w:r>
            </w:ins>
          </w:p>
          <w:p w:rsidR="00A3638B" w:rsidRDefault="00B11B3E">
            <w:pPr>
              <w:pStyle w:val="31"/>
              <w:numPr>
                <w:ilvl w:val="0"/>
                <w:numId w:val="7"/>
              </w:numPr>
              <w:overflowPunct w:val="0"/>
              <w:topLinePunct/>
              <w:spacing w:line="500" w:lineRule="exact"/>
              <w:ind w:firstLineChars="0" w:firstLine="0"/>
              <w:jc w:val="left"/>
              <w:rPr>
                <w:ins w:id="505" w:author="田泳杰" w:date="2017-07-02T11:49:00Z"/>
                <w:rFonts w:ascii="仿宋" w:eastAsia="仿宋" w:hAnsi="仿宋" w:cs="仿宋"/>
                <w:sz w:val="28"/>
                <w:szCs w:val="28"/>
              </w:rPr>
            </w:pPr>
            <w:ins w:id="506" w:author="田泳杰" w:date="2017-07-02T11:49:00Z">
              <w:r>
                <w:rPr>
                  <w:rFonts w:ascii="仿宋" w:eastAsia="仿宋" w:hAnsi="仿宋" w:cs="仿宋" w:hint="eastAsia"/>
                  <w:sz w:val="28"/>
                  <w:szCs w:val="28"/>
                </w:rPr>
                <w:t>许昌市文化艺术资源及市场分析，方案的完整性和合理性进行评定：一般的0.25分，较好的0.5分，满意的1分；</w:t>
              </w:r>
            </w:ins>
          </w:p>
          <w:p w:rsidR="00A3638B" w:rsidRDefault="00B11B3E">
            <w:pPr>
              <w:pStyle w:val="31"/>
              <w:numPr>
                <w:ilvl w:val="0"/>
                <w:numId w:val="7"/>
              </w:numPr>
              <w:overflowPunct w:val="0"/>
              <w:topLinePunct/>
              <w:spacing w:line="500" w:lineRule="exact"/>
              <w:ind w:firstLineChars="0" w:firstLine="0"/>
              <w:jc w:val="left"/>
              <w:rPr>
                <w:ins w:id="507" w:author="田泳杰" w:date="2017-07-02T11:49:00Z"/>
                <w:rFonts w:ascii="仿宋" w:eastAsia="仿宋" w:hAnsi="仿宋" w:cs="仿宋"/>
                <w:sz w:val="28"/>
                <w:szCs w:val="28"/>
              </w:rPr>
            </w:pPr>
            <w:ins w:id="508" w:author="田泳杰" w:date="2017-07-02T11:49:00Z">
              <w:r>
                <w:rPr>
                  <w:rFonts w:ascii="仿宋" w:eastAsia="仿宋" w:hAnsi="仿宋" w:cs="仿宋" w:hint="eastAsia"/>
                  <w:sz w:val="28"/>
                  <w:szCs w:val="28"/>
                </w:rPr>
                <w:t>许昌市文化艺术中心的战略定位、目标及运营计划（包括内部功能布局），方案的完整性和合理性进行评定：差的0.25分，一般的0.5分，较好的1.5</w:t>
              </w:r>
              <w:r>
                <w:rPr>
                  <w:rFonts w:ascii="仿宋" w:eastAsia="仿宋" w:hAnsi="仿宋" w:cs="仿宋" w:hint="eastAsia"/>
                  <w:sz w:val="28"/>
                  <w:szCs w:val="28"/>
                </w:rPr>
                <w:lastRenderedPageBreak/>
                <w:t>分，满意并有较强创意的3分；</w:t>
              </w:r>
            </w:ins>
          </w:p>
          <w:p w:rsidR="00A3638B" w:rsidRDefault="00B11B3E">
            <w:pPr>
              <w:pStyle w:val="31"/>
              <w:numPr>
                <w:ilvl w:val="0"/>
                <w:numId w:val="7"/>
              </w:numPr>
              <w:overflowPunct w:val="0"/>
              <w:topLinePunct/>
              <w:spacing w:line="500" w:lineRule="exact"/>
              <w:ind w:firstLineChars="0" w:firstLine="0"/>
              <w:jc w:val="left"/>
              <w:rPr>
                <w:ins w:id="509" w:author="田泳杰" w:date="2017-07-02T11:49:00Z"/>
                <w:rFonts w:ascii="仿宋" w:eastAsia="仿宋" w:hAnsi="仿宋" w:cs="仿宋"/>
                <w:sz w:val="28"/>
                <w:szCs w:val="28"/>
              </w:rPr>
            </w:pPr>
            <w:ins w:id="510" w:author="田泳杰" w:date="2017-07-02T11:49:00Z">
              <w:r>
                <w:rPr>
                  <w:rFonts w:ascii="仿宋" w:eastAsia="仿宋" w:hAnsi="仿宋" w:cs="仿宋" w:hint="eastAsia"/>
                  <w:sz w:val="28"/>
                  <w:szCs w:val="28"/>
                </w:rPr>
                <w:t>大剧院、小剧场管理及运营、演出谋划，方案的完整性和合理性进行评定：差的0.25分，一般的0.5分，较好的1分，满意并有较强创意的2分；</w:t>
              </w:r>
            </w:ins>
          </w:p>
          <w:p w:rsidR="00A3638B" w:rsidRDefault="00B11B3E">
            <w:pPr>
              <w:pStyle w:val="31"/>
              <w:numPr>
                <w:ilvl w:val="0"/>
                <w:numId w:val="7"/>
              </w:numPr>
              <w:overflowPunct w:val="0"/>
              <w:topLinePunct/>
              <w:spacing w:line="500" w:lineRule="exact"/>
              <w:ind w:firstLineChars="0" w:firstLine="0"/>
              <w:jc w:val="left"/>
              <w:rPr>
                <w:ins w:id="511" w:author="田泳杰" w:date="2017-07-02T11:49:00Z"/>
                <w:rFonts w:ascii="仿宋" w:eastAsia="仿宋" w:hAnsi="仿宋" w:cs="仿宋"/>
                <w:sz w:val="28"/>
                <w:szCs w:val="28"/>
              </w:rPr>
            </w:pPr>
            <w:ins w:id="512" w:author="田泳杰" w:date="2017-07-02T11:49:00Z">
              <w:r>
                <w:rPr>
                  <w:rFonts w:ascii="仿宋" w:eastAsia="仿宋" w:hAnsi="仿宋" w:cs="仿宋" w:hint="eastAsia"/>
                  <w:sz w:val="28"/>
                  <w:szCs w:val="28"/>
                </w:rPr>
                <w:t>本项目对许昌市的文化产业带动分析，方案的完整性和合理性进行评定：差的0.25分，一般的0.5分，较好的1分，满意并有较强创意的2分；</w:t>
              </w:r>
            </w:ins>
          </w:p>
          <w:p w:rsidR="00A3638B" w:rsidRDefault="00B11B3E">
            <w:pPr>
              <w:pStyle w:val="31"/>
              <w:numPr>
                <w:ilvl w:val="0"/>
                <w:numId w:val="7"/>
              </w:numPr>
              <w:overflowPunct w:val="0"/>
              <w:topLinePunct/>
              <w:spacing w:line="500" w:lineRule="exact"/>
              <w:ind w:firstLineChars="0" w:firstLine="0"/>
              <w:jc w:val="left"/>
              <w:rPr>
                <w:ins w:id="513" w:author="田泳杰" w:date="2017-07-02T11:49:00Z"/>
                <w:rFonts w:ascii="仿宋" w:eastAsia="仿宋" w:hAnsi="仿宋" w:cs="仿宋"/>
                <w:sz w:val="28"/>
                <w:szCs w:val="28"/>
              </w:rPr>
            </w:pPr>
            <w:ins w:id="514" w:author="田泳杰" w:date="2017-07-02T11:49:00Z">
              <w:r>
                <w:rPr>
                  <w:rFonts w:ascii="仿宋" w:eastAsia="仿宋" w:hAnsi="仿宋" w:cs="仿宋" w:hint="eastAsia"/>
                  <w:sz w:val="28"/>
                  <w:szCs w:val="28"/>
                </w:rPr>
                <w:t>安全生产方案，方案的完整性和合理性进行评定：一般的0.25分，较好的0.5分，满意的1分；</w:t>
              </w:r>
            </w:ins>
          </w:p>
          <w:p w:rsidR="00A3638B" w:rsidRDefault="00B11B3E">
            <w:pPr>
              <w:pStyle w:val="31"/>
              <w:numPr>
                <w:ilvl w:val="0"/>
                <w:numId w:val="7"/>
              </w:numPr>
              <w:overflowPunct w:val="0"/>
              <w:topLinePunct/>
              <w:spacing w:line="500" w:lineRule="exact"/>
              <w:ind w:firstLineChars="0" w:firstLine="0"/>
              <w:jc w:val="left"/>
              <w:rPr>
                <w:ins w:id="515" w:author="田泳杰" w:date="2017-07-02T11:49:00Z"/>
                <w:rFonts w:ascii="仿宋" w:eastAsia="仿宋" w:hAnsi="仿宋" w:cs="仿宋"/>
                <w:sz w:val="28"/>
                <w:szCs w:val="28"/>
              </w:rPr>
            </w:pPr>
            <w:ins w:id="516" w:author="田泳杰" w:date="2017-07-02T11:49:00Z">
              <w:r>
                <w:rPr>
                  <w:rFonts w:ascii="仿宋" w:eastAsia="仿宋" w:hAnsi="仿宋" w:cs="仿宋" w:hint="eastAsia"/>
                  <w:sz w:val="28"/>
                  <w:szCs w:val="28"/>
                </w:rPr>
                <w:t>对公共突发事件的应急处理预案，方案的完整性和合理性进行评定：一般的0.25分，较好的0.5分，满意的1分；</w:t>
              </w:r>
            </w:ins>
          </w:p>
          <w:p w:rsidR="00A3638B" w:rsidRDefault="00B11B3E">
            <w:pPr>
              <w:pStyle w:val="31"/>
              <w:numPr>
                <w:ilvl w:val="0"/>
                <w:numId w:val="7"/>
              </w:numPr>
              <w:overflowPunct w:val="0"/>
              <w:topLinePunct/>
              <w:spacing w:line="500" w:lineRule="exact"/>
              <w:ind w:firstLineChars="0" w:firstLine="0"/>
              <w:jc w:val="left"/>
              <w:rPr>
                <w:ins w:id="517" w:author="田泳杰" w:date="2017-07-02T11:49:00Z"/>
                <w:rFonts w:ascii="仿宋" w:eastAsia="仿宋" w:hAnsi="仿宋" w:cs="仿宋"/>
                <w:sz w:val="28"/>
                <w:szCs w:val="28"/>
              </w:rPr>
            </w:pPr>
            <w:ins w:id="518" w:author="田泳杰" w:date="2017-07-02T11:49:00Z">
              <w:r>
                <w:rPr>
                  <w:rFonts w:ascii="仿宋" w:eastAsia="仿宋" w:hAnsi="仿宋" w:cs="仿宋" w:hint="eastAsia"/>
                  <w:sz w:val="28"/>
                  <w:szCs w:val="28"/>
                </w:rPr>
                <w:t>物业管理方案，方案的完整性和合理性进行评定：一般的0.25分，较好的0.5分，满意的1分</w:t>
              </w:r>
            </w:ins>
            <w:r>
              <w:rPr>
                <w:rFonts w:ascii="仿宋" w:eastAsia="仿宋" w:hAnsi="仿宋" w:cs="仿宋" w:hint="eastAsia"/>
                <w:sz w:val="28"/>
                <w:szCs w:val="28"/>
              </w:rPr>
              <w:t>。</w:t>
            </w:r>
          </w:p>
        </w:tc>
      </w:tr>
      <w:tr w:rsidR="00A3638B" w:rsidTr="00A3638B">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19" w:author="田泳杰" w:date="2017-07-02T11:50:00Z">
            <w:tblPrEx>
              <w:tblW w:w="8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35"/>
          <w:ins w:id="520" w:author="田泳杰" w:date="2017-07-02T11:49:00Z"/>
          <w:trPrChange w:id="521" w:author="田泳杰" w:date="2017-07-02T11:50:00Z">
            <w:trPr>
              <w:gridAfter w:val="0"/>
              <w:wAfter w:w="560" w:type="dxa"/>
              <w:trHeight w:val="3165"/>
            </w:trPr>
          </w:trPrChange>
        </w:trPr>
        <w:tc>
          <w:tcPr>
            <w:tcW w:w="665" w:type="dxa"/>
            <w:vMerge/>
            <w:tcBorders>
              <w:left w:val="single" w:sz="4" w:space="0" w:color="auto"/>
              <w:right w:val="single" w:sz="4" w:space="0" w:color="auto"/>
            </w:tcBorders>
            <w:vAlign w:val="center"/>
            <w:tcPrChange w:id="522" w:author="田泳杰" w:date="2017-07-02T11:50:00Z">
              <w:tcPr>
                <w:tcW w:w="623" w:type="dxa"/>
                <w:gridSpan w:val="2"/>
                <w:vMerge/>
                <w:tcBorders>
                  <w:left w:val="single" w:sz="4" w:space="0" w:color="auto"/>
                  <w:right w:val="single" w:sz="4" w:space="0" w:color="auto"/>
                </w:tcBorders>
                <w:vAlign w:val="center"/>
              </w:tcPr>
            </w:tcPrChange>
          </w:tcPr>
          <w:p w:rsidR="00A3638B" w:rsidRDefault="00A3638B">
            <w:pPr>
              <w:spacing w:line="500" w:lineRule="exact"/>
              <w:ind w:firstLine="560"/>
              <w:rPr>
                <w:ins w:id="523" w:author="田泳杰" w:date="2017-07-02T11:49:00Z"/>
                <w:rFonts w:ascii="仿宋" w:eastAsia="仿宋" w:hAnsi="仿宋" w:cs="仿宋"/>
                <w:sz w:val="28"/>
                <w:szCs w:val="28"/>
              </w:rPr>
            </w:pPr>
          </w:p>
        </w:tc>
        <w:tc>
          <w:tcPr>
            <w:tcW w:w="892" w:type="dxa"/>
            <w:tcBorders>
              <w:top w:val="single" w:sz="4" w:space="0" w:color="auto"/>
              <w:left w:val="single" w:sz="4" w:space="0" w:color="auto"/>
              <w:bottom w:val="single" w:sz="4" w:space="0" w:color="auto"/>
              <w:right w:val="single" w:sz="4" w:space="0" w:color="auto"/>
            </w:tcBorders>
            <w:vAlign w:val="center"/>
            <w:tcPrChange w:id="524" w:author="田泳杰" w:date="2017-07-02T11:50:00Z">
              <w:tcPr>
                <w:tcW w:w="835"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spacing w:line="500" w:lineRule="exact"/>
              <w:ind w:firstLineChars="0" w:firstLine="0"/>
              <w:rPr>
                <w:ins w:id="525" w:author="田泳杰" w:date="2017-07-02T11:49:00Z"/>
                <w:rFonts w:ascii="仿宋" w:eastAsia="仿宋" w:hAnsi="仿宋" w:cs="仿宋"/>
                <w:sz w:val="28"/>
                <w:szCs w:val="28"/>
              </w:rPr>
            </w:pPr>
            <w:ins w:id="526" w:author="田泳杰" w:date="2017-07-02T11:49:00Z">
              <w:r>
                <w:rPr>
                  <w:rFonts w:ascii="仿宋" w:eastAsia="仿宋" w:hAnsi="仿宋" w:cs="仿宋" w:hint="eastAsia"/>
                  <w:sz w:val="28"/>
                  <w:szCs w:val="28"/>
                </w:rPr>
                <w:t>移</w:t>
              </w:r>
            </w:ins>
          </w:p>
          <w:p w:rsidR="00A3638B" w:rsidRDefault="00B11B3E">
            <w:pPr>
              <w:spacing w:line="500" w:lineRule="exact"/>
              <w:ind w:firstLineChars="0" w:firstLine="0"/>
              <w:rPr>
                <w:rFonts w:ascii="仿宋" w:eastAsia="仿宋" w:hAnsi="仿宋" w:cs="仿宋"/>
                <w:sz w:val="28"/>
                <w:szCs w:val="28"/>
              </w:rPr>
            </w:pPr>
            <w:ins w:id="527" w:author="田泳杰" w:date="2017-07-02T11:49:00Z">
              <w:r>
                <w:rPr>
                  <w:rFonts w:ascii="仿宋" w:eastAsia="仿宋" w:hAnsi="仿宋" w:cs="仿宋" w:hint="eastAsia"/>
                  <w:sz w:val="28"/>
                  <w:szCs w:val="28"/>
                </w:rPr>
                <w:t>交</w:t>
              </w:r>
            </w:ins>
          </w:p>
          <w:p w:rsidR="00A3638B" w:rsidRDefault="00B11B3E">
            <w:pPr>
              <w:spacing w:line="500" w:lineRule="exact"/>
              <w:ind w:firstLineChars="0" w:firstLine="0"/>
              <w:rPr>
                <w:rFonts w:ascii="仿宋" w:eastAsia="仿宋" w:hAnsi="仿宋" w:cs="仿宋"/>
                <w:sz w:val="28"/>
                <w:szCs w:val="28"/>
              </w:rPr>
            </w:pPr>
            <w:ins w:id="528" w:author="田泳杰" w:date="2017-07-02T11:49:00Z">
              <w:r>
                <w:rPr>
                  <w:rFonts w:ascii="仿宋" w:eastAsia="仿宋" w:hAnsi="仿宋" w:cs="仿宋" w:hint="eastAsia"/>
                  <w:sz w:val="28"/>
                  <w:szCs w:val="28"/>
                </w:rPr>
                <w:t>方</w:t>
              </w:r>
            </w:ins>
          </w:p>
          <w:p w:rsidR="00A3638B" w:rsidRDefault="00B11B3E">
            <w:pPr>
              <w:spacing w:line="500" w:lineRule="exact"/>
              <w:ind w:firstLineChars="0" w:firstLine="0"/>
              <w:rPr>
                <w:ins w:id="529" w:author="田泳杰" w:date="2017-07-02T11:49:00Z"/>
                <w:rFonts w:ascii="仿宋" w:eastAsia="仿宋" w:hAnsi="仿宋" w:cs="仿宋"/>
                <w:sz w:val="28"/>
                <w:szCs w:val="28"/>
              </w:rPr>
            </w:pPr>
            <w:ins w:id="530" w:author="田泳杰" w:date="2017-07-02T11:49:00Z">
              <w:r>
                <w:rPr>
                  <w:rFonts w:ascii="仿宋" w:eastAsia="仿宋" w:hAnsi="仿宋" w:cs="仿宋" w:hint="eastAsia"/>
                  <w:sz w:val="28"/>
                  <w:szCs w:val="28"/>
                </w:rPr>
                <w:t>案</w:t>
              </w:r>
            </w:ins>
          </w:p>
        </w:tc>
        <w:tc>
          <w:tcPr>
            <w:tcW w:w="574" w:type="dxa"/>
            <w:tcBorders>
              <w:top w:val="single" w:sz="4" w:space="0" w:color="auto"/>
              <w:left w:val="single" w:sz="4" w:space="0" w:color="auto"/>
              <w:bottom w:val="single" w:sz="4" w:space="0" w:color="auto"/>
              <w:right w:val="single" w:sz="4" w:space="0" w:color="auto"/>
            </w:tcBorders>
            <w:vAlign w:val="center"/>
            <w:tcPrChange w:id="531" w:author="田泳杰" w:date="2017-07-02T11:50:00Z">
              <w:tcPr>
                <w:tcW w:w="537" w:type="dxa"/>
                <w:gridSpan w:val="2"/>
                <w:tcBorders>
                  <w:top w:val="single" w:sz="4" w:space="0" w:color="auto"/>
                  <w:left w:val="single" w:sz="4" w:space="0" w:color="auto"/>
                  <w:bottom w:val="single" w:sz="4" w:space="0" w:color="auto"/>
                  <w:right w:val="single" w:sz="4" w:space="0" w:color="auto"/>
                </w:tcBorders>
                <w:vAlign w:val="center"/>
              </w:tcPr>
            </w:tcPrChange>
          </w:tcPr>
          <w:p w:rsidR="00A3638B" w:rsidRDefault="00B11B3E">
            <w:pPr>
              <w:spacing w:line="500" w:lineRule="exact"/>
              <w:ind w:firstLineChars="0" w:firstLine="0"/>
              <w:jc w:val="center"/>
              <w:rPr>
                <w:ins w:id="532" w:author="田泳杰" w:date="2017-07-02T11:49:00Z"/>
                <w:rFonts w:ascii="仿宋" w:eastAsia="仿宋" w:hAnsi="仿宋" w:cs="仿宋"/>
                <w:sz w:val="28"/>
                <w:szCs w:val="28"/>
              </w:rPr>
            </w:pPr>
            <w:ins w:id="533" w:author="田泳杰" w:date="2017-07-02T11:49:00Z">
              <w:r>
                <w:rPr>
                  <w:rFonts w:ascii="仿宋" w:eastAsia="仿宋" w:hAnsi="仿宋" w:cs="仿宋" w:hint="eastAsia"/>
                  <w:sz w:val="28"/>
                  <w:szCs w:val="28"/>
                </w:rPr>
                <w:t>3</w:t>
              </w:r>
            </w:ins>
          </w:p>
          <w:p w:rsidR="00A3638B" w:rsidRDefault="00B11B3E">
            <w:pPr>
              <w:spacing w:line="500" w:lineRule="exact"/>
              <w:ind w:firstLineChars="0" w:firstLine="0"/>
              <w:jc w:val="center"/>
              <w:rPr>
                <w:ins w:id="534" w:author="田泳杰" w:date="2017-07-02T11:49:00Z"/>
                <w:rFonts w:ascii="仿宋" w:eastAsia="仿宋" w:hAnsi="仿宋" w:cs="仿宋"/>
                <w:sz w:val="28"/>
                <w:szCs w:val="28"/>
              </w:rPr>
            </w:pPr>
            <w:ins w:id="535" w:author="田泳杰" w:date="2017-07-02T11:49:00Z">
              <w:r>
                <w:rPr>
                  <w:rFonts w:ascii="仿宋" w:eastAsia="仿宋" w:hAnsi="仿宋" w:cs="仿宋" w:hint="eastAsia"/>
                  <w:sz w:val="28"/>
                  <w:szCs w:val="28"/>
                </w:rPr>
                <w:t>分</w:t>
              </w:r>
            </w:ins>
          </w:p>
        </w:tc>
        <w:tc>
          <w:tcPr>
            <w:tcW w:w="6649" w:type="dxa"/>
            <w:tcBorders>
              <w:top w:val="single" w:sz="4" w:space="0" w:color="auto"/>
              <w:left w:val="single" w:sz="4" w:space="0" w:color="auto"/>
              <w:bottom w:val="single" w:sz="4" w:space="0" w:color="auto"/>
              <w:right w:val="single" w:sz="4" w:space="0" w:color="auto"/>
            </w:tcBorders>
            <w:vAlign w:val="center"/>
            <w:tcPrChange w:id="536" w:author="田泳杰" w:date="2017-07-02T11:50:00Z">
              <w:tcPr>
                <w:tcW w:w="6225" w:type="dxa"/>
                <w:gridSpan w:val="2"/>
                <w:tcBorders>
                  <w:top w:val="single" w:sz="4" w:space="0" w:color="auto"/>
                  <w:left w:val="single" w:sz="4" w:space="0" w:color="auto"/>
                  <w:bottom w:val="single" w:sz="4" w:space="0" w:color="auto"/>
                  <w:right w:val="single" w:sz="4" w:space="0" w:color="auto"/>
                </w:tcBorders>
              </w:tcPr>
            </w:tcPrChange>
          </w:tcPr>
          <w:p w:rsidR="00A3638B" w:rsidRDefault="00B11B3E">
            <w:pPr>
              <w:overflowPunct w:val="0"/>
              <w:topLinePunct/>
              <w:spacing w:line="500" w:lineRule="exact"/>
              <w:ind w:leftChars="-15" w:left="-36" w:firstLineChars="0" w:firstLine="0"/>
              <w:jc w:val="left"/>
              <w:rPr>
                <w:rFonts w:ascii="仿宋" w:eastAsia="仿宋" w:hAnsi="仿宋" w:cs="仿宋"/>
                <w:sz w:val="28"/>
                <w:szCs w:val="28"/>
              </w:rPr>
            </w:pPr>
            <w:r>
              <w:rPr>
                <w:rFonts w:ascii="仿宋" w:eastAsia="仿宋" w:hAnsi="仿宋" w:cs="仿宋" w:hint="eastAsia"/>
                <w:sz w:val="28"/>
                <w:szCs w:val="28"/>
              </w:rPr>
              <w:t>1、对项目移交前过渡期安排的完整性和合理性进行评定：不完整或不合理0分，基本完整合理0.2分，较为完整合理0.3分，完整合理0.5分。</w:t>
            </w:r>
          </w:p>
          <w:p w:rsidR="00A3638B" w:rsidRDefault="00B11B3E">
            <w:pPr>
              <w:overflowPunct w:val="0"/>
              <w:topLinePunct/>
              <w:spacing w:line="500" w:lineRule="exact"/>
              <w:ind w:leftChars="-15" w:left="-36" w:firstLineChars="0" w:firstLine="0"/>
              <w:jc w:val="left"/>
              <w:rPr>
                <w:rFonts w:ascii="仿宋" w:eastAsia="仿宋" w:hAnsi="仿宋" w:cs="仿宋"/>
                <w:sz w:val="28"/>
                <w:szCs w:val="28"/>
              </w:rPr>
            </w:pPr>
            <w:r>
              <w:rPr>
                <w:rFonts w:ascii="仿宋" w:eastAsia="仿宋" w:hAnsi="仿宋" w:cs="仿宋" w:hint="eastAsia"/>
                <w:sz w:val="28"/>
                <w:szCs w:val="28"/>
              </w:rPr>
              <w:t>2、对移交详细方案的完整性和合理性进行评定：包括移交范围和程序、最后恢复性维修和移交验收、保险单的转让移交、技术转让、人员及培训安排、合同期限及相关事项处理、移走项目公司相关的物品、风险转移、移交费用、本合同移交后的效力等方案的完整合理性进行评定：不完整或不合理0分，基本完整合理1分，较为完整合理1.6分，完整合理2.0分。</w:t>
            </w:r>
          </w:p>
          <w:p w:rsidR="00A3638B" w:rsidRDefault="00B11B3E">
            <w:pPr>
              <w:overflowPunct w:val="0"/>
              <w:topLinePunct/>
              <w:spacing w:line="500" w:lineRule="exact"/>
              <w:ind w:leftChars="-15" w:left="-36" w:firstLineChars="0" w:firstLine="0"/>
              <w:jc w:val="left"/>
              <w:rPr>
                <w:ins w:id="537" w:author="田泳杰" w:date="2017-07-02T11:49:00Z"/>
                <w:rFonts w:ascii="仿宋" w:eastAsia="仿宋" w:hAnsi="仿宋" w:cs="仿宋"/>
                <w:sz w:val="28"/>
                <w:szCs w:val="28"/>
              </w:rPr>
            </w:pPr>
            <w:r>
              <w:rPr>
                <w:rFonts w:ascii="仿宋" w:eastAsia="仿宋" w:hAnsi="仿宋" w:cs="仿宋" w:hint="eastAsia"/>
                <w:sz w:val="28"/>
                <w:szCs w:val="28"/>
              </w:rPr>
              <w:t>3、对移交质量保证方案进行评定：不完整或不合理0分，基本完整合理0.2分，较为完整合理0.3分，完整合理0.5分。</w:t>
            </w:r>
          </w:p>
        </w:tc>
      </w:tr>
      <w:tr w:rsidR="00A3638B">
        <w:trPr>
          <w:trHeight w:val="535"/>
        </w:trPr>
        <w:tc>
          <w:tcPr>
            <w:tcW w:w="665" w:type="dxa"/>
          </w:tcPr>
          <w:p w:rsidR="00A3638B" w:rsidRDefault="00A3638B">
            <w:pPr>
              <w:spacing w:line="500" w:lineRule="exact"/>
              <w:ind w:firstLine="560"/>
              <w:rPr>
                <w:ins w:id="538" w:author="田泳杰" w:date="2017-07-02T11:49:00Z"/>
                <w:rFonts w:ascii="仿宋" w:eastAsia="仿宋" w:hAnsi="仿宋" w:cs="仿宋"/>
                <w:sz w:val="28"/>
                <w:szCs w:val="28"/>
              </w:rPr>
            </w:pPr>
          </w:p>
        </w:tc>
        <w:tc>
          <w:tcPr>
            <w:tcW w:w="892" w:type="dxa"/>
            <w:vAlign w:val="center"/>
          </w:tcPr>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A3638B">
            <w:pPr>
              <w:spacing w:line="500" w:lineRule="exact"/>
              <w:ind w:firstLineChars="0" w:firstLine="0"/>
              <w:rPr>
                <w:rFonts w:ascii="仿宋" w:eastAsia="仿宋" w:hAnsi="仿宋" w:cs="仿宋"/>
                <w:sz w:val="28"/>
                <w:szCs w:val="28"/>
              </w:rPr>
            </w:pPr>
          </w:p>
          <w:p w:rsidR="00A3638B" w:rsidRDefault="00B11B3E">
            <w:pPr>
              <w:spacing w:line="500" w:lineRule="exact"/>
              <w:ind w:firstLineChars="0" w:firstLine="0"/>
              <w:rPr>
                <w:rFonts w:ascii="仿宋" w:eastAsia="仿宋" w:hAnsi="仿宋" w:cs="仿宋"/>
                <w:sz w:val="28"/>
                <w:szCs w:val="28"/>
              </w:rPr>
            </w:pPr>
            <w:ins w:id="539" w:author="田泳杰" w:date="2017-07-02T11:49:00Z">
              <w:r>
                <w:rPr>
                  <w:rFonts w:ascii="仿宋" w:eastAsia="仿宋" w:hAnsi="仿宋" w:cs="仿宋" w:hint="eastAsia"/>
                  <w:sz w:val="28"/>
                  <w:szCs w:val="28"/>
                </w:rPr>
                <w:t>法</w:t>
              </w:r>
            </w:ins>
          </w:p>
          <w:p w:rsidR="00A3638B" w:rsidRDefault="00B11B3E">
            <w:pPr>
              <w:spacing w:line="500" w:lineRule="exact"/>
              <w:ind w:firstLineChars="0" w:firstLine="0"/>
              <w:rPr>
                <w:rFonts w:ascii="仿宋" w:eastAsia="仿宋" w:hAnsi="仿宋" w:cs="仿宋"/>
                <w:sz w:val="28"/>
                <w:szCs w:val="28"/>
              </w:rPr>
            </w:pPr>
            <w:ins w:id="540" w:author="田泳杰" w:date="2017-07-02T11:49:00Z">
              <w:r>
                <w:rPr>
                  <w:rFonts w:ascii="仿宋" w:eastAsia="仿宋" w:hAnsi="仿宋" w:cs="仿宋" w:hint="eastAsia"/>
                  <w:sz w:val="28"/>
                  <w:szCs w:val="28"/>
                </w:rPr>
                <w:t>律</w:t>
              </w:r>
            </w:ins>
          </w:p>
          <w:p w:rsidR="00A3638B" w:rsidRDefault="00B11B3E">
            <w:pPr>
              <w:spacing w:line="500" w:lineRule="exact"/>
              <w:ind w:firstLineChars="0" w:firstLine="0"/>
              <w:rPr>
                <w:rFonts w:ascii="仿宋" w:eastAsia="仿宋" w:hAnsi="仿宋" w:cs="仿宋"/>
                <w:sz w:val="28"/>
                <w:szCs w:val="28"/>
              </w:rPr>
            </w:pPr>
            <w:ins w:id="541" w:author="田泳杰" w:date="2017-07-02T11:49:00Z">
              <w:r>
                <w:rPr>
                  <w:rFonts w:ascii="仿宋" w:eastAsia="仿宋" w:hAnsi="仿宋" w:cs="仿宋" w:hint="eastAsia"/>
                  <w:sz w:val="28"/>
                  <w:szCs w:val="28"/>
                </w:rPr>
                <w:t>文</w:t>
              </w:r>
            </w:ins>
          </w:p>
          <w:p w:rsidR="00A3638B" w:rsidRDefault="00B11B3E">
            <w:pPr>
              <w:spacing w:line="500" w:lineRule="exact"/>
              <w:ind w:firstLineChars="0" w:firstLine="0"/>
              <w:rPr>
                <w:ins w:id="542" w:author="田泳杰" w:date="2017-07-02T11:49:00Z"/>
                <w:rFonts w:ascii="仿宋" w:eastAsia="仿宋" w:hAnsi="仿宋" w:cs="仿宋"/>
                <w:sz w:val="28"/>
                <w:szCs w:val="28"/>
              </w:rPr>
            </w:pPr>
            <w:ins w:id="543" w:author="田泳杰" w:date="2017-07-02T11:49:00Z">
              <w:r>
                <w:rPr>
                  <w:rFonts w:ascii="仿宋" w:eastAsia="仿宋" w:hAnsi="仿宋" w:cs="仿宋" w:hint="eastAsia"/>
                  <w:sz w:val="28"/>
                  <w:szCs w:val="28"/>
                </w:rPr>
                <w:t>件</w:t>
              </w:r>
            </w:ins>
          </w:p>
        </w:tc>
        <w:tc>
          <w:tcPr>
            <w:tcW w:w="574" w:type="dxa"/>
            <w:vAlign w:val="center"/>
          </w:tcPr>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A3638B">
            <w:pPr>
              <w:spacing w:line="500" w:lineRule="exact"/>
              <w:ind w:firstLineChars="0" w:firstLine="0"/>
              <w:jc w:val="center"/>
              <w:rPr>
                <w:rFonts w:ascii="仿宋" w:eastAsia="仿宋" w:hAnsi="仿宋" w:cs="仿宋"/>
                <w:sz w:val="28"/>
                <w:szCs w:val="28"/>
              </w:rPr>
            </w:pPr>
          </w:p>
          <w:p w:rsidR="00A3638B" w:rsidRDefault="00B11B3E">
            <w:pPr>
              <w:spacing w:line="500" w:lineRule="exact"/>
              <w:ind w:firstLineChars="0" w:firstLine="0"/>
              <w:jc w:val="center"/>
              <w:rPr>
                <w:ins w:id="544" w:author="田泳杰" w:date="2017-07-02T11:49:00Z"/>
                <w:rFonts w:ascii="仿宋" w:eastAsia="仿宋" w:hAnsi="仿宋" w:cs="仿宋"/>
                <w:sz w:val="28"/>
                <w:szCs w:val="28"/>
              </w:rPr>
            </w:pPr>
            <w:ins w:id="545" w:author="田泳杰" w:date="2017-07-02T11:49:00Z">
              <w:r>
                <w:rPr>
                  <w:rFonts w:ascii="仿宋" w:eastAsia="仿宋" w:hAnsi="仿宋" w:cs="仿宋" w:hint="eastAsia"/>
                  <w:sz w:val="28"/>
                  <w:szCs w:val="28"/>
                </w:rPr>
                <w:t>3分</w:t>
              </w:r>
            </w:ins>
          </w:p>
        </w:tc>
        <w:tc>
          <w:tcPr>
            <w:tcW w:w="6649" w:type="dxa"/>
          </w:tcPr>
          <w:p w:rsidR="00A3638B" w:rsidRDefault="00B11B3E">
            <w:pPr>
              <w:pStyle w:val="31"/>
              <w:overflowPunct w:val="0"/>
              <w:topLinePunct/>
              <w:spacing w:line="500" w:lineRule="exact"/>
              <w:ind w:firstLineChars="0" w:firstLine="0"/>
              <w:rPr>
                <w:rFonts w:ascii="仿宋" w:eastAsia="仿宋" w:hAnsi="仿宋" w:cs="仿宋"/>
                <w:sz w:val="28"/>
                <w:szCs w:val="28"/>
              </w:rPr>
            </w:pPr>
            <w:r>
              <w:rPr>
                <w:rFonts w:ascii="仿宋" w:eastAsia="仿宋" w:hAnsi="仿宋" w:cs="仿宋" w:hint="eastAsia"/>
                <w:sz w:val="28"/>
                <w:szCs w:val="28"/>
              </w:rPr>
              <w:t>对投标文件响应招标文件（包括PPP项目合同及股东协议和公司章程）的程度进行评定：</w:t>
            </w:r>
          </w:p>
          <w:p w:rsidR="00A3638B" w:rsidRDefault="00B11B3E">
            <w:pPr>
              <w:pStyle w:val="31"/>
              <w:overflowPunct w:val="0"/>
              <w:topLinePunct/>
              <w:spacing w:line="500" w:lineRule="exact"/>
              <w:ind w:firstLineChars="0" w:firstLine="0"/>
              <w:rPr>
                <w:rFonts w:ascii="仿宋" w:eastAsia="仿宋" w:hAnsi="仿宋" w:cs="仿宋"/>
                <w:sz w:val="28"/>
                <w:szCs w:val="28"/>
              </w:rPr>
            </w:pPr>
            <w:r>
              <w:rPr>
                <w:rFonts w:ascii="仿宋" w:eastAsia="仿宋" w:hAnsi="仿宋" w:cs="仿宋" w:hint="eastAsia"/>
                <w:sz w:val="28"/>
                <w:szCs w:val="28"/>
              </w:rPr>
              <w:t>1、完全响应招标文件</w:t>
            </w:r>
            <w:r>
              <w:commentReference w:id="546"/>
            </w:r>
            <w:r>
              <w:commentReference w:id="547"/>
            </w:r>
            <w:r>
              <w:commentReference w:id="548"/>
            </w:r>
            <w:r>
              <w:commentReference w:id="549"/>
            </w:r>
            <w:r>
              <w:commentReference w:id="550"/>
            </w:r>
            <w:r>
              <w:commentReference w:id="551"/>
            </w:r>
            <w:r>
              <w:commentReference w:id="552"/>
            </w:r>
            <w:r>
              <w:commentReference w:id="553"/>
            </w:r>
            <w:r>
              <w:rPr>
                <w:rFonts w:ascii="仿宋" w:eastAsia="仿宋" w:hAnsi="仿宋" w:cs="仿宋" w:hint="eastAsia"/>
                <w:sz w:val="28"/>
                <w:szCs w:val="28"/>
              </w:rPr>
              <w:t>的要求且提出优化建议的3分</w:t>
            </w:r>
          </w:p>
          <w:p w:rsidR="00A3638B" w:rsidRDefault="00B11B3E">
            <w:pPr>
              <w:pStyle w:val="31"/>
              <w:overflowPunct w:val="0"/>
              <w:topLinePunct/>
              <w:spacing w:line="500" w:lineRule="exact"/>
              <w:ind w:firstLineChars="0" w:firstLine="0"/>
              <w:rPr>
                <w:rFonts w:ascii="仿宋" w:eastAsia="仿宋" w:hAnsi="仿宋" w:cs="仿宋"/>
                <w:sz w:val="28"/>
                <w:szCs w:val="28"/>
              </w:rPr>
            </w:pPr>
            <w:r>
              <w:rPr>
                <w:rFonts w:ascii="仿宋" w:eastAsia="仿宋" w:hAnsi="仿宋" w:cs="仿宋" w:hint="eastAsia"/>
                <w:sz w:val="28"/>
                <w:szCs w:val="28"/>
              </w:rPr>
              <w:t>2、完全响应招标文件但没有提出合理化建议的2.4分</w:t>
            </w:r>
          </w:p>
          <w:p w:rsidR="00A3638B" w:rsidRDefault="00B11B3E">
            <w:pPr>
              <w:pStyle w:val="31"/>
              <w:overflowPunct w:val="0"/>
              <w:topLinePunct/>
              <w:spacing w:line="500" w:lineRule="exact"/>
              <w:ind w:firstLineChars="0" w:firstLine="0"/>
              <w:rPr>
                <w:rFonts w:ascii="仿宋" w:eastAsia="仿宋" w:hAnsi="仿宋" w:cs="仿宋"/>
                <w:sz w:val="28"/>
                <w:szCs w:val="28"/>
              </w:rPr>
            </w:pPr>
            <w:r>
              <w:rPr>
                <w:rFonts w:ascii="仿宋" w:eastAsia="仿宋" w:hAnsi="仿宋" w:cs="仿宋" w:hint="eastAsia"/>
                <w:sz w:val="28"/>
                <w:szCs w:val="28"/>
              </w:rPr>
              <w:t>3、较好地响应招标文件且未提出不利于招标人的条款1.8分</w:t>
            </w:r>
          </w:p>
          <w:p w:rsidR="00A3638B" w:rsidRDefault="00B11B3E" w:rsidP="00EF5A1E">
            <w:pPr>
              <w:pStyle w:val="31"/>
              <w:overflowPunct w:val="0"/>
              <w:topLinePunct/>
              <w:spacing w:line="500" w:lineRule="exact"/>
              <w:ind w:firstLineChars="0" w:firstLine="0"/>
              <w:rPr>
                <w:ins w:id="554" w:author="田泳杰" w:date="2017-07-02T11:49:00Z"/>
                <w:rFonts w:ascii="仿宋" w:eastAsia="仿宋" w:hAnsi="仿宋" w:cs="仿宋"/>
                <w:sz w:val="28"/>
                <w:szCs w:val="28"/>
              </w:rPr>
            </w:pPr>
            <w:r>
              <w:rPr>
                <w:rFonts w:ascii="仿宋" w:eastAsia="仿宋" w:hAnsi="仿宋" w:cs="仿宋" w:hint="eastAsia"/>
                <w:sz w:val="28"/>
                <w:szCs w:val="28"/>
              </w:rPr>
              <w:t>4、响应招标文件</w:t>
            </w:r>
            <w:r w:rsidR="00EF5A1E">
              <w:rPr>
                <w:rFonts w:ascii="仿宋" w:eastAsia="仿宋" w:hAnsi="仿宋" w:cs="仿宋" w:hint="eastAsia"/>
                <w:sz w:val="28"/>
                <w:szCs w:val="28"/>
              </w:rPr>
              <w:t>情况一般</w:t>
            </w:r>
            <w:r>
              <w:rPr>
                <w:rFonts w:ascii="仿宋" w:eastAsia="仿宋" w:hAnsi="仿宋" w:cs="仿宋" w:hint="eastAsia"/>
                <w:sz w:val="28"/>
                <w:szCs w:val="28"/>
              </w:rPr>
              <w:t>或提出</w:t>
            </w:r>
            <w:r w:rsidR="00EF5A1E">
              <w:rPr>
                <w:rFonts w:ascii="仿宋" w:eastAsia="仿宋" w:hAnsi="仿宋" w:cs="仿宋" w:hint="eastAsia"/>
                <w:sz w:val="28"/>
                <w:szCs w:val="28"/>
              </w:rPr>
              <w:t>不利于招标人</w:t>
            </w:r>
            <w:r>
              <w:rPr>
                <w:rFonts w:ascii="仿宋" w:eastAsia="仿宋" w:hAnsi="仿宋" w:cs="仿宋" w:hint="eastAsia"/>
                <w:sz w:val="28"/>
                <w:szCs w:val="28"/>
              </w:rPr>
              <w:t>条款的0分</w:t>
            </w:r>
          </w:p>
        </w:tc>
      </w:tr>
    </w:tbl>
    <w:p w:rsidR="00A3638B" w:rsidRDefault="00B11B3E">
      <w:pPr>
        <w:pStyle w:val="-2"/>
        <w:ind w:left="581" w:hanging="581"/>
      </w:pPr>
      <w:bookmarkStart w:id="555" w:name="_Toc488064836"/>
      <w:bookmarkStart w:id="556" w:name="_Toc437271289"/>
      <w:bookmarkEnd w:id="126"/>
      <w:r>
        <w:rPr>
          <w:rFonts w:hint="eastAsia"/>
        </w:rPr>
        <w:t>评审方法</w:t>
      </w:r>
      <w:bookmarkEnd w:id="555"/>
      <w:bookmarkEnd w:id="556"/>
    </w:p>
    <w:p w:rsidR="00A3638B" w:rsidRDefault="00B11B3E">
      <w:pPr>
        <w:ind w:firstLine="480"/>
      </w:pPr>
      <w:r>
        <w:rPr>
          <w:rFonts w:hint="eastAsia"/>
        </w:rPr>
        <w:t>本次评审采用综合评分法。评审小组对满足采购文件合部实质性要求的投标文件，按照本章规定的评审标准进行评审，按评审因素的量化指标评审得分由高到低顺序推荐候选投标人排名。评审得分相同的，按照最后报价由低到高的顺序推荐。评审得分且最后报价相同的，按照投标人拟定的项目技术方案优劣顺序排名。</w:t>
      </w:r>
    </w:p>
    <w:p w:rsidR="00A3638B" w:rsidRDefault="00B11B3E">
      <w:pPr>
        <w:pStyle w:val="-2"/>
        <w:ind w:left="581" w:hanging="581"/>
      </w:pPr>
      <w:bookmarkStart w:id="557" w:name="_Toc488064837"/>
      <w:bookmarkStart w:id="558" w:name="_Toc437271290"/>
      <w:r>
        <w:rPr>
          <w:rFonts w:hint="eastAsia"/>
        </w:rPr>
        <w:t>评审程序</w:t>
      </w:r>
      <w:bookmarkEnd w:id="557"/>
      <w:bookmarkEnd w:id="558"/>
    </w:p>
    <w:p w:rsidR="00A3638B" w:rsidRDefault="00B11B3E">
      <w:pPr>
        <w:ind w:firstLineChars="0" w:firstLine="0"/>
      </w:pPr>
      <w:r>
        <w:t>2.1</w:t>
      </w:r>
      <w:r>
        <w:tab/>
      </w:r>
      <w:r>
        <w:rPr>
          <w:rFonts w:hint="eastAsia"/>
        </w:rPr>
        <w:t>评审工作按以下程序进行：</w:t>
      </w:r>
    </w:p>
    <w:p w:rsidR="00A3638B" w:rsidRDefault="00B11B3E">
      <w:pPr>
        <w:ind w:firstLine="480"/>
      </w:pPr>
      <w:r>
        <w:rPr>
          <w:rFonts w:hint="eastAsia"/>
        </w:rPr>
        <w:t>（</w:t>
      </w:r>
      <w:r>
        <w:rPr>
          <w:rFonts w:hint="eastAsia"/>
        </w:rPr>
        <w:t>1</w:t>
      </w:r>
      <w:r>
        <w:rPr>
          <w:rFonts w:hint="eastAsia"/>
        </w:rPr>
        <w:t>）投标文件初审；</w:t>
      </w:r>
    </w:p>
    <w:p w:rsidR="00A3638B" w:rsidRDefault="00B11B3E">
      <w:pPr>
        <w:ind w:firstLine="480"/>
      </w:pPr>
      <w:r>
        <w:rPr>
          <w:rFonts w:hint="eastAsia"/>
        </w:rPr>
        <w:t>（</w:t>
      </w:r>
      <w:r>
        <w:rPr>
          <w:rFonts w:hint="eastAsia"/>
        </w:rPr>
        <w:t>2</w:t>
      </w:r>
      <w:r>
        <w:rPr>
          <w:rFonts w:hint="eastAsia"/>
        </w:rPr>
        <w:t>）澄清有关问题；</w:t>
      </w:r>
    </w:p>
    <w:p w:rsidR="00A3638B" w:rsidRDefault="00B11B3E">
      <w:pPr>
        <w:ind w:firstLine="480"/>
      </w:pPr>
      <w:r>
        <w:rPr>
          <w:rFonts w:hint="eastAsia"/>
        </w:rPr>
        <w:t>（</w:t>
      </w:r>
      <w:r>
        <w:rPr>
          <w:rFonts w:hint="eastAsia"/>
        </w:rPr>
        <w:t>3</w:t>
      </w:r>
      <w:r>
        <w:rPr>
          <w:rFonts w:hint="eastAsia"/>
        </w:rPr>
        <w:t>）比较与评价；</w:t>
      </w:r>
    </w:p>
    <w:p w:rsidR="00A3638B" w:rsidRDefault="00B11B3E">
      <w:pPr>
        <w:ind w:firstLine="480"/>
      </w:pPr>
      <w:r>
        <w:rPr>
          <w:rFonts w:hint="eastAsia"/>
        </w:rPr>
        <w:t>（</w:t>
      </w:r>
      <w:r>
        <w:rPr>
          <w:rFonts w:hint="eastAsia"/>
        </w:rPr>
        <w:t>4</w:t>
      </w:r>
      <w:r>
        <w:rPr>
          <w:rFonts w:hint="eastAsia"/>
        </w:rPr>
        <w:t>）</w:t>
      </w:r>
      <w:r>
        <w:rPr>
          <w:rFonts w:ascii="宋体" w:cs="宋体" w:hint="eastAsia"/>
          <w:lang w:val="zh-CN"/>
        </w:rPr>
        <w:t>各评委打分汇总，按照得分高低依次排序。</w:t>
      </w:r>
    </w:p>
    <w:p w:rsidR="00A3638B" w:rsidRDefault="00B11B3E">
      <w:pPr>
        <w:ind w:firstLineChars="0" w:firstLine="0"/>
      </w:pPr>
      <w:r>
        <w:t>2.1</w:t>
      </w:r>
      <w:r>
        <w:tab/>
      </w:r>
      <w:r>
        <w:rPr>
          <w:rFonts w:hint="eastAsia"/>
        </w:rPr>
        <w:t>评审小组按照上述程序审查投标人的投标文件，评审程序中的前一项程序未通过的投标文件不再进入下一程序的评审。</w:t>
      </w:r>
    </w:p>
    <w:p w:rsidR="00A3638B" w:rsidRDefault="00B11B3E">
      <w:pPr>
        <w:pStyle w:val="-2"/>
        <w:ind w:left="581" w:hanging="581"/>
      </w:pPr>
      <w:bookmarkStart w:id="559" w:name="_Toc488064838"/>
      <w:bookmarkStart w:id="560" w:name="_Toc437271291"/>
      <w:r>
        <w:rPr>
          <w:rFonts w:hint="eastAsia"/>
        </w:rPr>
        <w:t>投标文件初审</w:t>
      </w:r>
      <w:bookmarkEnd w:id="559"/>
      <w:bookmarkEnd w:id="560"/>
    </w:p>
    <w:p w:rsidR="00A3638B" w:rsidRDefault="00B11B3E">
      <w:pPr>
        <w:ind w:firstLine="480"/>
      </w:pPr>
      <w:r>
        <w:rPr>
          <w:rFonts w:hint="eastAsia"/>
        </w:rPr>
        <w:t>投标文件的初审分为资格性检查和符合性检查。</w:t>
      </w:r>
    </w:p>
    <w:p w:rsidR="00A3638B" w:rsidRDefault="00B11B3E">
      <w:pPr>
        <w:pStyle w:val="-3"/>
      </w:pPr>
      <w:bookmarkStart w:id="561" w:name="_Toc488064839"/>
      <w:bookmarkStart w:id="562" w:name="_Toc437271293"/>
      <w:r>
        <w:rPr>
          <w:rFonts w:hint="eastAsia"/>
        </w:rPr>
        <w:lastRenderedPageBreak/>
        <w:t>资格性检查</w:t>
      </w:r>
      <w:bookmarkEnd w:id="561"/>
      <w:bookmarkEnd w:id="562"/>
    </w:p>
    <w:p w:rsidR="00A3638B" w:rsidRDefault="00B11B3E">
      <w:pPr>
        <w:pStyle w:val="-4"/>
      </w:pPr>
      <w:r>
        <w:rPr>
          <w:rFonts w:hint="eastAsia"/>
        </w:rPr>
        <w:t>依据法律法规和采购文件的规定，对投标文件中的资格证明、投标保证金等进行审查，以确定投标人是否具备投标资格。资格性检查评审标准：见评审方法前附表。</w:t>
      </w:r>
    </w:p>
    <w:p w:rsidR="00A3638B" w:rsidRDefault="00B11B3E">
      <w:pPr>
        <w:pStyle w:val="-4"/>
      </w:pPr>
      <w:r>
        <w:rPr>
          <w:rFonts w:hint="eastAsia"/>
        </w:rPr>
        <w:t>当投标人资格预审申请文件的内容发生重大变化时，评审小组依据资格预审文件规定的审查标准对其更新资料进行评审。</w:t>
      </w:r>
    </w:p>
    <w:p w:rsidR="00A3638B" w:rsidRDefault="00B11B3E">
      <w:pPr>
        <w:pStyle w:val="-3"/>
      </w:pPr>
      <w:bookmarkStart w:id="563" w:name="_Toc488064840"/>
      <w:bookmarkStart w:id="564" w:name="_Toc437271294"/>
      <w:r>
        <w:rPr>
          <w:rFonts w:hint="eastAsia"/>
        </w:rPr>
        <w:t>符合性检查评审标准</w:t>
      </w:r>
      <w:bookmarkEnd w:id="563"/>
      <w:bookmarkEnd w:id="564"/>
    </w:p>
    <w:p w:rsidR="00A3638B" w:rsidRDefault="00B11B3E">
      <w:pPr>
        <w:ind w:firstLine="480"/>
      </w:pPr>
      <w:r>
        <w:rPr>
          <w:rFonts w:hint="eastAsia"/>
        </w:rPr>
        <w:t>依据招标文件的规定，从投标文件的有效性、完整性和对招标文件的响应程度进行审查，以确定是否对招标文件的实质性要求做出响应。符合性检查评审标准：见评审方法前附表。</w:t>
      </w:r>
      <w:r>
        <w:rPr>
          <w:rFonts w:hint="eastAsia"/>
        </w:rPr>
        <w:t xml:space="preserve"> </w:t>
      </w:r>
    </w:p>
    <w:p w:rsidR="00A3638B" w:rsidRDefault="00B11B3E">
      <w:pPr>
        <w:pStyle w:val="-2"/>
        <w:ind w:left="581" w:hanging="581"/>
      </w:pPr>
      <w:bookmarkStart w:id="565" w:name="_Toc488064841"/>
      <w:bookmarkStart w:id="566" w:name="_Toc437271295"/>
      <w:r>
        <w:rPr>
          <w:rFonts w:hint="eastAsia"/>
        </w:rPr>
        <w:t>澄清有关问题</w:t>
      </w:r>
      <w:bookmarkEnd w:id="565"/>
      <w:bookmarkEnd w:id="566"/>
    </w:p>
    <w:p w:rsidR="00A3638B" w:rsidRDefault="00B11B3E">
      <w:pPr>
        <w:ind w:firstLineChars="0" w:firstLine="0"/>
      </w:pPr>
      <w:r>
        <w:t>4.1</w:t>
      </w:r>
      <w:r>
        <w:tab/>
      </w:r>
      <w:r>
        <w:rPr>
          <w:rFonts w:hint="eastAsia"/>
        </w:rPr>
        <w:t>对投标文件中含义不明确、同类问题表述不一致或者有明显文字和计算错误的内容，评审小组可以书面形式（应当由评审小组专家签字）要求投标人做出必要的澄清、说明或者纠正。投标人的澄清、说明或者补正应当采用书面形式，由其授权的委托代理人签字，并不得超出文件的范围或者改变投标文件的实质性内容。</w:t>
      </w:r>
    </w:p>
    <w:p w:rsidR="00A3638B" w:rsidRDefault="00B11B3E">
      <w:pPr>
        <w:ind w:firstLineChars="0" w:firstLine="0"/>
      </w:pPr>
      <w:r>
        <w:t>4.2</w:t>
      </w:r>
      <w:r>
        <w:tab/>
      </w:r>
      <w:r>
        <w:rPr>
          <w:rFonts w:hint="eastAsia"/>
        </w:rPr>
        <w:t>评审小组要求投标人澄清、说明或者更正响应文件应当以书面形式做出。投标人的澄清、说明或者更正应当由法定代表人或其委托代理人签字或者加盖公章。由委托代理人签字的，应当附法定代表人授权书。投标人为自然人的，应当由本人签字并附身份证明。</w:t>
      </w:r>
    </w:p>
    <w:p w:rsidR="00A3638B" w:rsidRDefault="00B11B3E">
      <w:pPr>
        <w:pStyle w:val="-2"/>
        <w:ind w:left="581" w:hanging="581"/>
      </w:pPr>
      <w:bookmarkStart w:id="567" w:name="_Toc488064842"/>
      <w:bookmarkStart w:id="568" w:name="_Toc437271296"/>
      <w:r>
        <w:rPr>
          <w:rFonts w:hint="eastAsia"/>
        </w:rPr>
        <w:t>比较与评价</w:t>
      </w:r>
      <w:bookmarkEnd w:id="567"/>
      <w:bookmarkEnd w:id="568"/>
    </w:p>
    <w:p w:rsidR="00A3638B" w:rsidRPr="00D64289" w:rsidRDefault="00B11B3E" w:rsidP="00D64289">
      <w:pPr>
        <w:autoSpaceDE w:val="0"/>
        <w:autoSpaceDN w:val="0"/>
        <w:adjustRightInd w:val="0"/>
        <w:ind w:firstLine="480"/>
        <w:rPr>
          <w:rFonts w:ascii="宋体" w:cs="宋体"/>
          <w:lang w:val="zh-CN"/>
        </w:rPr>
      </w:pPr>
      <w:r>
        <w:t>5.1</w:t>
      </w:r>
      <w:r>
        <w:tab/>
      </w:r>
      <w:r w:rsidR="00D64289" w:rsidRPr="003E5169">
        <w:rPr>
          <w:rFonts w:ascii="宋体" w:cs="宋体" w:hint="eastAsia"/>
          <w:lang w:val="zh-CN"/>
        </w:rPr>
        <w:t>投标文件中开标一览表(报价表)内容与投标文件中明细表内容不一致的，以开标一览表(报价表)为准。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rsidR="00A3638B" w:rsidRDefault="00B11B3E">
      <w:pPr>
        <w:ind w:firstLineChars="0" w:firstLine="0"/>
      </w:pPr>
      <w:r>
        <w:lastRenderedPageBreak/>
        <w:t>5.2</w:t>
      </w:r>
      <w:r>
        <w:tab/>
      </w:r>
      <w:r>
        <w:rPr>
          <w:rFonts w:hint="eastAsia"/>
        </w:rPr>
        <w:t>按采购文件中规定的评标方法和标准，对资格性检查和符合性检查合格的投标文件进行详细评审，详细评审评审标准：见评审方法前附表。</w:t>
      </w:r>
    </w:p>
    <w:p w:rsidR="00A3638B" w:rsidRDefault="00B11B3E">
      <w:pPr>
        <w:ind w:firstLineChars="0" w:firstLine="0"/>
      </w:pPr>
      <w:r>
        <w:t>5.3</w:t>
      </w:r>
      <w:r>
        <w:tab/>
      </w:r>
      <w:r>
        <w:rPr>
          <w:rFonts w:hint="eastAsia"/>
        </w:rPr>
        <w:t>评审小组按规定的量化指标和分值进行打分，并计算出综合评审得分。</w:t>
      </w:r>
    </w:p>
    <w:p w:rsidR="00A3638B" w:rsidRDefault="00B11B3E">
      <w:pPr>
        <w:ind w:firstLineChars="0" w:firstLine="0"/>
      </w:pPr>
      <w:r>
        <w:t>5.4</w:t>
      </w:r>
      <w:r>
        <w:tab/>
      </w:r>
      <w:r>
        <w:rPr>
          <w:rFonts w:hint="eastAsia"/>
        </w:rPr>
        <w:t>汇总全体评审小组对各投标人的打分并计算算术平均值，即投标人的最终评审得分；</w:t>
      </w:r>
    </w:p>
    <w:p w:rsidR="00A3638B" w:rsidRDefault="00B11B3E">
      <w:pPr>
        <w:ind w:firstLineChars="0" w:firstLine="0"/>
      </w:pPr>
      <w:r>
        <w:t>5.5</w:t>
      </w:r>
      <w:r>
        <w:tab/>
      </w:r>
      <w:r>
        <w:rPr>
          <w:rFonts w:hint="eastAsia"/>
        </w:rPr>
        <w:t>评分分值计算保留小数点后两位，小数点后第三位“四舍五入”。</w:t>
      </w:r>
    </w:p>
    <w:p w:rsidR="00A3638B" w:rsidRDefault="00B11B3E">
      <w:pPr>
        <w:pStyle w:val="-2"/>
        <w:ind w:left="581" w:hanging="581"/>
      </w:pPr>
      <w:bookmarkStart w:id="569" w:name="_Toc437271297"/>
      <w:bookmarkStart w:id="570" w:name="_Toc488064843"/>
      <w:r>
        <w:rPr>
          <w:rFonts w:hint="eastAsia"/>
        </w:rPr>
        <w:t>评审结果</w:t>
      </w:r>
      <w:bookmarkEnd w:id="569"/>
      <w:bookmarkEnd w:id="570"/>
    </w:p>
    <w:p w:rsidR="00A3638B" w:rsidRDefault="00B11B3E">
      <w:pPr>
        <w:ind w:firstLineChars="0" w:firstLine="0"/>
      </w:pPr>
      <w:r>
        <w:t>6.1</w:t>
      </w:r>
      <w:r>
        <w:tab/>
      </w:r>
      <w:r>
        <w:rPr>
          <w:rFonts w:hint="eastAsia"/>
        </w:rPr>
        <w:t>评审小组按照综合评审得分对投标人进行排序。</w:t>
      </w:r>
    </w:p>
    <w:p w:rsidR="00A3638B" w:rsidRDefault="00B11B3E">
      <w:pPr>
        <w:ind w:firstLineChars="0" w:firstLine="0"/>
      </w:pPr>
      <w:r>
        <w:t>6.2</w:t>
      </w:r>
      <w:r>
        <w:tab/>
      </w:r>
      <w:r>
        <w:rPr>
          <w:rFonts w:hint="eastAsia"/>
        </w:rPr>
        <w:t>评审小组完成评审后，应当向采购人提交书面评审报告</w:t>
      </w:r>
      <w:bookmarkStart w:id="571" w:name="_Toc437271298"/>
    </w:p>
    <w:p w:rsidR="00A3638B" w:rsidRDefault="00B11B3E">
      <w:pPr>
        <w:widowControl/>
        <w:spacing w:line="240" w:lineRule="auto"/>
        <w:ind w:firstLineChars="0" w:firstLine="0"/>
        <w:jc w:val="left"/>
        <w:rPr>
          <w:b/>
          <w:bCs/>
          <w:kern w:val="44"/>
          <w:sz w:val="44"/>
          <w:szCs w:val="44"/>
        </w:rPr>
      </w:pPr>
      <w:bookmarkStart w:id="572" w:name="_Toc488064844"/>
      <w:r>
        <w:br w:type="page"/>
      </w:r>
    </w:p>
    <w:p w:rsidR="00A3638B" w:rsidRDefault="00B11B3E">
      <w:pPr>
        <w:pStyle w:val="1"/>
      </w:pPr>
      <w:r>
        <w:rPr>
          <w:rFonts w:hint="eastAsia"/>
        </w:rPr>
        <w:lastRenderedPageBreak/>
        <w:t>投标文件格式</w:t>
      </w:r>
      <w:bookmarkEnd w:id="571"/>
      <w:bookmarkEnd w:id="572"/>
    </w:p>
    <w:p w:rsidR="00A3638B" w:rsidRDefault="00A3638B">
      <w:pPr>
        <w:ind w:firstLine="480"/>
      </w:pPr>
    </w:p>
    <w:p w:rsidR="00A3638B" w:rsidRDefault="00B11B3E" w:rsidP="009F5503">
      <w:pPr>
        <w:spacing w:afterLines="100"/>
        <w:ind w:firstLine="602"/>
        <w:jc w:val="right"/>
        <w:rPr>
          <w:rFonts w:ascii="宋体" w:hAnsi="宋体" w:cs="Arial"/>
          <w:b/>
          <w:color w:val="000000"/>
          <w:sz w:val="30"/>
          <w:szCs w:val="30"/>
        </w:rPr>
      </w:pPr>
      <w:r>
        <w:rPr>
          <w:rFonts w:ascii="宋体" w:hAnsi="宋体" w:cs="Arial" w:hint="eastAsia"/>
          <w:b/>
          <w:color w:val="000000"/>
          <w:sz w:val="30"/>
          <w:szCs w:val="30"/>
        </w:rPr>
        <w:t>正（副）本</w:t>
      </w:r>
    </w:p>
    <w:p w:rsidR="00A3638B" w:rsidRDefault="00B11B3E">
      <w:pPr>
        <w:ind w:firstLineChars="0" w:firstLine="0"/>
        <w:jc w:val="center"/>
        <w:rPr>
          <w:rFonts w:ascii="宋体" w:hAnsi="宋体" w:cs="Arial"/>
          <w:b/>
          <w:color w:val="000000"/>
          <w:sz w:val="44"/>
          <w:szCs w:val="44"/>
        </w:rPr>
      </w:pPr>
      <w:r>
        <w:rPr>
          <w:rFonts w:ascii="宋体" w:hAnsi="宋体" w:cs="Arial" w:hint="eastAsia"/>
          <w:b/>
          <w:color w:val="000000"/>
          <w:sz w:val="44"/>
          <w:szCs w:val="44"/>
        </w:rPr>
        <w:t>许昌市文化艺术中心</w:t>
      </w:r>
      <w:r>
        <w:rPr>
          <w:rFonts w:ascii="宋体" w:hAnsi="宋体" w:cs="Arial"/>
          <w:b/>
          <w:color w:val="000000"/>
          <w:sz w:val="44"/>
          <w:szCs w:val="44"/>
        </w:rPr>
        <w:t>PPP项目</w:t>
      </w:r>
    </w:p>
    <w:p w:rsidR="00A3638B" w:rsidRDefault="00A3638B">
      <w:pPr>
        <w:ind w:firstLine="643"/>
        <w:jc w:val="center"/>
        <w:rPr>
          <w:rFonts w:ascii="宋体" w:hAnsi="宋体" w:cs="Arial"/>
          <w:b/>
          <w:color w:val="000000"/>
          <w:sz w:val="32"/>
          <w:szCs w:val="32"/>
        </w:rPr>
      </w:pPr>
    </w:p>
    <w:p w:rsidR="00A3638B" w:rsidRDefault="00A3638B">
      <w:pPr>
        <w:ind w:firstLine="643"/>
        <w:jc w:val="center"/>
        <w:rPr>
          <w:rFonts w:ascii="宋体" w:hAnsi="宋体" w:cs="Arial"/>
          <w:b/>
          <w:color w:val="000000"/>
          <w:sz w:val="32"/>
          <w:szCs w:val="32"/>
        </w:rPr>
      </w:pPr>
    </w:p>
    <w:p w:rsidR="00A3638B" w:rsidRDefault="00B11B3E">
      <w:pPr>
        <w:ind w:firstLineChars="0" w:firstLine="0"/>
        <w:jc w:val="center"/>
        <w:rPr>
          <w:rFonts w:ascii="宋体" w:hAnsi="宋体" w:cs="Arial"/>
          <w:b/>
          <w:snapToGrid w:val="0"/>
          <w:color w:val="000000"/>
          <w:kern w:val="44"/>
          <w:sz w:val="84"/>
          <w:szCs w:val="84"/>
        </w:rPr>
      </w:pPr>
      <w:r>
        <w:rPr>
          <w:rFonts w:ascii="宋体" w:hAnsi="宋体" w:cs="Arial" w:hint="eastAsia"/>
          <w:b/>
          <w:snapToGrid w:val="0"/>
          <w:color w:val="000000"/>
          <w:kern w:val="44"/>
          <w:sz w:val="84"/>
          <w:szCs w:val="84"/>
        </w:rPr>
        <w:t>投标文件</w:t>
      </w:r>
    </w:p>
    <w:p w:rsidR="00A3638B" w:rsidRDefault="00B11B3E">
      <w:pPr>
        <w:ind w:firstLineChars="0" w:firstLine="0"/>
        <w:rPr>
          <w:rFonts w:ascii="宋体" w:hAnsi="宋体" w:cs="Arial"/>
          <w:b/>
          <w:color w:val="000000"/>
          <w:sz w:val="30"/>
          <w:szCs w:val="30"/>
          <w:u w:val="single"/>
        </w:rPr>
      </w:pPr>
      <w:r>
        <w:rPr>
          <w:rFonts w:ascii="宋体" w:hAnsi="宋体" w:cs="Arial"/>
          <w:b/>
          <w:color w:val="000000"/>
          <w:sz w:val="30"/>
          <w:szCs w:val="30"/>
        </w:rPr>
        <w:t xml:space="preserve">                  采购编号：</w:t>
      </w:r>
    </w:p>
    <w:p w:rsidR="00A3638B" w:rsidRDefault="00A3638B">
      <w:pPr>
        <w:ind w:firstLine="602"/>
        <w:rPr>
          <w:rFonts w:ascii="宋体" w:hAnsi="宋体" w:cs="Arial"/>
          <w:b/>
          <w:color w:val="000000"/>
          <w:sz w:val="30"/>
          <w:szCs w:val="30"/>
          <w:u w:val="single"/>
        </w:rPr>
      </w:pPr>
    </w:p>
    <w:p w:rsidR="00A3638B" w:rsidRDefault="00A3638B">
      <w:pPr>
        <w:ind w:firstLine="602"/>
        <w:rPr>
          <w:rFonts w:ascii="宋体" w:hAnsi="宋体" w:cs="Arial"/>
          <w:b/>
          <w:color w:val="000000"/>
          <w:sz w:val="30"/>
          <w:szCs w:val="30"/>
          <w:u w:val="single"/>
        </w:rPr>
      </w:pPr>
    </w:p>
    <w:p w:rsidR="00A3638B" w:rsidRDefault="00A3638B">
      <w:pPr>
        <w:ind w:firstLine="602"/>
        <w:rPr>
          <w:rFonts w:ascii="宋体" w:hAnsi="宋体" w:cs="Arial"/>
          <w:b/>
          <w:color w:val="000000"/>
          <w:sz w:val="30"/>
          <w:szCs w:val="30"/>
          <w:u w:val="single"/>
        </w:rPr>
      </w:pPr>
    </w:p>
    <w:p w:rsidR="00A3638B" w:rsidRDefault="00A3638B">
      <w:pPr>
        <w:ind w:firstLine="602"/>
        <w:rPr>
          <w:rFonts w:ascii="宋体" w:hAnsi="宋体" w:cs="Arial"/>
          <w:b/>
          <w:color w:val="000000"/>
          <w:sz w:val="30"/>
          <w:szCs w:val="30"/>
          <w:u w:val="single"/>
        </w:rPr>
      </w:pPr>
    </w:p>
    <w:p w:rsidR="00A3638B" w:rsidRDefault="00A3638B">
      <w:pPr>
        <w:ind w:firstLineChars="66" w:firstLine="199"/>
        <w:rPr>
          <w:rFonts w:ascii="宋体" w:hAnsi="宋体" w:cs="Arial"/>
          <w:b/>
          <w:color w:val="000000"/>
          <w:sz w:val="30"/>
          <w:szCs w:val="30"/>
          <w:u w:val="single"/>
        </w:rPr>
      </w:pPr>
    </w:p>
    <w:p w:rsidR="00A3638B" w:rsidRDefault="00A3638B">
      <w:pPr>
        <w:ind w:firstLineChars="66" w:firstLine="199"/>
        <w:rPr>
          <w:rFonts w:ascii="宋体" w:hAnsi="宋体" w:cs="Arial"/>
          <w:b/>
          <w:color w:val="000000"/>
          <w:sz w:val="30"/>
          <w:szCs w:val="30"/>
          <w:u w:val="single"/>
        </w:rPr>
      </w:pPr>
    </w:p>
    <w:p w:rsidR="00A3638B" w:rsidRDefault="00A3638B">
      <w:pPr>
        <w:ind w:firstLineChars="66" w:firstLine="199"/>
        <w:rPr>
          <w:rFonts w:ascii="宋体" w:hAnsi="宋体" w:cs="Arial"/>
          <w:b/>
          <w:color w:val="000000"/>
          <w:sz w:val="30"/>
          <w:szCs w:val="30"/>
          <w:u w:val="single"/>
        </w:rPr>
      </w:pPr>
    </w:p>
    <w:p w:rsidR="00A3638B" w:rsidRDefault="00B11B3E">
      <w:pPr>
        <w:spacing w:line="480" w:lineRule="auto"/>
        <w:ind w:firstLine="562"/>
        <w:rPr>
          <w:rFonts w:ascii="宋体" w:hAnsi="宋体" w:cs="Arial"/>
          <w:b/>
          <w:color w:val="000000"/>
          <w:sz w:val="28"/>
          <w:szCs w:val="28"/>
        </w:rPr>
      </w:pPr>
      <w:r>
        <w:rPr>
          <w:rFonts w:ascii="宋体" w:hAnsi="宋体" w:cs="Arial"/>
          <w:b/>
          <w:color w:val="000000"/>
          <w:sz w:val="28"/>
          <w:szCs w:val="28"/>
        </w:rPr>
        <w:t xml:space="preserve">               采购人：</w:t>
      </w:r>
    </w:p>
    <w:p w:rsidR="00A3638B" w:rsidRDefault="00B11B3E">
      <w:pPr>
        <w:spacing w:line="480" w:lineRule="auto"/>
        <w:ind w:firstLine="562"/>
        <w:rPr>
          <w:rFonts w:ascii="宋体" w:hAnsi="宋体" w:cs="Arial"/>
          <w:b/>
          <w:color w:val="000000"/>
          <w:sz w:val="28"/>
          <w:szCs w:val="28"/>
          <w:u w:val="single"/>
        </w:rPr>
      </w:pPr>
      <w:r>
        <w:rPr>
          <w:rFonts w:ascii="宋体" w:hAnsi="宋体" w:cs="Arial"/>
          <w:b/>
          <w:color w:val="000000"/>
          <w:sz w:val="28"/>
          <w:szCs w:val="28"/>
        </w:rPr>
        <w:t xml:space="preserve">               投标人：</w:t>
      </w:r>
    </w:p>
    <w:p w:rsidR="00A3638B" w:rsidRDefault="00B11B3E">
      <w:pPr>
        <w:spacing w:line="480" w:lineRule="auto"/>
        <w:ind w:firstLine="562"/>
        <w:rPr>
          <w:rFonts w:ascii="宋体" w:hAnsi="宋体" w:cs="Arial"/>
          <w:b/>
          <w:color w:val="000000"/>
          <w:sz w:val="28"/>
          <w:szCs w:val="28"/>
        </w:rPr>
      </w:pPr>
      <w:r>
        <w:rPr>
          <w:rFonts w:ascii="宋体" w:hAnsi="宋体" w:cs="Arial"/>
          <w:b/>
          <w:color w:val="000000"/>
          <w:sz w:val="28"/>
          <w:szCs w:val="28"/>
        </w:rPr>
        <w:t xml:space="preserve">                       年   月   日</w:t>
      </w:r>
    </w:p>
    <w:p w:rsidR="00A3638B" w:rsidRDefault="00A3638B">
      <w:pPr>
        <w:ind w:firstLine="480"/>
      </w:pPr>
    </w:p>
    <w:p w:rsidR="00A3638B" w:rsidRDefault="00A3638B">
      <w:pPr>
        <w:ind w:firstLine="480"/>
      </w:pPr>
    </w:p>
    <w:p w:rsidR="00A3638B" w:rsidRDefault="00B11B3E">
      <w:pPr>
        <w:ind w:firstLine="480"/>
      </w:pPr>
      <w:r>
        <w:br w:type="page"/>
      </w:r>
    </w:p>
    <w:p w:rsidR="00A3638B" w:rsidRDefault="00B11B3E">
      <w:pPr>
        <w:pStyle w:val="-2"/>
        <w:numPr>
          <w:ilvl w:val="0"/>
          <w:numId w:val="0"/>
        </w:numPr>
        <w:ind w:left="576"/>
        <w:jc w:val="center"/>
      </w:pPr>
      <w:bookmarkStart w:id="573" w:name="_Toc437271299"/>
      <w:bookmarkStart w:id="574" w:name="_Toc488064845"/>
      <w:r>
        <w:rPr>
          <w:rFonts w:hint="eastAsia"/>
        </w:rPr>
        <w:lastRenderedPageBreak/>
        <w:t>一、投标函</w:t>
      </w:r>
      <w:bookmarkEnd w:id="573"/>
      <w:bookmarkEnd w:id="574"/>
    </w:p>
    <w:p w:rsidR="00A3638B" w:rsidRDefault="00B11B3E">
      <w:pPr>
        <w:ind w:firstLine="480"/>
      </w:pPr>
      <w:r>
        <w:rPr>
          <w:rFonts w:hint="eastAsia"/>
        </w:rPr>
        <w:t>致：</w:t>
      </w:r>
      <w:r>
        <w:rPr>
          <w:rFonts w:hint="eastAsia"/>
        </w:rPr>
        <w:t>_</w:t>
      </w:r>
      <w:r>
        <w:t>_________________</w:t>
      </w:r>
      <w:r>
        <w:rPr>
          <w:rFonts w:hint="eastAsia"/>
        </w:rPr>
        <w:t xml:space="preserve"> (</w:t>
      </w:r>
      <w:r>
        <w:rPr>
          <w:rFonts w:hint="eastAsia"/>
        </w:rPr>
        <w:t>采购人名称</w:t>
      </w:r>
      <w:r>
        <w:rPr>
          <w:rFonts w:hint="eastAsia"/>
        </w:rPr>
        <w:t>)</w:t>
      </w:r>
    </w:p>
    <w:p w:rsidR="00A3638B" w:rsidRDefault="00B11B3E">
      <w:pPr>
        <w:ind w:firstLine="480"/>
      </w:pPr>
      <w:r>
        <w:rPr>
          <w:rFonts w:hint="eastAsia"/>
        </w:rPr>
        <w:t>根据贵方的</w:t>
      </w:r>
      <w:r>
        <w:t>____________________________</w:t>
      </w:r>
      <w:r>
        <w:rPr>
          <w:rFonts w:hint="eastAsia"/>
        </w:rPr>
        <w:t>（项目名称）采购文件，签字代表</w:t>
      </w:r>
      <w:r>
        <w:rPr>
          <w:rFonts w:hint="eastAsia"/>
          <w:u w:val="single"/>
        </w:rPr>
        <w:t>（姓名、职务）</w:t>
      </w:r>
      <w:r>
        <w:rPr>
          <w:rFonts w:hint="eastAsia"/>
        </w:rPr>
        <w:t>经正式授权并代表投标人</w:t>
      </w:r>
      <w:r>
        <w:rPr>
          <w:u w:val="single"/>
        </w:rPr>
        <w:t>(</w:t>
      </w:r>
      <w:r>
        <w:rPr>
          <w:rFonts w:hint="eastAsia"/>
          <w:u w:val="single"/>
        </w:rPr>
        <w:t>投标人名称、地址</w:t>
      </w:r>
      <w:r>
        <w:rPr>
          <w:u w:val="single"/>
        </w:rPr>
        <w:t xml:space="preserve"> )</w:t>
      </w:r>
      <w:r>
        <w:rPr>
          <w:rFonts w:hint="eastAsia"/>
        </w:rPr>
        <w:t>提交投标文件正本一份及副本</w:t>
      </w:r>
      <w:r>
        <w:rPr>
          <w:rFonts w:hint="eastAsia"/>
        </w:rPr>
        <w:t>_</w:t>
      </w:r>
      <w:r>
        <w:t>_</w:t>
      </w:r>
      <w:r>
        <w:rPr>
          <w:rFonts w:hint="eastAsia"/>
        </w:rPr>
        <w:t>份：</w:t>
      </w:r>
    </w:p>
    <w:p w:rsidR="00A3638B" w:rsidRDefault="00B11B3E">
      <w:pPr>
        <w:ind w:firstLine="480"/>
      </w:pPr>
      <w:r>
        <w:t>1.</w:t>
      </w:r>
      <w:r>
        <w:tab/>
      </w:r>
      <w:r>
        <w:rPr>
          <w:rFonts w:hint="eastAsia"/>
        </w:rPr>
        <w:t>投标函</w:t>
      </w:r>
    </w:p>
    <w:p w:rsidR="00A3638B" w:rsidRDefault="00B11B3E">
      <w:pPr>
        <w:ind w:firstLine="480"/>
      </w:pPr>
      <w:r>
        <w:t>2.</w:t>
      </w:r>
      <w:r>
        <w:tab/>
      </w:r>
      <w:r>
        <w:rPr>
          <w:rFonts w:hint="eastAsia"/>
        </w:rPr>
        <w:t>联合体协议（如有）</w:t>
      </w:r>
    </w:p>
    <w:p w:rsidR="00A3638B" w:rsidRDefault="00B11B3E">
      <w:pPr>
        <w:ind w:firstLine="480"/>
      </w:pPr>
      <w:r>
        <w:t>3.</w:t>
      </w:r>
      <w:r>
        <w:tab/>
      </w:r>
      <w:r>
        <w:rPr>
          <w:rFonts w:hint="eastAsia"/>
        </w:rPr>
        <w:t>法定代表人证明</w:t>
      </w:r>
    </w:p>
    <w:p w:rsidR="00A3638B" w:rsidRDefault="00B11B3E">
      <w:pPr>
        <w:ind w:firstLine="480"/>
      </w:pPr>
      <w:r>
        <w:t>4.</w:t>
      </w:r>
      <w:r>
        <w:tab/>
      </w:r>
      <w:r>
        <w:rPr>
          <w:rFonts w:hint="eastAsia"/>
        </w:rPr>
        <w:t>授权委托书</w:t>
      </w:r>
    </w:p>
    <w:p w:rsidR="00A3638B" w:rsidRDefault="00B11B3E">
      <w:pPr>
        <w:ind w:firstLine="480"/>
      </w:pPr>
      <w:r>
        <w:t>5.</w:t>
      </w:r>
      <w:r>
        <w:tab/>
      </w:r>
      <w:r>
        <w:rPr>
          <w:rFonts w:hint="eastAsia"/>
        </w:rPr>
        <w:t>投标保证金回执</w:t>
      </w:r>
    </w:p>
    <w:p w:rsidR="00A3638B" w:rsidRDefault="00B11B3E">
      <w:pPr>
        <w:ind w:firstLine="480"/>
      </w:pPr>
      <w:r>
        <w:t>6.</w:t>
      </w:r>
      <w:r>
        <w:tab/>
      </w:r>
      <w:r>
        <w:rPr>
          <w:rFonts w:hint="eastAsia"/>
        </w:rPr>
        <w:t>开标一览表</w:t>
      </w:r>
    </w:p>
    <w:p w:rsidR="00A3638B" w:rsidRDefault="00B11B3E">
      <w:pPr>
        <w:ind w:firstLine="480"/>
      </w:pPr>
      <w:r>
        <w:t>7.</w:t>
      </w:r>
      <w:r>
        <w:tab/>
      </w:r>
      <w:r>
        <w:rPr>
          <w:rFonts w:hint="eastAsia"/>
        </w:rPr>
        <w:t>偏离表</w:t>
      </w:r>
    </w:p>
    <w:p w:rsidR="00A3638B" w:rsidRDefault="00B11B3E">
      <w:pPr>
        <w:ind w:firstLine="480"/>
      </w:pPr>
      <w:r>
        <w:t>8.</w:t>
      </w:r>
      <w:r>
        <w:tab/>
      </w:r>
      <w:r>
        <w:rPr>
          <w:rFonts w:hint="eastAsia"/>
        </w:rPr>
        <w:t>投标人投标资格证明材料</w:t>
      </w:r>
    </w:p>
    <w:p w:rsidR="00A3638B" w:rsidRDefault="00B11B3E">
      <w:pPr>
        <w:ind w:firstLine="480"/>
      </w:pPr>
      <w:r>
        <w:t>9.</w:t>
      </w:r>
      <w:r>
        <w:tab/>
      </w:r>
      <w:r>
        <w:rPr>
          <w:rFonts w:hint="eastAsia"/>
        </w:rPr>
        <w:t>项目实施方案</w:t>
      </w:r>
    </w:p>
    <w:p w:rsidR="00A3638B" w:rsidRDefault="00B11B3E">
      <w:pPr>
        <w:ind w:firstLine="480"/>
      </w:pPr>
      <w:r>
        <w:t>10.</w:t>
      </w:r>
      <w:r>
        <w:tab/>
      </w:r>
      <w:r>
        <w:rPr>
          <w:rFonts w:hint="eastAsia"/>
        </w:rPr>
        <w:t>采购文件要求提供的其它有关文件</w:t>
      </w:r>
    </w:p>
    <w:p w:rsidR="00A3638B" w:rsidRDefault="00B11B3E">
      <w:pPr>
        <w:ind w:firstLine="480"/>
      </w:pPr>
      <w:r>
        <w:rPr>
          <w:rFonts w:hint="eastAsia"/>
        </w:rPr>
        <w:t>我方已仔细阅读并研究了</w:t>
      </w:r>
      <w:r>
        <w:t>_______________</w:t>
      </w:r>
      <w:r>
        <w:rPr>
          <w:rFonts w:hint="eastAsia"/>
        </w:rPr>
        <w:t>（项目名称）采购文件的全部内容（包含本项目的所有补遗、澄清和变更资料</w:t>
      </w:r>
      <w:r>
        <w:rPr>
          <w:rFonts w:hint="eastAsia"/>
        </w:rPr>
        <w:t>)</w:t>
      </w:r>
      <w:r>
        <w:rPr>
          <w:rFonts w:hint="eastAsia"/>
        </w:rPr>
        <w:t>，我们完全熟悉其中的要求、条款和条件。愿意以运营期内政府运营补贴现值（折现为运营期起始之日的现值）总额：人民币</w:t>
      </w:r>
      <w:r>
        <w:rPr>
          <w:rFonts w:hint="eastAsia"/>
          <w:u w:val="single"/>
        </w:rPr>
        <w:t>（大写）</w:t>
      </w:r>
      <w:r>
        <w:rPr>
          <w:rFonts w:hint="eastAsia"/>
        </w:rPr>
        <w:t>元</w:t>
      </w:r>
      <w:r>
        <w:rPr>
          <w:rFonts w:hint="eastAsia"/>
          <w:u w:val="single"/>
        </w:rPr>
        <w:t>（</w:t>
      </w:r>
      <w:r>
        <w:rPr>
          <w:rFonts w:hint="eastAsia"/>
          <w:u w:val="single"/>
        </w:rPr>
        <w:t xml:space="preserve">¥            </w:t>
      </w:r>
      <w:r>
        <w:rPr>
          <w:rFonts w:hint="eastAsia"/>
          <w:u w:val="single"/>
        </w:rPr>
        <w:t>）</w:t>
      </w:r>
      <w:r>
        <w:rPr>
          <w:rFonts w:hint="eastAsia"/>
        </w:rPr>
        <w:t>及建安费用下浮率：</w:t>
      </w:r>
      <w:r>
        <w:rPr>
          <w:rFonts w:hint="eastAsia"/>
        </w:rPr>
        <w:t>%</w:t>
      </w:r>
      <w:r>
        <w:rPr>
          <w:rFonts w:hint="eastAsia"/>
        </w:rPr>
        <w:t>的投标价格，按合同约定对本项目前期工作、建设、运营及移交等进行实施和完成。同时做出以下声明：</w:t>
      </w:r>
    </w:p>
    <w:p w:rsidR="00A3638B" w:rsidRDefault="00B11B3E">
      <w:pPr>
        <w:ind w:firstLine="480"/>
      </w:pPr>
      <w:r>
        <w:t>1.</w:t>
      </w:r>
      <w:r>
        <w:tab/>
      </w:r>
      <w:r>
        <w:rPr>
          <w:rFonts w:hint="eastAsia"/>
        </w:rPr>
        <w:t>我方按采购文件的要求编制响应文件。</w:t>
      </w:r>
    </w:p>
    <w:p w:rsidR="00A3638B" w:rsidRDefault="00B11B3E">
      <w:pPr>
        <w:ind w:firstLine="480"/>
      </w:pPr>
      <w:r>
        <w:t>2.</w:t>
      </w:r>
      <w:r>
        <w:tab/>
      </w:r>
      <w:r>
        <w:rPr>
          <w:rFonts w:hint="eastAsia"/>
        </w:rPr>
        <w:t>我方投标有效期为</w:t>
      </w:r>
      <w:r>
        <w:rPr>
          <w:u w:val="single"/>
        </w:rPr>
        <w:t>180</w:t>
      </w:r>
      <w:r>
        <w:rPr>
          <w:rFonts w:hint="eastAsia"/>
        </w:rPr>
        <w:t>天，投标保证金有效期为</w:t>
      </w:r>
      <w:r>
        <w:rPr>
          <w:u w:val="single"/>
        </w:rPr>
        <w:t>180</w:t>
      </w:r>
      <w:r>
        <w:rPr>
          <w:rFonts w:hint="eastAsia"/>
        </w:rPr>
        <w:t>天。</w:t>
      </w:r>
    </w:p>
    <w:p w:rsidR="00A3638B" w:rsidRDefault="00B11B3E">
      <w:pPr>
        <w:ind w:firstLine="480"/>
      </w:pPr>
      <w:r>
        <w:t>3.</w:t>
      </w:r>
      <w:r>
        <w:tab/>
      </w:r>
      <w:r>
        <w:rPr>
          <w:rFonts w:hint="eastAsia"/>
        </w:rPr>
        <w:t>我方承诺与采购人聘请的为此项目提供咨询服务的公司及任何附属机构均无关联，我方不是采购人的附属机构。</w:t>
      </w:r>
    </w:p>
    <w:p w:rsidR="00A3638B" w:rsidRDefault="00B11B3E">
      <w:pPr>
        <w:ind w:firstLine="480"/>
      </w:pPr>
      <w:r>
        <w:t>4.</w:t>
      </w:r>
      <w:r>
        <w:tab/>
      </w:r>
      <w:r>
        <w:rPr>
          <w:rFonts w:hint="eastAsia"/>
        </w:rPr>
        <w:t>我方将按采购文件的规定履行合同责任和义务。</w:t>
      </w:r>
    </w:p>
    <w:p w:rsidR="00A3638B" w:rsidRDefault="00B11B3E">
      <w:pPr>
        <w:ind w:firstLine="480"/>
      </w:pPr>
      <w:r>
        <w:t>5.</w:t>
      </w:r>
      <w:r>
        <w:tab/>
      </w:r>
      <w:r>
        <w:rPr>
          <w:rFonts w:hint="eastAsia"/>
        </w:rPr>
        <w:t>我方同意投标人须知中关于没收投标保证金的规定。</w:t>
      </w:r>
    </w:p>
    <w:p w:rsidR="00A3638B" w:rsidRDefault="00B11B3E">
      <w:pPr>
        <w:ind w:firstLine="480"/>
      </w:pPr>
      <w:r>
        <w:t>6.</w:t>
      </w:r>
      <w:r>
        <w:tab/>
      </w:r>
      <w:r>
        <w:rPr>
          <w:rFonts w:hint="eastAsia"/>
        </w:rPr>
        <w:t>我方同意提供贵方可能要求的与其招标有关的一切数据或资料。</w:t>
      </w:r>
    </w:p>
    <w:p w:rsidR="00A3638B" w:rsidRDefault="00B11B3E">
      <w:pPr>
        <w:ind w:firstLine="480"/>
      </w:pPr>
      <w:r>
        <w:t>7.</w:t>
      </w:r>
      <w:r>
        <w:tab/>
      </w:r>
      <w:r>
        <w:rPr>
          <w:rFonts w:hint="eastAsia"/>
        </w:rPr>
        <w:t>我方完全理解贵方不一定接受最低价的响应或收到的任何响应。</w:t>
      </w:r>
    </w:p>
    <w:p w:rsidR="00A3638B" w:rsidRDefault="00B11B3E">
      <w:pPr>
        <w:ind w:firstLine="480"/>
      </w:pPr>
      <w:r>
        <w:t>8.</w:t>
      </w:r>
      <w:r>
        <w:tab/>
      </w:r>
      <w:r>
        <w:rPr>
          <w:rFonts w:hint="eastAsia"/>
        </w:rPr>
        <w:t>我方承诺不泄露招投标活动中获取的项目信息、商业秘密。</w:t>
      </w:r>
    </w:p>
    <w:p w:rsidR="00A3638B" w:rsidRDefault="00B11B3E">
      <w:pPr>
        <w:ind w:firstLine="480"/>
      </w:pPr>
      <w:r>
        <w:lastRenderedPageBreak/>
        <w:t>9.</w:t>
      </w:r>
      <w:r>
        <w:tab/>
      </w:r>
      <w:r>
        <w:rPr>
          <w:rFonts w:hint="eastAsia"/>
        </w:rPr>
        <w:t>我方在此声明，所递交的投标文件及有关资料内容完整、真实和准确。</w:t>
      </w:r>
    </w:p>
    <w:p w:rsidR="00A3638B" w:rsidRDefault="00B11B3E">
      <w:pPr>
        <w:ind w:firstLine="480"/>
      </w:pPr>
      <w:r>
        <w:rPr>
          <w:rFonts w:hint="eastAsia"/>
        </w:rPr>
        <w:t>与本招标有关的一切正式信函请寄：</w:t>
      </w:r>
    </w:p>
    <w:p w:rsidR="00A3638B" w:rsidRDefault="00B11B3E">
      <w:pPr>
        <w:ind w:firstLine="480"/>
      </w:pPr>
      <w:r>
        <w:rPr>
          <w:rFonts w:hint="eastAsia"/>
        </w:rPr>
        <w:t>联系人：</w:t>
      </w:r>
      <w:r>
        <w:rPr>
          <w:rFonts w:hint="eastAsia"/>
        </w:rPr>
        <w:t xml:space="preserve"> </w:t>
      </w:r>
    </w:p>
    <w:p w:rsidR="00A3638B" w:rsidRDefault="00B11B3E">
      <w:pPr>
        <w:ind w:firstLine="480"/>
      </w:pPr>
      <w:r>
        <w:rPr>
          <w:rFonts w:hint="eastAsia"/>
        </w:rPr>
        <w:t>地</w:t>
      </w:r>
      <w:r>
        <w:rPr>
          <w:rFonts w:hint="eastAsia"/>
        </w:rPr>
        <w:t xml:space="preserve">  </w:t>
      </w:r>
      <w:r>
        <w:rPr>
          <w:rFonts w:hint="eastAsia"/>
        </w:rPr>
        <w:t>址：</w:t>
      </w:r>
      <w:r>
        <w:rPr>
          <w:rFonts w:hint="eastAsia"/>
        </w:rPr>
        <w:t xml:space="preserve"> </w:t>
      </w:r>
    </w:p>
    <w:p w:rsidR="00A3638B" w:rsidRDefault="00B11B3E">
      <w:pPr>
        <w:ind w:firstLine="480"/>
      </w:pPr>
      <w:r>
        <w:rPr>
          <w:rFonts w:hint="eastAsia"/>
        </w:rPr>
        <w:t>传</w:t>
      </w:r>
      <w:r>
        <w:rPr>
          <w:rFonts w:hint="eastAsia"/>
        </w:rPr>
        <w:t xml:space="preserve">  </w:t>
      </w:r>
      <w:r>
        <w:rPr>
          <w:rFonts w:hint="eastAsia"/>
        </w:rPr>
        <w:t>真：</w:t>
      </w:r>
      <w:r>
        <w:rPr>
          <w:rFonts w:hint="eastAsia"/>
        </w:rPr>
        <w:t xml:space="preserve"> </w:t>
      </w:r>
    </w:p>
    <w:p w:rsidR="00A3638B" w:rsidRDefault="00B11B3E">
      <w:pPr>
        <w:ind w:firstLine="480"/>
      </w:pPr>
      <w:r>
        <w:rPr>
          <w:rFonts w:hint="eastAsia"/>
        </w:rPr>
        <w:t>电</w:t>
      </w:r>
      <w:r>
        <w:rPr>
          <w:rFonts w:hint="eastAsia"/>
        </w:rPr>
        <w:t xml:space="preserve">  </w:t>
      </w:r>
      <w:r>
        <w:rPr>
          <w:rFonts w:hint="eastAsia"/>
        </w:rPr>
        <w:t>话：</w:t>
      </w:r>
      <w:r>
        <w:rPr>
          <w:rFonts w:hint="eastAsia"/>
        </w:rPr>
        <w:t xml:space="preserve"> </w:t>
      </w:r>
    </w:p>
    <w:p w:rsidR="00A3638B" w:rsidRDefault="00B11B3E">
      <w:pPr>
        <w:ind w:firstLine="480"/>
      </w:pPr>
      <w:r>
        <w:rPr>
          <w:rFonts w:hint="eastAsia"/>
        </w:rPr>
        <w:t>电子函件：</w:t>
      </w:r>
    </w:p>
    <w:p w:rsidR="00A3638B" w:rsidRDefault="00A3638B">
      <w:pPr>
        <w:ind w:firstLine="480"/>
      </w:pPr>
    </w:p>
    <w:p w:rsidR="00A3638B" w:rsidRDefault="00B11B3E">
      <w:pPr>
        <w:ind w:firstLine="480"/>
        <w:jc w:val="right"/>
      </w:pPr>
      <w:r>
        <w:rPr>
          <w:rFonts w:hint="eastAsia"/>
        </w:rPr>
        <w:t>投标人：（盖单位章）</w:t>
      </w:r>
    </w:p>
    <w:p w:rsidR="00A3638B" w:rsidRDefault="00B11B3E">
      <w:pPr>
        <w:ind w:firstLine="480"/>
        <w:jc w:val="right"/>
      </w:pPr>
      <w:r>
        <w:rPr>
          <w:rFonts w:hint="eastAsia"/>
        </w:rPr>
        <w:t>法定代表人或其委托人：（签字）</w:t>
      </w:r>
    </w:p>
    <w:p w:rsidR="00A3638B" w:rsidRDefault="00B11B3E">
      <w:pPr>
        <w:wordWrap w:val="0"/>
        <w:ind w:firstLine="480"/>
        <w:jc w:val="right"/>
        <w:rPr>
          <w:u w:val="single"/>
        </w:rPr>
      </w:pPr>
      <w:r>
        <w:rPr>
          <w:rFonts w:hint="eastAsia"/>
        </w:rPr>
        <w:t>地址：</w:t>
      </w:r>
    </w:p>
    <w:p w:rsidR="00A3638B" w:rsidRDefault="00B11B3E">
      <w:pPr>
        <w:wordWrap w:val="0"/>
        <w:ind w:firstLine="480"/>
        <w:jc w:val="right"/>
        <w:rPr>
          <w:u w:val="single"/>
        </w:rPr>
      </w:pPr>
      <w:r>
        <w:rPr>
          <w:rFonts w:hint="eastAsia"/>
        </w:rPr>
        <w:t>电话：</w:t>
      </w:r>
    </w:p>
    <w:p w:rsidR="00A3638B" w:rsidRDefault="00B11B3E">
      <w:pPr>
        <w:wordWrap w:val="0"/>
        <w:ind w:firstLine="480"/>
        <w:jc w:val="right"/>
      </w:pPr>
      <w:r>
        <w:rPr>
          <w:rFonts w:hint="eastAsia"/>
        </w:rPr>
        <w:t>传真：</w:t>
      </w:r>
    </w:p>
    <w:p w:rsidR="00A3638B" w:rsidRDefault="00B11B3E">
      <w:pPr>
        <w:wordWrap w:val="0"/>
        <w:ind w:firstLine="480"/>
        <w:jc w:val="right"/>
      </w:pPr>
      <w:r>
        <w:rPr>
          <w:rFonts w:hint="eastAsia"/>
        </w:rPr>
        <w:t>邮政编码：</w:t>
      </w:r>
    </w:p>
    <w:p w:rsidR="00A3638B" w:rsidRDefault="00A3638B">
      <w:pPr>
        <w:ind w:firstLine="480"/>
      </w:pPr>
    </w:p>
    <w:p w:rsidR="00A3638B" w:rsidRDefault="00B11B3E">
      <w:pPr>
        <w:ind w:firstLine="480"/>
        <w:jc w:val="right"/>
      </w:pPr>
      <w:r>
        <w:rPr>
          <w:rFonts w:hint="eastAsia"/>
        </w:rPr>
        <w:t>_______</w:t>
      </w:r>
      <w:r>
        <w:rPr>
          <w:rFonts w:hint="eastAsia"/>
        </w:rPr>
        <w:t>年</w:t>
      </w:r>
      <w:r>
        <w:rPr>
          <w:rFonts w:hint="eastAsia"/>
        </w:rPr>
        <w:t>_______</w:t>
      </w:r>
      <w:r>
        <w:rPr>
          <w:rFonts w:hint="eastAsia"/>
        </w:rPr>
        <w:t>月</w:t>
      </w:r>
      <w:r>
        <w:rPr>
          <w:rFonts w:hint="eastAsia"/>
        </w:rPr>
        <w:t>_______</w:t>
      </w:r>
      <w:r>
        <w:rPr>
          <w:rFonts w:hint="eastAsia"/>
        </w:rPr>
        <w:t>日</w:t>
      </w:r>
    </w:p>
    <w:p w:rsidR="00A3638B" w:rsidRDefault="00A3638B">
      <w:pPr>
        <w:ind w:firstLine="480"/>
      </w:pPr>
    </w:p>
    <w:p w:rsidR="00A3638B" w:rsidRDefault="00A3638B">
      <w:pPr>
        <w:ind w:firstLine="480"/>
      </w:pPr>
    </w:p>
    <w:p w:rsidR="00A3638B" w:rsidRDefault="00A3638B">
      <w:pPr>
        <w:ind w:firstLine="480"/>
      </w:pPr>
    </w:p>
    <w:p w:rsidR="00A3638B" w:rsidRDefault="00A3638B">
      <w:pPr>
        <w:ind w:firstLine="480"/>
      </w:pPr>
    </w:p>
    <w:p w:rsidR="00A3638B" w:rsidRDefault="00A3638B">
      <w:pPr>
        <w:ind w:firstLine="480"/>
      </w:pPr>
    </w:p>
    <w:p w:rsidR="00A3638B" w:rsidRDefault="00A3638B">
      <w:pPr>
        <w:ind w:firstLine="480"/>
      </w:pPr>
    </w:p>
    <w:p w:rsidR="00A3638B" w:rsidRDefault="00A3638B">
      <w:pPr>
        <w:ind w:firstLine="480"/>
      </w:pPr>
    </w:p>
    <w:p w:rsidR="00A3638B" w:rsidRDefault="00B11B3E">
      <w:pPr>
        <w:ind w:firstLine="480"/>
      </w:pPr>
      <w:r>
        <w:br w:type="page"/>
      </w:r>
    </w:p>
    <w:p w:rsidR="00A3638B" w:rsidRDefault="00B11B3E">
      <w:pPr>
        <w:pStyle w:val="-2"/>
        <w:numPr>
          <w:ilvl w:val="0"/>
          <w:numId w:val="0"/>
        </w:numPr>
        <w:ind w:left="576"/>
        <w:jc w:val="center"/>
      </w:pPr>
      <w:bookmarkStart w:id="575" w:name="_Toc437271300"/>
      <w:bookmarkStart w:id="576" w:name="_Toc488064846"/>
      <w:r>
        <w:rPr>
          <w:rFonts w:hint="eastAsia"/>
        </w:rPr>
        <w:lastRenderedPageBreak/>
        <w:t>二、开标一览表</w:t>
      </w:r>
      <w:bookmarkEnd w:id="575"/>
      <w:bookmarkEnd w:id="576"/>
    </w:p>
    <w:p w:rsidR="00A3638B" w:rsidRDefault="00A3638B">
      <w:pPr>
        <w:ind w:firstLine="480"/>
      </w:pPr>
    </w:p>
    <w:tbl>
      <w:tblPr>
        <w:tblStyle w:val="a9"/>
        <w:tblW w:w="8642" w:type="dxa"/>
        <w:tblLayout w:type="fixed"/>
        <w:tblLook w:val="04A0"/>
      </w:tblPr>
      <w:tblGrid>
        <w:gridCol w:w="704"/>
        <w:gridCol w:w="1134"/>
        <w:gridCol w:w="709"/>
        <w:gridCol w:w="2410"/>
        <w:gridCol w:w="992"/>
        <w:gridCol w:w="992"/>
        <w:gridCol w:w="851"/>
        <w:gridCol w:w="850"/>
      </w:tblGrid>
      <w:tr w:rsidR="00A3638B">
        <w:trPr>
          <w:trHeight w:val="425"/>
        </w:trPr>
        <w:tc>
          <w:tcPr>
            <w:tcW w:w="704" w:type="dxa"/>
            <w:vMerge w:val="restart"/>
            <w:vAlign w:val="center"/>
          </w:tcPr>
          <w:p w:rsidR="00A3638B" w:rsidRDefault="00B11B3E">
            <w:pPr>
              <w:spacing w:line="240" w:lineRule="auto"/>
              <w:ind w:firstLineChars="0" w:firstLine="0"/>
              <w:jc w:val="center"/>
              <w:rPr>
                <w:rFonts w:cs="Calibri"/>
                <w:b/>
                <w:kern w:val="0"/>
                <w:szCs w:val="24"/>
              </w:rPr>
            </w:pPr>
            <w:r>
              <w:rPr>
                <w:rFonts w:cs="Calibri" w:hint="eastAsia"/>
                <w:b/>
                <w:kern w:val="0"/>
                <w:szCs w:val="24"/>
              </w:rPr>
              <w:t>序号</w:t>
            </w:r>
          </w:p>
        </w:tc>
        <w:tc>
          <w:tcPr>
            <w:tcW w:w="1134" w:type="dxa"/>
            <w:vMerge w:val="restart"/>
            <w:vAlign w:val="center"/>
          </w:tcPr>
          <w:p w:rsidR="00A3638B" w:rsidRDefault="00B11B3E">
            <w:pPr>
              <w:spacing w:line="240" w:lineRule="auto"/>
              <w:ind w:firstLineChars="0" w:firstLine="0"/>
              <w:jc w:val="center"/>
              <w:rPr>
                <w:rFonts w:cs="Calibri"/>
                <w:b/>
                <w:kern w:val="0"/>
                <w:szCs w:val="24"/>
              </w:rPr>
            </w:pPr>
            <w:r>
              <w:rPr>
                <w:rFonts w:cs="Calibri" w:hint="eastAsia"/>
                <w:b/>
                <w:kern w:val="0"/>
                <w:szCs w:val="24"/>
              </w:rPr>
              <w:t>投标人（或联合体牵头人）名称</w:t>
            </w:r>
          </w:p>
        </w:tc>
        <w:tc>
          <w:tcPr>
            <w:tcW w:w="709" w:type="dxa"/>
            <w:vMerge w:val="restart"/>
            <w:vAlign w:val="center"/>
          </w:tcPr>
          <w:p w:rsidR="00A3638B" w:rsidRDefault="00B11B3E">
            <w:pPr>
              <w:spacing w:line="240" w:lineRule="auto"/>
              <w:ind w:firstLineChars="0" w:firstLine="0"/>
              <w:jc w:val="center"/>
              <w:rPr>
                <w:rFonts w:cs="Calibri"/>
                <w:b/>
                <w:kern w:val="0"/>
                <w:szCs w:val="24"/>
              </w:rPr>
            </w:pPr>
            <w:r>
              <w:rPr>
                <w:rFonts w:cs="Calibri" w:hint="eastAsia"/>
                <w:b/>
                <w:kern w:val="0"/>
                <w:szCs w:val="24"/>
              </w:rPr>
              <w:t>修改和撤回投标的通知</w:t>
            </w:r>
          </w:p>
        </w:tc>
        <w:tc>
          <w:tcPr>
            <w:tcW w:w="3402" w:type="dxa"/>
            <w:gridSpan w:val="2"/>
            <w:vAlign w:val="center"/>
          </w:tcPr>
          <w:p w:rsidR="00A3638B" w:rsidRDefault="00B11B3E">
            <w:pPr>
              <w:spacing w:line="240" w:lineRule="auto"/>
              <w:ind w:firstLineChars="0" w:firstLine="0"/>
              <w:jc w:val="center"/>
              <w:rPr>
                <w:rFonts w:cs="Calibri"/>
                <w:b/>
                <w:kern w:val="0"/>
                <w:szCs w:val="24"/>
              </w:rPr>
            </w:pPr>
            <w:r>
              <w:rPr>
                <w:rFonts w:cs="Calibri" w:hint="eastAsia"/>
                <w:b/>
                <w:kern w:val="0"/>
                <w:szCs w:val="24"/>
              </w:rPr>
              <w:t>投标价格</w:t>
            </w:r>
          </w:p>
        </w:tc>
        <w:tc>
          <w:tcPr>
            <w:tcW w:w="992" w:type="dxa"/>
            <w:vMerge w:val="restart"/>
            <w:vAlign w:val="center"/>
          </w:tcPr>
          <w:p w:rsidR="00A3638B" w:rsidRDefault="00B11B3E">
            <w:pPr>
              <w:spacing w:line="240" w:lineRule="auto"/>
              <w:ind w:firstLineChars="0" w:firstLine="0"/>
              <w:jc w:val="center"/>
              <w:rPr>
                <w:rFonts w:cs="Calibri"/>
                <w:b/>
                <w:kern w:val="0"/>
                <w:szCs w:val="24"/>
              </w:rPr>
            </w:pPr>
            <w:r>
              <w:rPr>
                <w:rFonts w:cs="Calibri" w:hint="eastAsia"/>
                <w:b/>
                <w:kern w:val="0"/>
                <w:szCs w:val="24"/>
              </w:rPr>
              <w:t>投标保证金递交情况</w:t>
            </w:r>
          </w:p>
        </w:tc>
        <w:tc>
          <w:tcPr>
            <w:tcW w:w="851" w:type="dxa"/>
            <w:vMerge w:val="restart"/>
            <w:vAlign w:val="center"/>
          </w:tcPr>
          <w:p w:rsidR="00A3638B" w:rsidRDefault="00B11B3E">
            <w:pPr>
              <w:spacing w:line="240" w:lineRule="auto"/>
              <w:ind w:firstLineChars="0" w:firstLine="0"/>
              <w:jc w:val="center"/>
              <w:rPr>
                <w:rFonts w:cs="Calibri"/>
                <w:b/>
                <w:kern w:val="0"/>
                <w:szCs w:val="24"/>
              </w:rPr>
            </w:pPr>
            <w:r>
              <w:rPr>
                <w:rFonts w:cs="Calibri" w:hint="eastAsia"/>
                <w:b/>
                <w:kern w:val="0"/>
                <w:szCs w:val="24"/>
              </w:rPr>
              <w:t>其他内容</w:t>
            </w:r>
          </w:p>
        </w:tc>
        <w:tc>
          <w:tcPr>
            <w:tcW w:w="850" w:type="dxa"/>
            <w:vMerge w:val="restart"/>
            <w:vAlign w:val="center"/>
          </w:tcPr>
          <w:p w:rsidR="00A3638B" w:rsidRDefault="00B11B3E">
            <w:pPr>
              <w:spacing w:line="240" w:lineRule="auto"/>
              <w:ind w:firstLineChars="0" w:firstLine="0"/>
              <w:jc w:val="center"/>
              <w:rPr>
                <w:rFonts w:cs="Calibri"/>
                <w:b/>
                <w:kern w:val="0"/>
                <w:szCs w:val="24"/>
              </w:rPr>
            </w:pPr>
            <w:r>
              <w:rPr>
                <w:rFonts w:cs="Calibri" w:hint="eastAsia"/>
                <w:b/>
                <w:kern w:val="0"/>
                <w:szCs w:val="24"/>
              </w:rPr>
              <w:t>备注</w:t>
            </w:r>
          </w:p>
        </w:tc>
      </w:tr>
      <w:tr w:rsidR="00A3638B">
        <w:trPr>
          <w:trHeight w:val="425"/>
        </w:trPr>
        <w:tc>
          <w:tcPr>
            <w:tcW w:w="704" w:type="dxa"/>
            <w:vMerge/>
            <w:vAlign w:val="center"/>
          </w:tcPr>
          <w:p w:rsidR="00A3638B" w:rsidRDefault="00A3638B">
            <w:pPr>
              <w:spacing w:line="240" w:lineRule="auto"/>
              <w:ind w:firstLineChars="0" w:firstLine="0"/>
              <w:jc w:val="center"/>
              <w:rPr>
                <w:rFonts w:cs="Calibri"/>
                <w:b/>
                <w:kern w:val="0"/>
                <w:szCs w:val="24"/>
              </w:rPr>
            </w:pPr>
          </w:p>
        </w:tc>
        <w:tc>
          <w:tcPr>
            <w:tcW w:w="1134" w:type="dxa"/>
            <w:vMerge/>
            <w:vAlign w:val="center"/>
          </w:tcPr>
          <w:p w:rsidR="00A3638B" w:rsidRDefault="00A3638B">
            <w:pPr>
              <w:spacing w:line="240" w:lineRule="auto"/>
              <w:ind w:firstLineChars="0" w:firstLine="0"/>
              <w:jc w:val="center"/>
              <w:rPr>
                <w:rFonts w:cs="Calibri"/>
                <w:b/>
                <w:kern w:val="0"/>
                <w:szCs w:val="24"/>
              </w:rPr>
            </w:pPr>
          </w:p>
        </w:tc>
        <w:tc>
          <w:tcPr>
            <w:tcW w:w="709" w:type="dxa"/>
            <w:vMerge/>
            <w:vAlign w:val="center"/>
          </w:tcPr>
          <w:p w:rsidR="00A3638B" w:rsidRDefault="00A3638B">
            <w:pPr>
              <w:spacing w:line="240" w:lineRule="auto"/>
              <w:ind w:firstLineChars="0" w:firstLine="0"/>
              <w:jc w:val="center"/>
              <w:rPr>
                <w:rFonts w:cs="Calibri"/>
                <w:b/>
                <w:kern w:val="0"/>
                <w:szCs w:val="24"/>
              </w:rPr>
            </w:pPr>
          </w:p>
        </w:tc>
        <w:tc>
          <w:tcPr>
            <w:tcW w:w="2410" w:type="dxa"/>
            <w:vAlign w:val="center"/>
          </w:tcPr>
          <w:p w:rsidR="00A3638B" w:rsidRDefault="00B11B3E">
            <w:pPr>
              <w:spacing w:line="240" w:lineRule="auto"/>
              <w:ind w:firstLineChars="0" w:firstLine="0"/>
              <w:jc w:val="center"/>
              <w:rPr>
                <w:rFonts w:cs="Calibri"/>
                <w:b/>
                <w:kern w:val="0"/>
                <w:sz w:val="21"/>
                <w:szCs w:val="24"/>
              </w:rPr>
            </w:pPr>
            <w:r>
              <w:rPr>
                <w:rFonts w:cs="Calibri" w:hint="eastAsia"/>
                <w:b/>
                <w:kern w:val="0"/>
                <w:sz w:val="21"/>
                <w:szCs w:val="24"/>
              </w:rPr>
              <w:t>运营期内政府运营补贴现值（折现为运营期起始之日的现值）总额</w:t>
            </w:r>
          </w:p>
        </w:tc>
        <w:tc>
          <w:tcPr>
            <w:tcW w:w="992" w:type="dxa"/>
            <w:vAlign w:val="center"/>
          </w:tcPr>
          <w:p w:rsidR="00A3638B" w:rsidRDefault="00B11B3E">
            <w:pPr>
              <w:spacing w:line="240" w:lineRule="auto"/>
              <w:ind w:firstLineChars="0" w:firstLine="0"/>
              <w:jc w:val="center"/>
              <w:rPr>
                <w:rFonts w:cs="Calibri"/>
                <w:b/>
                <w:kern w:val="0"/>
                <w:sz w:val="21"/>
                <w:szCs w:val="24"/>
              </w:rPr>
            </w:pPr>
            <w:r>
              <w:rPr>
                <w:rFonts w:cs="Calibri" w:hint="eastAsia"/>
                <w:b/>
                <w:kern w:val="0"/>
                <w:sz w:val="21"/>
                <w:szCs w:val="24"/>
              </w:rPr>
              <w:t>建安费用下浮率</w:t>
            </w:r>
          </w:p>
        </w:tc>
        <w:tc>
          <w:tcPr>
            <w:tcW w:w="992" w:type="dxa"/>
            <w:vMerge/>
            <w:vAlign w:val="center"/>
          </w:tcPr>
          <w:p w:rsidR="00A3638B" w:rsidRDefault="00A3638B">
            <w:pPr>
              <w:spacing w:line="240" w:lineRule="auto"/>
              <w:ind w:firstLineChars="0" w:firstLine="0"/>
              <w:jc w:val="center"/>
              <w:rPr>
                <w:rFonts w:cs="Calibri"/>
                <w:b/>
                <w:kern w:val="0"/>
                <w:szCs w:val="24"/>
              </w:rPr>
            </w:pPr>
          </w:p>
        </w:tc>
        <w:tc>
          <w:tcPr>
            <w:tcW w:w="851" w:type="dxa"/>
            <w:vMerge/>
            <w:vAlign w:val="center"/>
          </w:tcPr>
          <w:p w:rsidR="00A3638B" w:rsidRDefault="00A3638B">
            <w:pPr>
              <w:spacing w:line="240" w:lineRule="auto"/>
              <w:ind w:firstLineChars="0" w:firstLine="0"/>
              <w:jc w:val="center"/>
              <w:rPr>
                <w:rFonts w:cs="Calibri"/>
                <w:b/>
                <w:kern w:val="0"/>
                <w:szCs w:val="24"/>
              </w:rPr>
            </w:pPr>
          </w:p>
        </w:tc>
        <w:tc>
          <w:tcPr>
            <w:tcW w:w="850" w:type="dxa"/>
            <w:vMerge/>
            <w:vAlign w:val="center"/>
          </w:tcPr>
          <w:p w:rsidR="00A3638B" w:rsidRDefault="00A3638B">
            <w:pPr>
              <w:spacing w:line="240" w:lineRule="auto"/>
              <w:ind w:firstLineChars="0" w:firstLine="0"/>
              <w:jc w:val="center"/>
              <w:rPr>
                <w:rFonts w:cs="Calibri"/>
                <w:b/>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r w:rsidR="00A3638B">
        <w:trPr>
          <w:trHeight w:val="454"/>
        </w:trPr>
        <w:tc>
          <w:tcPr>
            <w:tcW w:w="704" w:type="dxa"/>
          </w:tcPr>
          <w:p w:rsidR="00A3638B" w:rsidRDefault="00A3638B">
            <w:pPr>
              <w:spacing w:line="240" w:lineRule="auto"/>
              <w:ind w:firstLineChars="0" w:firstLine="0"/>
              <w:rPr>
                <w:rFonts w:cs="Calibri"/>
                <w:kern w:val="0"/>
                <w:szCs w:val="24"/>
              </w:rPr>
            </w:pPr>
          </w:p>
        </w:tc>
        <w:tc>
          <w:tcPr>
            <w:tcW w:w="1134" w:type="dxa"/>
          </w:tcPr>
          <w:p w:rsidR="00A3638B" w:rsidRDefault="00A3638B">
            <w:pPr>
              <w:spacing w:line="240" w:lineRule="auto"/>
              <w:ind w:firstLineChars="0" w:firstLine="0"/>
              <w:rPr>
                <w:rFonts w:cs="Calibri"/>
                <w:kern w:val="0"/>
                <w:szCs w:val="24"/>
              </w:rPr>
            </w:pPr>
          </w:p>
        </w:tc>
        <w:tc>
          <w:tcPr>
            <w:tcW w:w="709" w:type="dxa"/>
          </w:tcPr>
          <w:p w:rsidR="00A3638B" w:rsidRDefault="00A3638B">
            <w:pPr>
              <w:spacing w:line="240" w:lineRule="auto"/>
              <w:ind w:firstLineChars="0" w:firstLine="0"/>
              <w:rPr>
                <w:rFonts w:cs="Calibri"/>
                <w:kern w:val="0"/>
                <w:szCs w:val="24"/>
              </w:rPr>
            </w:pPr>
          </w:p>
        </w:tc>
        <w:tc>
          <w:tcPr>
            <w:tcW w:w="2410"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992" w:type="dxa"/>
          </w:tcPr>
          <w:p w:rsidR="00A3638B" w:rsidRDefault="00A3638B">
            <w:pPr>
              <w:spacing w:line="240" w:lineRule="auto"/>
              <w:ind w:firstLineChars="0" w:firstLine="0"/>
              <w:rPr>
                <w:rFonts w:cs="Calibri"/>
                <w:kern w:val="0"/>
                <w:szCs w:val="24"/>
              </w:rPr>
            </w:pPr>
          </w:p>
        </w:tc>
        <w:tc>
          <w:tcPr>
            <w:tcW w:w="851" w:type="dxa"/>
          </w:tcPr>
          <w:p w:rsidR="00A3638B" w:rsidRDefault="00A3638B">
            <w:pPr>
              <w:spacing w:line="240" w:lineRule="auto"/>
              <w:ind w:firstLineChars="0" w:firstLine="0"/>
              <w:rPr>
                <w:rFonts w:cs="Calibri"/>
                <w:kern w:val="0"/>
                <w:szCs w:val="24"/>
              </w:rPr>
            </w:pPr>
          </w:p>
        </w:tc>
        <w:tc>
          <w:tcPr>
            <w:tcW w:w="850" w:type="dxa"/>
          </w:tcPr>
          <w:p w:rsidR="00A3638B" w:rsidRDefault="00A3638B">
            <w:pPr>
              <w:spacing w:line="240" w:lineRule="auto"/>
              <w:ind w:firstLineChars="0" w:firstLine="0"/>
              <w:rPr>
                <w:rFonts w:cs="Calibri"/>
                <w:kern w:val="0"/>
                <w:szCs w:val="24"/>
              </w:rPr>
            </w:pPr>
          </w:p>
        </w:tc>
      </w:tr>
    </w:tbl>
    <w:p w:rsidR="00A3638B" w:rsidRDefault="00B11B3E">
      <w:pPr>
        <w:spacing w:before="31" w:after="31"/>
        <w:ind w:firstLine="482"/>
        <w:jc w:val="right"/>
        <w:rPr>
          <w:rFonts w:ascii="CG Times" w:hAnsi="CG Times"/>
          <w:b/>
          <w:szCs w:val="24"/>
        </w:rPr>
      </w:pPr>
      <w:r>
        <w:rPr>
          <w:rFonts w:ascii="CG Times" w:hAnsi="CG Times" w:hint="eastAsia"/>
          <w:b/>
          <w:szCs w:val="24"/>
        </w:rPr>
        <w:t>投标人：</w:t>
      </w:r>
      <w:r>
        <w:rPr>
          <w:rFonts w:ascii="CG Times" w:hAnsi="CG Times" w:hint="eastAsia"/>
          <w:b/>
          <w:szCs w:val="24"/>
        </w:rPr>
        <w:t xml:space="preserve">                                </w:t>
      </w:r>
      <w:r>
        <w:rPr>
          <w:rFonts w:ascii="CG Times" w:hAnsi="CG Times" w:hint="eastAsia"/>
          <w:b/>
          <w:szCs w:val="24"/>
        </w:rPr>
        <w:t>（盖单位章）</w:t>
      </w:r>
    </w:p>
    <w:p w:rsidR="00A3638B" w:rsidRDefault="00B11B3E">
      <w:pPr>
        <w:spacing w:before="31" w:after="31"/>
        <w:ind w:firstLine="482"/>
        <w:jc w:val="right"/>
        <w:rPr>
          <w:rFonts w:ascii="CG Times" w:hAnsi="CG Times"/>
          <w:b/>
          <w:szCs w:val="24"/>
        </w:rPr>
      </w:pPr>
      <w:r>
        <w:rPr>
          <w:rFonts w:ascii="CG Times" w:hAnsi="CG Times" w:hint="eastAsia"/>
          <w:b/>
          <w:szCs w:val="24"/>
        </w:rPr>
        <w:t>法定代表人或其委托代理人：（签字）</w:t>
      </w:r>
    </w:p>
    <w:p w:rsidR="00A3638B" w:rsidRDefault="00B11B3E">
      <w:pPr>
        <w:spacing w:before="31" w:after="31"/>
        <w:ind w:firstLine="482"/>
        <w:jc w:val="right"/>
        <w:rPr>
          <w:rFonts w:ascii="CG Times" w:hAnsi="CG Times"/>
          <w:b/>
          <w:szCs w:val="24"/>
        </w:rPr>
      </w:pPr>
      <w:r>
        <w:rPr>
          <w:rFonts w:ascii="CG Times" w:hAnsi="CG Times" w:hint="eastAsia"/>
          <w:b/>
          <w:szCs w:val="24"/>
        </w:rPr>
        <w:t>_______</w:t>
      </w:r>
      <w:r>
        <w:rPr>
          <w:rFonts w:ascii="CG Times" w:hAnsi="CG Times" w:hint="eastAsia"/>
          <w:b/>
          <w:szCs w:val="24"/>
        </w:rPr>
        <w:t>年</w:t>
      </w:r>
      <w:r>
        <w:rPr>
          <w:rFonts w:ascii="CG Times" w:hAnsi="CG Times" w:hint="eastAsia"/>
          <w:b/>
          <w:szCs w:val="24"/>
        </w:rPr>
        <w:t>_______</w:t>
      </w:r>
      <w:r>
        <w:rPr>
          <w:rFonts w:ascii="CG Times" w:hAnsi="CG Times" w:hint="eastAsia"/>
          <w:b/>
          <w:szCs w:val="24"/>
        </w:rPr>
        <w:t>月</w:t>
      </w:r>
      <w:r>
        <w:rPr>
          <w:rFonts w:ascii="CG Times" w:hAnsi="CG Times" w:hint="eastAsia"/>
          <w:b/>
          <w:szCs w:val="24"/>
        </w:rPr>
        <w:t>_______</w:t>
      </w:r>
      <w:r>
        <w:rPr>
          <w:rFonts w:ascii="CG Times" w:hAnsi="CG Times" w:hint="eastAsia"/>
          <w:b/>
          <w:szCs w:val="24"/>
        </w:rPr>
        <w:t>日</w:t>
      </w:r>
    </w:p>
    <w:p w:rsidR="00A3638B" w:rsidRDefault="00B11B3E">
      <w:pPr>
        <w:widowControl/>
        <w:spacing w:line="240" w:lineRule="auto"/>
        <w:ind w:firstLineChars="0" w:firstLine="0"/>
        <w:jc w:val="left"/>
        <w:rPr>
          <w:rFonts w:ascii="CG Times" w:hAnsi="CG Times"/>
          <w:b/>
          <w:szCs w:val="24"/>
        </w:rPr>
      </w:pPr>
      <w:r>
        <w:rPr>
          <w:rFonts w:ascii="CG Times" w:hAnsi="CG Times"/>
          <w:b/>
          <w:szCs w:val="24"/>
        </w:rPr>
        <w:br w:type="page"/>
      </w:r>
    </w:p>
    <w:p w:rsidR="00A3638B" w:rsidRDefault="00B11B3E">
      <w:pPr>
        <w:spacing w:before="31" w:after="31"/>
        <w:ind w:firstLine="482"/>
        <w:rPr>
          <w:rFonts w:ascii="CG Times" w:hAnsi="CG Times"/>
          <w:b/>
          <w:szCs w:val="24"/>
        </w:rPr>
      </w:pPr>
      <w:r>
        <w:rPr>
          <w:rFonts w:ascii="CG Times" w:hAnsi="CG Times" w:hint="eastAsia"/>
          <w:b/>
          <w:szCs w:val="24"/>
        </w:rPr>
        <w:lastRenderedPageBreak/>
        <w:t>补充报价</w:t>
      </w:r>
    </w:p>
    <w:p w:rsidR="00A3638B" w:rsidRDefault="00B11B3E">
      <w:pPr>
        <w:spacing w:before="31" w:after="31"/>
        <w:ind w:firstLine="482"/>
        <w:rPr>
          <w:rFonts w:ascii="CG Times" w:hAnsi="CG Times"/>
          <w:b/>
          <w:szCs w:val="24"/>
        </w:rPr>
      </w:pPr>
      <w:r>
        <w:rPr>
          <w:rFonts w:ascii="CG Times" w:hAnsi="CG Times"/>
          <w:b/>
          <w:szCs w:val="24"/>
        </w:rPr>
        <w:t>1.</w:t>
      </w:r>
      <w:r>
        <w:rPr>
          <w:rFonts w:ascii="CG Times" w:hAnsi="CG Times" w:hint="eastAsia"/>
          <w:b/>
          <w:szCs w:val="24"/>
        </w:rPr>
        <w:t>可行性缺口补助现值总额</w:t>
      </w:r>
    </w:p>
    <w:p w:rsidR="00A3638B" w:rsidRDefault="00B11B3E">
      <w:pPr>
        <w:spacing w:before="31" w:after="31"/>
        <w:ind w:firstLine="482"/>
        <w:rPr>
          <w:rFonts w:ascii="Calibri" w:hAnsi="Calibri"/>
          <w:b/>
          <w:szCs w:val="24"/>
        </w:rPr>
      </w:pPr>
      <w:r>
        <w:rPr>
          <w:rFonts w:ascii="CG Times" w:hAnsi="CG Times" w:hint="eastAsia"/>
          <w:b/>
          <w:szCs w:val="24"/>
        </w:rPr>
        <w:t>可行性缺口补助现值总额为：</w:t>
      </w:r>
      <w:r>
        <w:rPr>
          <w:rFonts w:ascii="Calibri" w:hAnsi="Calibri" w:hint="eastAsia"/>
          <w:b/>
          <w:szCs w:val="24"/>
        </w:rPr>
        <w:t>人民币</w:t>
      </w:r>
      <w:r>
        <w:rPr>
          <w:rFonts w:ascii="CG Times" w:hAnsi="CG Times" w:hint="eastAsia"/>
          <w:b/>
          <w:szCs w:val="24"/>
        </w:rPr>
        <w:t>（大写）</w:t>
      </w:r>
      <w:r>
        <w:rPr>
          <w:rFonts w:ascii="Calibri" w:hAnsi="Calibri" w:hint="eastAsia"/>
          <w:b/>
          <w:szCs w:val="24"/>
        </w:rPr>
        <w:t>【】（</w:t>
      </w:r>
      <w:r>
        <w:rPr>
          <w:rFonts w:ascii="Calibri" w:hAnsi="Calibri"/>
          <w:b/>
          <w:szCs w:val="24"/>
        </w:rPr>
        <w:t>RMB</w:t>
      </w:r>
      <w:r>
        <w:rPr>
          <w:rFonts w:ascii="Calibri" w:hAnsi="Calibri" w:hint="eastAsia"/>
          <w:b/>
          <w:szCs w:val="24"/>
        </w:rPr>
        <w:t>：</w:t>
      </w:r>
      <w:r>
        <w:rPr>
          <w:rFonts w:ascii="CG Times" w:hAnsi="CG Times" w:hint="eastAsia"/>
          <w:b/>
          <w:szCs w:val="24"/>
        </w:rPr>
        <w:t>万元</w:t>
      </w:r>
      <w:r>
        <w:rPr>
          <w:rFonts w:ascii="Calibri" w:hAnsi="Calibri" w:hint="eastAsia"/>
          <w:b/>
          <w:szCs w:val="24"/>
        </w:rPr>
        <w:t>）。上限为人民币</w:t>
      </w:r>
      <w:r>
        <w:rPr>
          <w:rFonts w:ascii="CG Times" w:hAnsi="CG Times" w:hint="eastAsia"/>
          <w:b/>
          <w:szCs w:val="24"/>
        </w:rPr>
        <w:t>（大写）</w:t>
      </w:r>
      <w:r>
        <w:rPr>
          <w:rFonts w:ascii="Calibri" w:hAnsi="Calibri" w:hint="eastAsia"/>
          <w:b/>
          <w:szCs w:val="24"/>
        </w:rPr>
        <w:t>【</w:t>
      </w:r>
      <w:r>
        <w:rPr>
          <w:rFonts w:ascii="Calibri" w:hAnsi="Calibri" w:hint="eastAsia"/>
          <w:b/>
          <w:szCs w:val="24"/>
          <w:u w:val="single"/>
        </w:rPr>
        <w:t>拾伍</w:t>
      </w:r>
      <w:r>
        <w:rPr>
          <w:rFonts w:ascii="Calibri" w:hAnsi="Calibri"/>
          <w:b/>
          <w:szCs w:val="24"/>
          <w:u w:val="single"/>
        </w:rPr>
        <w:t>亿零柒佰伍拾伍万圆</w:t>
      </w:r>
      <w:r>
        <w:rPr>
          <w:rFonts w:ascii="Calibri" w:hAnsi="Calibri" w:hint="eastAsia"/>
          <w:szCs w:val="24"/>
        </w:rPr>
        <w:t>整</w:t>
      </w:r>
      <w:r>
        <w:rPr>
          <w:rFonts w:ascii="Calibri" w:hAnsi="Calibri" w:hint="eastAsia"/>
          <w:b/>
          <w:szCs w:val="24"/>
        </w:rPr>
        <w:t>】（</w:t>
      </w:r>
      <w:r>
        <w:rPr>
          <w:rFonts w:ascii="Calibri" w:hAnsi="Calibri"/>
          <w:b/>
          <w:szCs w:val="24"/>
        </w:rPr>
        <w:t>RMB 150755</w:t>
      </w:r>
      <w:r>
        <w:rPr>
          <w:rFonts w:ascii="CG Times" w:hAnsi="CG Times" w:hint="eastAsia"/>
          <w:b/>
          <w:szCs w:val="24"/>
        </w:rPr>
        <w:t>万元</w:t>
      </w:r>
      <w:r>
        <w:rPr>
          <w:rFonts w:ascii="Calibri" w:hAnsi="Calibri" w:hint="eastAsia"/>
          <w:b/>
          <w:szCs w:val="24"/>
        </w:rPr>
        <w:t>）（含）。</w:t>
      </w:r>
    </w:p>
    <w:p w:rsidR="00A3638B" w:rsidRDefault="00B11B3E">
      <w:pPr>
        <w:spacing w:before="31" w:after="31"/>
        <w:ind w:leftChars="236" w:left="567" w:firstLineChars="0" w:hanging="1"/>
        <w:rPr>
          <w:rFonts w:ascii="CG Times" w:hAnsi="CG Times"/>
          <w:szCs w:val="24"/>
        </w:rPr>
      </w:pPr>
      <w:r>
        <w:rPr>
          <w:rFonts w:ascii="CG Times" w:hAnsi="CG Times" w:hint="eastAsia"/>
          <w:szCs w:val="24"/>
        </w:rPr>
        <w:t>每年可行性缺口补助数额不超过下表所列数额：（单位：万元）</w:t>
      </w:r>
    </w:p>
    <w:tbl>
      <w:tblPr>
        <w:tblW w:w="7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6"/>
        <w:gridCol w:w="896"/>
        <w:gridCol w:w="856"/>
        <w:gridCol w:w="876"/>
        <w:gridCol w:w="876"/>
        <w:gridCol w:w="876"/>
        <w:gridCol w:w="876"/>
      </w:tblGrid>
      <w:tr w:rsidR="00A3638B">
        <w:trPr>
          <w:jc w:val="center"/>
        </w:trPr>
        <w:tc>
          <w:tcPr>
            <w:tcW w:w="2076" w:type="dxa"/>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年份</w:t>
            </w:r>
          </w:p>
        </w:tc>
        <w:tc>
          <w:tcPr>
            <w:tcW w:w="89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2020</w:t>
            </w:r>
          </w:p>
        </w:tc>
        <w:tc>
          <w:tcPr>
            <w:tcW w:w="85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2021</w:t>
            </w:r>
          </w:p>
        </w:tc>
        <w:tc>
          <w:tcPr>
            <w:tcW w:w="87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2022</w:t>
            </w:r>
          </w:p>
        </w:tc>
        <w:tc>
          <w:tcPr>
            <w:tcW w:w="87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2023</w:t>
            </w:r>
          </w:p>
        </w:tc>
        <w:tc>
          <w:tcPr>
            <w:tcW w:w="87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2024</w:t>
            </w:r>
          </w:p>
        </w:tc>
        <w:tc>
          <w:tcPr>
            <w:tcW w:w="876" w:type="dxa"/>
            <w:vAlign w:val="center"/>
          </w:tcPr>
          <w:p w:rsidR="00A3638B" w:rsidRDefault="00B11B3E">
            <w:pPr>
              <w:widowControl/>
              <w:spacing w:line="240" w:lineRule="auto"/>
              <w:ind w:firstLineChars="0" w:firstLine="0"/>
              <w:jc w:val="center"/>
              <w:rPr>
                <w:rFonts w:ascii="宋体" w:hAnsi="宋体"/>
                <w:bCs/>
                <w:szCs w:val="24"/>
              </w:rPr>
            </w:pPr>
            <w:r>
              <w:rPr>
                <w:rFonts w:ascii="宋体" w:hAnsi="宋体"/>
                <w:bCs/>
                <w:szCs w:val="24"/>
              </w:rPr>
              <w:t>2025</w:t>
            </w:r>
          </w:p>
        </w:tc>
      </w:tr>
      <w:tr w:rsidR="00A3638B">
        <w:trPr>
          <w:jc w:val="center"/>
        </w:trPr>
        <w:tc>
          <w:tcPr>
            <w:tcW w:w="2076" w:type="dxa"/>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可行性缺口补助</w:t>
            </w:r>
          </w:p>
        </w:tc>
        <w:tc>
          <w:tcPr>
            <w:tcW w:w="89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14670 </w:t>
            </w:r>
          </w:p>
        </w:tc>
        <w:tc>
          <w:tcPr>
            <w:tcW w:w="85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15146 </w:t>
            </w:r>
          </w:p>
        </w:tc>
        <w:tc>
          <w:tcPr>
            <w:tcW w:w="87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15390 </w:t>
            </w:r>
          </w:p>
        </w:tc>
        <w:tc>
          <w:tcPr>
            <w:tcW w:w="87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15678 </w:t>
            </w:r>
          </w:p>
        </w:tc>
        <w:tc>
          <w:tcPr>
            <w:tcW w:w="87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16149 </w:t>
            </w:r>
          </w:p>
        </w:tc>
        <w:tc>
          <w:tcPr>
            <w:tcW w:w="87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16943 </w:t>
            </w:r>
          </w:p>
        </w:tc>
      </w:tr>
      <w:tr w:rsidR="00A3638B">
        <w:trPr>
          <w:jc w:val="center"/>
        </w:trPr>
        <w:tc>
          <w:tcPr>
            <w:tcW w:w="2076" w:type="dxa"/>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年份</w:t>
            </w:r>
          </w:p>
        </w:tc>
        <w:tc>
          <w:tcPr>
            <w:tcW w:w="89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2026</w:t>
            </w:r>
          </w:p>
        </w:tc>
        <w:tc>
          <w:tcPr>
            <w:tcW w:w="85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2027</w:t>
            </w:r>
          </w:p>
        </w:tc>
        <w:tc>
          <w:tcPr>
            <w:tcW w:w="87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2028</w:t>
            </w:r>
          </w:p>
        </w:tc>
        <w:tc>
          <w:tcPr>
            <w:tcW w:w="87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2029</w:t>
            </w:r>
          </w:p>
        </w:tc>
        <w:tc>
          <w:tcPr>
            <w:tcW w:w="87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2030</w:t>
            </w:r>
          </w:p>
        </w:tc>
        <w:tc>
          <w:tcPr>
            <w:tcW w:w="876"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2031</w:t>
            </w:r>
          </w:p>
        </w:tc>
      </w:tr>
      <w:tr w:rsidR="00A3638B">
        <w:trPr>
          <w:jc w:val="center"/>
        </w:trPr>
        <w:tc>
          <w:tcPr>
            <w:tcW w:w="2076" w:type="dxa"/>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可行性缺口补助</w:t>
            </w:r>
          </w:p>
        </w:tc>
        <w:tc>
          <w:tcPr>
            <w:tcW w:w="89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17848 </w:t>
            </w:r>
          </w:p>
        </w:tc>
        <w:tc>
          <w:tcPr>
            <w:tcW w:w="85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18804 </w:t>
            </w:r>
          </w:p>
        </w:tc>
        <w:tc>
          <w:tcPr>
            <w:tcW w:w="87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19816 </w:t>
            </w:r>
          </w:p>
        </w:tc>
        <w:tc>
          <w:tcPr>
            <w:tcW w:w="87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20887 </w:t>
            </w:r>
          </w:p>
        </w:tc>
        <w:tc>
          <w:tcPr>
            <w:tcW w:w="87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22019 </w:t>
            </w:r>
          </w:p>
        </w:tc>
        <w:tc>
          <w:tcPr>
            <w:tcW w:w="876"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 xml:space="preserve">23216 </w:t>
            </w:r>
          </w:p>
        </w:tc>
      </w:tr>
    </w:tbl>
    <w:p w:rsidR="00A3638B" w:rsidRDefault="00B11B3E">
      <w:pPr>
        <w:spacing w:before="31" w:after="31"/>
        <w:ind w:firstLine="480"/>
        <w:rPr>
          <w:rFonts w:ascii="Calibri" w:hAnsi="Calibri"/>
          <w:szCs w:val="24"/>
        </w:rPr>
      </w:pPr>
      <w:r>
        <w:rPr>
          <w:rFonts w:ascii="Calibri" w:hAnsi="Calibri" w:hint="eastAsia"/>
          <w:szCs w:val="24"/>
        </w:rPr>
        <w:t>计算方法见</w:t>
      </w:r>
      <w:bookmarkStart w:id="577" w:name="_Toc466926318"/>
      <w:r>
        <w:rPr>
          <w:rFonts w:hint="eastAsia"/>
          <w:b/>
          <w:sz w:val="28"/>
        </w:rPr>
        <w:t>注：</w:t>
      </w:r>
      <w:bookmarkEnd w:id="577"/>
      <w:r>
        <w:rPr>
          <w:rFonts w:hint="eastAsia"/>
          <w:b/>
          <w:sz w:val="28"/>
        </w:rPr>
        <w:t>可行性缺口补助总额与每年可行性缺口补助计算方法</w:t>
      </w:r>
    </w:p>
    <w:p w:rsidR="00A3638B" w:rsidRDefault="00B11B3E">
      <w:pPr>
        <w:spacing w:before="31" w:after="31"/>
        <w:ind w:firstLine="480"/>
        <w:rPr>
          <w:rFonts w:ascii="CG Times" w:hAnsi="CG Times"/>
          <w:szCs w:val="24"/>
        </w:rPr>
      </w:pPr>
      <w:r>
        <w:rPr>
          <w:rFonts w:ascii="Calibri" w:hAnsi="Calibri" w:hint="eastAsia"/>
          <w:szCs w:val="24"/>
        </w:rPr>
        <w:t>其中：</w:t>
      </w:r>
    </w:p>
    <w:p w:rsidR="00A3638B" w:rsidRDefault="00B11B3E">
      <w:pPr>
        <w:spacing w:before="31" w:after="31"/>
        <w:ind w:leftChars="236" w:left="567" w:firstLineChars="0" w:hanging="1"/>
        <w:rPr>
          <w:rFonts w:ascii="CG Times" w:hAnsi="CG Times"/>
          <w:szCs w:val="24"/>
        </w:rPr>
      </w:pPr>
      <w:r>
        <w:rPr>
          <w:rFonts w:ascii="CG Times" w:hAnsi="CG Times" w:hint="eastAsia"/>
          <w:szCs w:val="24"/>
        </w:rPr>
        <w:t>1</w:t>
      </w:r>
      <w:r>
        <w:rPr>
          <w:rFonts w:ascii="CG Times" w:hAnsi="CG Times" w:hint="eastAsia"/>
          <w:szCs w:val="24"/>
        </w:rPr>
        <w:t>）年度折现率为</w:t>
      </w:r>
      <w:r>
        <w:rPr>
          <w:rFonts w:ascii="Calibri" w:hAnsi="Calibri"/>
          <w:szCs w:val="24"/>
        </w:rPr>
        <w:t>%</w:t>
      </w:r>
      <w:r>
        <w:rPr>
          <w:rFonts w:ascii="Calibri" w:hAnsi="Calibri" w:hint="eastAsia"/>
          <w:szCs w:val="24"/>
        </w:rPr>
        <w:t>。不超过</w:t>
      </w:r>
      <w:r>
        <w:rPr>
          <w:rFonts w:ascii="Calibri" w:hAnsi="Calibri"/>
          <w:szCs w:val="24"/>
        </w:rPr>
        <w:t>5.564%</w:t>
      </w:r>
      <w:r>
        <w:rPr>
          <w:rFonts w:ascii="Calibri" w:hAnsi="Calibri" w:hint="eastAsia"/>
          <w:szCs w:val="24"/>
        </w:rPr>
        <w:t>（含）。</w:t>
      </w:r>
    </w:p>
    <w:p w:rsidR="00A3638B" w:rsidRDefault="00B11B3E">
      <w:pPr>
        <w:spacing w:before="31" w:after="31"/>
        <w:ind w:leftChars="236" w:left="567" w:firstLineChars="0" w:hanging="1"/>
        <w:rPr>
          <w:rFonts w:ascii="CG Times" w:hAnsi="CG Times"/>
          <w:szCs w:val="24"/>
        </w:rPr>
      </w:pPr>
      <w:r>
        <w:rPr>
          <w:rFonts w:ascii="Calibri" w:hAnsi="Calibri" w:hint="eastAsia"/>
          <w:szCs w:val="24"/>
        </w:rPr>
        <w:t>2</w:t>
      </w:r>
      <w:r>
        <w:rPr>
          <w:rFonts w:ascii="Calibri" w:hAnsi="Calibri" w:hint="eastAsia"/>
          <w:szCs w:val="24"/>
        </w:rPr>
        <w:t>）合理利润率为</w:t>
      </w:r>
      <w:r>
        <w:rPr>
          <w:rFonts w:ascii="Calibri" w:hAnsi="Calibri"/>
          <w:szCs w:val="24"/>
        </w:rPr>
        <w:t>%</w:t>
      </w:r>
      <w:r>
        <w:rPr>
          <w:rFonts w:ascii="Calibri" w:hAnsi="Calibri" w:hint="eastAsia"/>
          <w:szCs w:val="24"/>
        </w:rPr>
        <w:t>。不超过</w:t>
      </w:r>
      <w:r>
        <w:rPr>
          <w:rFonts w:ascii="Calibri" w:hAnsi="Calibri"/>
          <w:szCs w:val="24"/>
        </w:rPr>
        <w:t>7.56%</w:t>
      </w:r>
      <w:r>
        <w:rPr>
          <w:rFonts w:ascii="Calibri" w:hAnsi="Calibri" w:hint="eastAsia"/>
          <w:szCs w:val="24"/>
        </w:rPr>
        <w:t>（含）。</w:t>
      </w:r>
    </w:p>
    <w:p w:rsidR="00A3638B" w:rsidRDefault="00B11B3E">
      <w:pPr>
        <w:spacing w:before="31" w:after="31"/>
        <w:ind w:leftChars="236" w:left="567" w:firstLineChars="0" w:hanging="1"/>
        <w:rPr>
          <w:rFonts w:ascii="Calibri" w:hAnsi="Calibri"/>
          <w:szCs w:val="24"/>
        </w:rPr>
      </w:pPr>
      <w:r>
        <w:rPr>
          <w:rFonts w:ascii="CG Times" w:hAnsi="CG Times"/>
          <w:szCs w:val="24"/>
        </w:rPr>
        <w:t>3</w:t>
      </w:r>
      <w:r>
        <w:rPr>
          <w:rFonts w:ascii="CG Times" w:hAnsi="CG Times" w:hint="eastAsia"/>
          <w:szCs w:val="24"/>
        </w:rPr>
        <w:t>）年运营成本为：</w:t>
      </w:r>
    </w:p>
    <w:tbl>
      <w:tblPr>
        <w:tblW w:w="7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0"/>
        <w:gridCol w:w="1051"/>
        <w:gridCol w:w="1052"/>
        <w:gridCol w:w="1052"/>
        <w:gridCol w:w="1052"/>
        <w:gridCol w:w="1053"/>
        <w:gridCol w:w="1053"/>
      </w:tblGrid>
      <w:tr w:rsidR="00A3638B">
        <w:trPr>
          <w:jc w:val="center"/>
        </w:trPr>
        <w:tc>
          <w:tcPr>
            <w:tcW w:w="1070" w:type="dxa"/>
            <w:tcBorders>
              <w:top w:val="single" w:sz="4" w:space="0" w:color="auto"/>
              <w:left w:val="single" w:sz="4" w:space="0" w:color="auto"/>
              <w:bottom w:val="single" w:sz="4" w:space="0" w:color="auto"/>
              <w:right w:val="single" w:sz="4" w:space="0" w:color="auto"/>
            </w:tcBorders>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年份</w:t>
            </w:r>
          </w:p>
        </w:tc>
        <w:tc>
          <w:tcPr>
            <w:tcW w:w="1051"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2020</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2021</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2022</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2023</w:t>
            </w: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2024</w:t>
            </w: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2025</w:t>
            </w:r>
          </w:p>
        </w:tc>
      </w:tr>
      <w:tr w:rsidR="00A3638B">
        <w:trPr>
          <w:jc w:val="center"/>
        </w:trPr>
        <w:tc>
          <w:tcPr>
            <w:tcW w:w="1070" w:type="dxa"/>
            <w:tcBorders>
              <w:top w:val="single" w:sz="4" w:space="0" w:color="auto"/>
              <w:left w:val="single" w:sz="4" w:space="0" w:color="auto"/>
              <w:bottom w:val="single" w:sz="4" w:space="0" w:color="auto"/>
              <w:right w:val="single" w:sz="4" w:space="0" w:color="auto"/>
            </w:tcBorders>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成本</w:t>
            </w:r>
          </w:p>
        </w:tc>
        <w:tc>
          <w:tcPr>
            <w:tcW w:w="1051" w:type="dxa"/>
            <w:tcBorders>
              <w:top w:val="single" w:sz="4" w:space="0" w:color="auto"/>
              <w:left w:val="single" w:sz="4" w:space="0" w:color="auto"/>
              <w:bottom w:val="single" w:sz="4" w:space="0" w:color="auto"/>
              <w:right w:val="single" w:sz="4" w:space="0" w:color="auto"/>
            </w:tcBorders>
            <w:vAlign w:val="center"/>
          </w:tcPr>
          <w:p w:rsidR="00A3638B" w:rsidRDefault="00A3638B">
            <w:pPr>
              <w:widowControl/>
              <w:spacing w:line="240" w:lineRule="auto"/>
              <w:ind w:firstLineChars="0" w:firstLine="0"/>
              <w:jc w:val="center"/>
              <w:rPr>
                <w:rFonts w:ascii="宋体" w:hAnsi="宋体"/>
                <w:kern w:val="0"/>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szCs w:val="24"/>
              </w:rPr>
            </w:pP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szCs w:val="24"/>
              </w:rPr>
            </w:pP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szCs w:val="24"/>
              </w:rPr>
            </w:pPr>
          </w:p>
        </w:tc>
      </w:tr>
      <w:tr w:rsidR="00A3638B">
        <w:trPr>
          <w:jc w:val="center"/>
        </w:trPr>
        <w:tc>
          <w:tcPr>
            <w:tcW w:w="1070" w:type="dxa"/>
            <w:tcBorders>
              <w:top w:val="single" w:sz="4" w:space="0" w:color="auto"/>
              <w:left w:val="single" w:sz="4" w:space="0" w:color="auto"/>
              <w:bottom w:val="single" w:sz="4" w:space="0" w:color="auto"/>
              <w:right w:val="single" w:sz="4" w:space="0" w:color="auto"/>
            </w:tcBorders>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年份</w:t>
            </w:r>
          </w:p>
        </w:tc>
        <w:tc>
          <w:tcPr>
            <w:tcW w:w="1051"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2026</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2027</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2028</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2029</w:t>
            </w: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2030</w:t>
            </w: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2031</w:t>
            </w:r>
          </w:p>
        </w:tc>
      </w:tr>
      <w:tr w:rsidR="00A3638B">
        <w:trPr>
          <w:jc w:val="center"/>
        </w:trPr>
        <w:tc>
          <w:tcPr>
            <w:tcW w:w="1070" w:type="dxa"/>
            <w:tcBorders>
              <w:top w:val="single" w:sz="4" w:space="0" w:color="auto"/>
              <w:left w:val="single" w:sz="4" w:space="0" w:color="auto"/>
              <w:bottom w:val="single" w:sz="4" w:space="0" w:color="auto"/>
              <w:right w:val="single" w:sz="4" w:space="0" w:color="auto"/>
            </w:tcBorders>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成本</w:t>
            </w:r>
          </w:p>
        </w:tc>
        <w:tc>
          <w:tcPr>
            <w:tcW w:w="1051" w:type="dxa"/>
            <w:tcBorders>
              <w:top w:val="single" w:sz="4" w:space="0" w:color="auto"/>
              <w:left w:val="single" w:sz="4" w:space="0" w:color="auto"/>
              <w:bottom w:val="single" w:sz="4" w:space="0" w:color="auto"/>
              <w:right w:val="single" w:sz="4" w:space="0" w:color="auto"/>
            </w:tcBorders>
            <w:vAlign w:val="center"/>
          </w:tcPr>
          <w:p w:rsidR="00A3638B" w:rsidRDefault="00A3638B">
            <w:pPr>
              <w:widowControl/>
              <w:spacing w:line="240" w:lineRule="auto"/>
              <w:ind w:firstLineChars="0" w:firstLine="0"/>
              <w:jc w:val="center"/>
              <w:rPr>
                <w:rFonts w:ascii="宋体" w:hAnsi="宋体"/>
                <w:kern w:val="0"/>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szCs w:val="24"/>
              </w:rPr>
            </w:pP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szCs w:val="24"/>
              </w:rPr>
            </w:pP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szCs w:val="24"/>
              </w:rPr>
            </w:pPr>
          </w:p>
        </w:tc>
      </w:tr>
    </w:tbl>
    <w:p w:rsidR="00A3638B" w:rsidRDefault="00B11B3E">
      <w:pPr>
        <w:spacing w:before="31" w:after="31"/>
        <w:ind w:leftChars="236" w:left="567" w:firstLineChars="0" w:hanging="1"/>
        <w:rPr>
          <w:rFonts w:ascii="Calibri" w:hAnsi="Calibri"/>
          <w:szCs w:val="24"/>
        </w:rPr>
      </w:pPr>
      <w:r>
        <w:rPr>
          <w:rFonts w:ascii="Calibri" w:hAnsi="Calibri" w:hint="eastAsia"/>
          <w:szCs w:val="24"/>
        </w:rPr>
        <w:t>4</w:t>
      </w:r>
      <w:r>
        <w:rPr>
          <w:rFonts w:ascii="Calibri" w:hAnsi="Calibri" w:hint="eastAsia"/>
          <w:szCs w:val="24"/>
        </w:rPr>
        <w:t>）年使用者付费收入</w:t>
      </w:r>
    </w:p>
    <w:tbl>
      <w:tblPr>
        <w:tblW w:w="7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0"/>
        <w:gridCol w:w="1051"/>
        <w:gridCol w:w="1052"/>
        <w:gridCol w:w="1052"/>
        <w:gridCol w:w="1052"/>
        <w:gridCol w:w="1053"/>
        <w:gridCol w:w="1053"/>
      </w:tblGrid>
      <w:tr w:rsidR="00A3638B">
        <w:trPr>
          <w:jc w:val="center"/>
        </w:trPr>
        <w:tc>
          <w:tcPr>
            <w:tcW w:w="1070" w:type="dxa"/>
            <w:tcBorders>
              <w:top w:val="single" w:sz="4" w:space="0" w:color="auto"/>
              <w:left w:val="single" w:sz="4" w:space="0" w:color="auto"/>
              <w:bottom w:val="single" w:sz="4" w:space="0" w:color="auto"/>
              <w:right w:val="single" w:sz="4" w:space="0" w:color="auto"/>
            </w:tcBorders>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年份</w:t>
            </w:r>
          </w:p>
        </w:tc>
        <w:tc>
          <w:tcPr>
            <w:tcW w:w="1051"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2020</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2021</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2022</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2023</w:t>
            </w: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2024</w:t>
            </w: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2025</w:t>
            </w:r>
          </w:p>
        </w:tc>
      </w:tr>
      <w:tr w:rsidR="00A3638B">
        <w:trPr>
          <w:jc w:val="center"/>
        </w:trPr>
        <w:tc>
          <w:tcPr>
            <w:tcW w:w="1070" w:type="dxa"/>
            <w:tcBorders>
              <w:top w:val="single" w:sz="4" w:space="0" w:color="auto"/>
              <w:left w:val="single" w:sz="4" w:space="0" w:color="auto"/>
              <w:bottom w:val="single" w:sz="4" w:space="0" w:color="auto"/>
              <w:right w:val="single" w:sz="4" w:space="0" w:color="auto"/>
            </w:tcBorders>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收入</w:t>
            </w:r>
          </w:p>
        </w:tc>
        <w:tc>
          <w:tcPr>
            <w:tcW w:w="1051"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r>
      <w:tr w:rsidR="00A3638B">
        <w:trPr>
          <w:jc w:val="center"/>
        </w:trPr>
        <w:tc>
          <w:tcPr>
            <w:tcW w:w="1070" w:type="dxa"/>
            <w:tcBorders>
              <w:top w:val="single" w:sz="4" w:space="0" w:color="auto"/>
              <w:left w:val="single" w:sz="4" w:space="0" w:color="auto"/>
              <w:bottom w:val="single" w:sz="4" w:space="0" w:color="auto"/>
              <w:right w:val="single" w:sz="4" w:space="0" w:color="auto"/>
            </w:tcBorders>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年份</w:t>
            </w:r>
          </w:p>
        </w:tc>
        <w:tc>
          <w:tcPr>
            <w:tcW w:w="1051"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2026</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2027</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2028</w:t>
            </w: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2029</w:t>
            </w: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2030</w:t>
            </w: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2031</w:t>
            </w:r>
          </w:p>
        </w:tc>
      </w:tr>
      <w:tr w:rsidR="00A3638B">
        <w:trPr>
          <w:jc w:val="center"/>
        </w:trPr>
        <w:tc>
          <w:tcPr>
            <w:tcW w:w="1070" w:type="dxa"/>
            <w:tcBorders>
              <w:top w:val="single" w:sz="4" w:space="0" w:color="auto"/>
              <w:left w:val="single" w:sz="4" w:space="0" w:color="auto"/>
              <w:bottom w:val="single" w:sz="4" w:space="0" w:color="auto"/>
              <w:right w:val="single" w:sz="4" w:space="0" w:color="auto"/>
            </w:tcBorders>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收入</w:t>
            </w:r>
          </w:p>
        </w:tc>
        <w:tc>
          <w:tcPr>
            <w:tcW w:w="1051"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c>
          <w:tcPr>
            <w:tcW w:w="1052"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c>
          <w:tcPr>
            <w:tcW w:w="1053" w:type="dxa"/>
            <w:tcBorders>
              <w:top w:val="single" w:sz="4" w:space="0" w:color="auto"/>
              <w:left w:val="single" w:sz="4" w:space="0" w:color="auto"/>
              <w:bottom w:val="single" w:sz="4" w:space="0" w:color="auto"/>
              <w:right w:val="single" w:sz="4" w:space="0" w:color="auto"/>
            </w:tcBorders>
            <w:vAlign w:val="center"/>
          </w:tcPr>
          <w:p w:rsidR="00A3638B" w:rsidRDefault="00A3638B">
            <w:pPr>
              <w:spacing w:line="240" w:lineRule="auto"/>
              <w:ind w:firstLineChars="0" w:firstLine="0"/>
              <w:jc w:val="center"/>
              <w:rPr>
                <w:rFonts w:ascii="宋体" w:hAnsi="宋体"/>
                <w:bCs/>
                <w:szCs w:val="24"/>
              </w:rPr>
            </w:pPr>
          </w:p>
        </w:tc>
      </w:tr>
    </w:tbl>
    <w:p w:rsidR="00A3638B" w:rsidRDefault="00B11B3E">
      <w:pPr>
        <w:spacing w:before="31" w:after="31"/>
        <w:ind w:leftChars="236" w:left="567" w:firstLineChars="0" w:hanging="1"/>
        <w:rPr>
          <w:rFonts w:ascii="Calibri" w:hAnsi="Calibri"/>
          <w:szCs w:val="24"/>
        </w:rPr>
      </w:pPr>
      <w:r>
        <w:rPr>
          <w:rFonts w:ascii="Calibri" w:hAnsi="Calibri" w:hint="eastAsia"/>
          <w:szCs w:val="24"/>
        </w:rPr>
        <w:t>5</w:t>
      </w:r>
      <w:r>
        <w:rPr>
          <w:rFonts w:ascii="Calibri" w:hAnsi="Calibri" w:hint="eastAsia"/>
          <w:szCs w:val="24"/>
        </w:rPr>
        <w:t>）资本金内部收益率（税后）</w:t>
      </w:r>
      <w:r>
        <w:rPr>
          <w:rFonts w:ascii="Calibri" w:hAnsi="Calibri"/>
          <w:szCs w:val="24"/>
        </w:rPr>
        <w:t>%</w:t>
      </w:r>
      <w:r>
        <w:rPr>
          <w:rFonts w:ascii="Calibri" w:hAnsi="Calibri" w:hint="eastAsia"/>
          <w:szCs w:val="24"/>
        </w:rPr>
        <w:t>，不超过</w:t>
      </w:r>
      <w:r>
        <w:rPr>
          <w:rFonts w:ascii="Calibri" w:hAnsi="Calibri"/>
          <w:szCs w:val="24"/>
        </w:rPr>
        <w:t>6.88</w:t>
      </w:r>
      <w:r>
        <w:rPr>
          <w:rFonts w:ascii="Calibri" w:hAnsi="Calibri" w:hint="eastAsia"/>
          <w:szCs w:val="24"/>
        </w:rPr>
        <w:t>%</w:t>
      </w:r>
      <w:r>
        <w:rPr>
          <w:rFonts w:ascii="Calibri" w:hAnsi="Calibri" w:hint="eastAsia"/>
          <w:szCs w:val="24"/>
        </w:rPr>
        <w:t>（含）。</w:t>
      </w:r>
    </w:p>
    <w:p w:rsidR="00A3638B" w:rsidRDefault="00B11B3E">
      <w:pPr>
        <w:spacing w:before="31" w:after="31"/>
        <w:ind w:firstLine="482"/>
        <w:rPr>
          <w:rFonts w:ascii="CG Times" w:hAnsi="CG Times"/>
          <w:b/>
          <w:szCs w:val="24"/>
        </w:rPr>
      </w:pPr>
      <w:r>
        <w:rPr>
          <w:rFonts w:ascii="CG Times" w:hAnsi="CG Times"/>
          <w:b/>
          <w:szCs w:val="24"/>
        </w:rPr>
        <w:t>2.</w:t>
      </w:r>
      <w:r>
        <w:rPr>
          <w:rFonts w:ascii="CG Times" w:hAnsi="CG Times" w:hint="eastAsia"/>
          <w:b/>
          <w:szCs w:val="24"/>
        </w:rPr>
        <w:t>建安费下浮率</w:t>
      </w:r>
    </w:p>
    <w:p w:rsidR="00A3638B" w:rsidRDefault="00B11B3E">
      <w:pPr>
        <w:spacing w:before="31" w:after="31"/>
        <w:ind w:firstLine="482"/>
      </w:pPr>
      <w:r>
        <w:rPr>
          <w:rFonts w:ascii="CG Times" w:hAnsi="CG Times" w:hint="eastAsia"/>
          <w:b/>
          <w:szCs w:val="24"/>
        </w:rPr>
        <w:t>建安费下浮率为</w:t>
      </w:r>
      <w:r>
        <w:rPr>
          <w:rFonts w:ascii="CG Times" w:hAnsi="CG Times" w:hint="eastAsia"/>
          <w:b/>
          <w:szCs w:val="24"/>
        </w:rPr>
        <w:t xml:space="preserve"> %</w:t>
      </w:r>
      <w:r>
        <w:rPr>
          <w:rFonts w:ascii="CG Times" w:hAnsi="CG Times" w:hint="eastAsia"/>
          <w:b/>
          <w:szCs w:val="24"/>
        </w:rPr>
        <w:t>。不低于</w:t>
      </w:r>
      <w:r>
        <w:rPr>
          <w:rFonts w:ascii="CG Times" w:hAnsi="CG Times"/>
          <w:b/>
          <w:szCs w:val="24"/>
        </w:rPr>
        <w:t>2</w:t>
      </w:r>
      <w:r>
        <w:rPr>
          <w:rFonts w:ascii="CG Times" w:hAnsi="CG Times" w:hint="eastAsia"/>
          <w:b/>
          <w:szCs w:val="24"/>
        </w:rPr>
        <w:t>%</w:t>
      </w:r>
      <w:r>
        <w:rPr>
          <w:rFonts w:ascii="CG Times" w:hAnsi="CG Times" w:hint="eastAsia"/>
          <w:b/>
          <w:szCs w:val="24"/>
        </w:rPr>
        <w:t>（含）。</w:t>
      </w:r>
    </w:p>
    <w:p w:rsidR="00A3638B" w:rsidRDefault="00B11B3E">
      <w:pPr>
        <w:spacing w:before="31" w:after="31"/>
        <w:ind w:firstLine="482"/>
        <w:rPr>
          <w:rFonts w:ascii="宋体" w:hAnsi="宋体"/>
          <w:b/>
        </w:rPr>
      </w:pPr>
      <w:r>
        <w:rPr>
          <w:rFonts w:ascii="宋体" w:hAnsi="宋体" w:hint="eastAsia"/>
          <w:b/>
        </w:rPr>
        <w:lastRenderedPageBreak/>
        <w:t>注：可行性缺口补助总额与每年可行性缺口补助计算方法</w:t>
      </w:r>
    </w:p>
    <w:p w:rsidR="00A3638B" w:rsidRDefault="00B11B3E">
      <w:pPr>
        <w:spacing w:before="31" w:after="31"/>
        <w:ind w:firstLine="482"/>
        <w:rPr>
          <w:rFonts w:ascii="宋体"/>
          <w:b/>
        </w:rPr>
      </w:pPr>
      <w:r>
        <w:rPr>
          <w:rFonts w:ascii="宋体" w:hAnsi="宋体"/>
          <w:b/>
        </w:rPr>
        <w:t>1</w:t>
      </w:r>
      <w:r>
        <w:rPr>
          <w:rFonts w:ascii="宋体" w:hAnsi="宋体" w:hint="eastAsia"/>
          <w:b/>
        </w:rPr>
        <w:t>、可行性缺口补助现值总额计算方法</w:t>
      </w:r>
    </w:p>
    <w:p w:rsidR="00A3638B" w:rsidRDefault="00B11B3E">
      <w:pPr>
        <w:spacing w:before="31" w:after="31"/>
        <w:ind w:firstLine="480"/>
        <w:rPr>
          <w:rFonts w:ascii="宋体" w:hAnsi="宋体"/>
        </w:rPr>
      </w:pPr>
      <w:r>
        <w:rPr>
          <w:rFonts w:ascii="宋体" w:hAnsi="宋体"/>
        </w:rPr>
        <w:t xml:space="preserve">P= </w:t>
      </w:r>
      <w:r>
        <w:rPr>
          <w:rFonts w:ascii="宋体" w:hAnsi="宋体" w:hint="eastAsia"/>
        </w:rPr>
        <w:t>∑</w:t>
      </w:r>
      <w:r>
        <w:rPr>
          <w:rFonts w:ascii="宋体" w:hAnsi="宋体"/>
        </w:rPr>
        <w:t>Pn</w:t>
      </w:r>
    </w:p>
    <w:p w:rsidR="00A3638B" w:rsidRDefault="00B11B3E">
      <w:pPr>
        <w:spacing w:before="31" w:after="31"/>
        <w:ind w:firstLine="480"/>
        <w:rPr>
          <w:rFonts w:ascii="宋体"/>
        </w:rPr>
      </w:pPr>
      <w:r>
        <w:rPr>
          <w:rFonts w:ascii="宋体" w:hAnsi="宋体"/>
        </w:rPr>
        <w:t>Pn=Fn</w:t>
      </w:r>
      <w:r>
        <w:rPr>
          <w:rFonts w:ascii="宋体" w:hAnsi="宋体" w:hint="eastAsia"/>
        </w:rPr>
        <w:t>÷</w:t>
      </w:r>
      <w:r>
        <w:rPr>
          <w:rFonts w:ascii="宋体" w:hAnsi="宋体"/>
        </w:rPr>
        <w:t>(1+i)</w:t>
      </w:r>
      <w:r>
        <w:rPr>
          <w:rFonts w:ascii="宋体" w:hAnsi="宋体"/>
          <w:vertAlign w:val="superscript"/>
        </w:rPr>
        <w:t>n</w:t>
      </w:r>
    </w:p>
    <w:p w:rsidR="00A3638B" w:rsidRDefault="00B11B3E">
      <w:pPr>
        <w:spacing w:before="31" w:after="31"/>
        <w:ind w:firstLine="480"/>
        <w:rPr>
          <w:rFonts w:ascii="宋体"/>
        </w:rPr>
      </w:pPr>
      <w:r>
        <w:rPr>
          <w:rFonts w:ascii="宋体" w:hAnsi="宋体"/>
        </w:rPr>
        <w:t>1</w:t>
      </w:r>
      <w:r>
        <w:rPr>
          <w:rFonts w:ascii="宋体" w:hAnsi="宋体" w:hint="eastAsia"/>
        </w:rPr>
        <w:t>）</w:t>
      </w:r>
      <w:r>
        <w:rPr>
          <w:rFonts w:ascii="宋体" w:hAnsi="宋体"/>
        </w:rPr>
        <w:t>P</w:t>
      </w:r>
      <w:r>
        <w:rPr>
          <w:rFonts w:ascii="宋体" w:hAnsi="宋体" w:hint="eastAsia"/>
        </w:rPr>
        <w:t>为全运营期可行性缺口补助现值总额。</w:t>
      </w:r>
    </w:p>
    <w:p w:rsidR="00A3638B" w:rsidRDefault="00B11B3E">
      <w:pPr>
        <w:spacing w:before="31" w:after="31"/>
        <w:ind w:firstLine="480"/>
        <w:rPr>
          <w:rFonts w:ascii="宋体" w:hAnsi="宋体"/>
        </w:rPr>
      </w:pPr>
      <w:r>
        <w:rPr>
          <w:rFonts w:ascii="宋体" w:hAnsi="宋体"/>
        </w:rPr>
        <w:t>2</w:t>
      </w:r>
      <w:r>
        <w:rPr>
          <w:rFonts w:ascii="宋体" w:hAnsi="宋体" w:hint="eastAsia"/>
        </w:rPr>
        <w:t>）</w:t>
      </w:r>
      <w:r>
        <w:rPr>
          <w:rFonts w:ascii="宋体" w:hAnsi="宋体"/>
        </w:rPr>
        <w:t>Pn</w:t>
      </w:r>
      <w:r>
        <w:rPr>
          <w:rFonts w:ascii="宋体" w:hAnsi="宋体" w:hint="eastAsia"/>
        </w:rPr>
        <w:t>为运营期可行性缺口补助折算到运营期首年年初的现值。</w:t>
      </w:r>
    </w:p>
    <w:p w:rsidR="00A3638B" w:rsidRDefault="00B11B3E">
      <w:pPr>
        <w:spacing w:before="31" w:after="31"/>
        <w:ind w:firstLine="480"/>
        <w:rPr>
          <w:rFonts w:ascii="宋体"/>
        </w:rPr>
      </w:pPr>
      <w:r>
        <w:rPr>
          <w:rFonts w:ascii="宋体" w:hAnsi="宋体"/>
        </w:rPr>
        <w:t>3</w:t>
      </w:r>
      <w:r>
        <w:rPr>
          <w:rFonts w:ascii="宋体" w:hAnsi="宋体" w:hint="eastAsia"/>
        </w:rPr>
        <w:t>）</w:t>
      </w:r>
      <w:r>
        <w:rPr>
          <w:rFonts w:ascii="宋体" w:hAnsi="宋体"/>
        </w:rPr>
        <w:t>Fn</w:t>
      </w:r>
      <w:r>
        <w:rPr>
          <w:rFonts w:ascii="宋体" w:hAnsi="宋体" w:hint="eastAsia"/>
        </w:rPr>
        <w:t>为每运营年的可行性缺口补助数额。</w:t>
      </w:r>
    </w:p>
    <w:p w:rsidR="00A3638B" w:rsidRDefault="00B11B3E">
      <w:pPr>
        <w:spacing w:before="31" w:after="31"/>
        <w:ind w:firstLine="480"/>
        <w:rPr>
          <w:rFonts w:ascii="宋体" w:hAnsi="宋体"/>
        </w:rPr>
      </w:pPr>
      <w:r>
        <w:rPr>
          <w:rFonts w:ascii="宋体" w:hAnsi="宋体"/>
        </w:rPr>
        <w:t>4</w:t>
      </w:r>
      <w:r>
        <w:rPr>
          <w:rFonts w:ascii="宋体" w:hAnsi="宋体" w:hint="eastAsia"/>
        </w:rPr>
        <w:t>）</w:t>
      </w:r>
      <w:r>
        <w:rPr>
          <w:rFonts w:ascii="宋体" w:hAnsi="宋体"/>
        </w:rPr>
        <w:t>i为折现率，为</w:t>
      </w:r>
      <w:r>
        <w:rPr>
          <w:rFonts w:ascii="宋体" w:hAnsi="宋体"/>
          <w:u w:val="single"/>
        </w:rPr>
        <w:t>5.564</w:t>
      </w:r>
      <w:r>
        <w:rPr>
          <w:rFonts w:ascii="宋体" w:hAnsi="宋体"/>
        </w:rPr>
        <w:t>%。</w:t>
      </w:r>
    </w:p>
    <w:p w:rsidR="00A3638B" w:rsidRDefault="00B11B3E">
      <w:pPr>
        <w:spacing w:before="31" w:after="31"/>
        <w:ind w:firstLine="480"/>
        <w:rPr>
          <w:rFonts w:ascii="宋体"/>
        </w:rPr>
      </w:pPr>
      <w:r>
        <w:rPr>
          <w:rFonts w:ascii="宋体" w:hAnsi="宋体"/>
        </w:rPr>
        <w:t>5）n</w:t>
      </w:r>
      <w:r>
        <w:rPr>
          <w:rFonts w:ascii="宋体" w:hAnsi="宋体" w:hint="eastAsia"/>
        </w:rPr>
        <w:t>为运营周期：</w:t>
      </w:r>
      <w:r>
        <w:rPr>
          <w:rFonts w:ascii="宋体" w:hAnsi="宋体"/>
        </w:rPr>
        <w:t>1</w:t>
      </w:r>
      <w:r>
        <w:rPr>
          <w:rFonts w:ascii="宋体" w:hAnsi="宋体" w:hint="eastAsia"/>
        </w:rPr>
        <w:t>，</w:t>
      </w:r>
      <w:r>
        <w:rPr>
          <w:rFonts w:ascii="宋体" w:hAnsi="宋体"/>
        </w:rPr>
        <w:t>2</w:t>
      </w:r>
      <w:r>
        <w:rPr>
          <w:rFonts w:ascii="宋体" w:hAnsi="宋体" w:hint="eastAsia"/>
        </w:rPr>
        <w:t>，</w:t>
      </w:r>
      <w:r>
        <w:rPr>
          <w:rFonts w:ascii="宋体" w:hAnsi="宋体"/>
        </w:rPr>
        <w:t>3</w:t>
      </w:r>
      <w:r>
        <w:rPr>
          <w:rFonts w:ascii="宋体" w:hAnsi="宋体" w:hint="eastAsia"/>
        </w:rPr>
        <w:t>，</w:t>
      </w:r>
      <w:r>
        <w:rPr>
          <w:rFonts w:ascii="宋体" w:hAnsi="宋体"/>
        </w:rPr>
        <w:t>4</w:t>
      </w:r>
      <w:r>
        <w:rPr>
          <w:rFonts w:ascii="宋体" w:hAnsi="宋体" w:hint="eastAsia"/>
        </w:rPr>
        <w:t>，</w:t>
      </w:r>
      <w:r>
        <w:rPr>
          <w:rFonts w:ascii="宋体" w:hAnsi="宋体"/>
        </w:rPr>
        <w:t>5</w:t>
      </w:r>
      <w:r>
        <w:rPr>
          <w:rFonts w:ascii="宋体" w:hAnsi="宋体" w:hint="eastAsia"/>
        </w:rPr>
        <w:t>，</w:t>
      </w:r>
      <w:r>
        <w:rPr>
          <w:rFonts w:ascii="宋体" w:hAnsi="宋体"/>
        </w:rPr>
        <w:t>6</w:t>
      </w:r>
      <w:r>
        <w:rPr>
          <w:rFonts w:ascii="宋体" w:hAnsi="宋体" w:hint="eastAsia"/>
        </w:rPr>
        <w:t>，</w:t>
      </w:r>
      <w:r>
        <w:rPr>
          <w:rFonts w:ascii="宋体" w:hAnsi="宋体"/>
        </w:rPr>
        <w:t>7</w:t>
      </w:r>
      <w:r>
        <w:rPr>
          <w:rFonts w:ascii="宋体" w:hAnsi="宋体" w:hint="eastAsia"/>
        </w:rPr>
        <w:t>，</w:t>
      </w:r>
      <w:r>
        <w:rPr>
          <w:rFonts w:ascii="宋体" w:hAnsi="宋体"/>
        </w:rPr>
        <w:t>8</w:t>
      </w:r>
      <w:r>
        <w:rPr>
          <w:rFonts w:ascii="宋体" w:hAnsi="宋体" w:hint="eastAsia"/>
        </w:rPr>
        <w:t>，</w:t>
      </w:r>
      <w:r>
        <w:rPr>
          <w:rFonts w:ascii="宋体" w:hAnsi="宋体"/>
        </w:rPr>
        <w:t>9</w:t>
      </w:r>
      <w:r>
        <w:rPr>
          <w:rFonts w:ascii="宋体" w:hAnsi="宋体" w:hint="eastAsia"/>
        </w:rPr>
        <w:t>，</w:t>
      </w:r>
      <w:r>
        <w:rPr>
          <w:rFonts w:ascii="宋体" w:hAnsi="宋体"/>
        </w:rPr>
        <w:t>10</w:t>
      </w:r>
      <w:r>
        <w:rPr>
          <w:rFonts w:ascii="宋体" w:hAnsi="宋体" w:hint="eastAsia"/>
        </w:rPr>
        <w:t>，</w:t>
      </w:r>
      <w:r>
        <w:rPr>
          <w:rFonts w:ascii="宋体" w:hAnsi="宋体"/>
        </w:rPr>
        <w:t>11</w:t>
      </w:r>
      <w:r>
        <w:rPr>
          <w:rFonts w:ascii="宋体" w:hAnsi="宋体" w:hint="eastAsia"/>
        </w:rPr>
        <w:t>，</w:t>
      </w:r>
      <w:r>
        <w:rPr>
          <w:rFonts w:ascii="宋体" w:hAnsi="宋体"/>
        </w:rPr>
        <w:t>12</w:t>
      </w:r>
      <w:r>
        <w:rPr>
          <w:rFonts w:ascii="宋体" w:hAnsi="宋体" w:hint="eastAsia"/>
        </w:rPr>
        <w:t>。</w:t>
      </w:r>
    </w:p>
    <w:p w:rsidR="00A3638B" w:rsidRDefault="00B11B3E">
      <w:pPr>
        <w:ind w:firstLine="482"/>
        <w:rPr>
          <w:rFonts w:ascii="宋体"/>
          <w:b/>
        </w:rPr>
      </w:pPr>
      <w:r>
        <w:rPr>
          <w:rFonts w:ascii="宋体" w:hAnsi="宋体"/>
          <w:b/>
        </w:rPr>
        <w:t>2</w:t>
      </w:r>
      <w:r>
        <w:rPr>
          <w:rFonts w:ascii="宋体" w:hAnsi="宋体" w:hint="eastAsia"/>
          <w:b/>
        </w:rPr>
        <w:t>、每年可行性缺口补助计算方法</w:t>
      </w:r>
    </w:p>
    <w:p w:rsidR="00A3638B" w:rsidRDefault="00B11B3E">
      <w:pPr>
        <w:spacing w:before="31" w:after="31"/>
        <w:ind w:firstLine="480"/>
        <w:rPr>
          <w:rFonts w:ascii="宋体"/>
        </w:rPr>
      </w:pPr>
      <w:r>
        <w:rPr>
          <w:rFonts w:ascii="宋体" w:hAnsi="宋体"/>
        </w:rPr>
        <w:t>Fn=[</w:t>
      </w:r>
      <w:r>
        <w:rPr>
          <w:rFonts w:ascii="宋体" w:hAnsi="宋体" w:hint="eastAsia"/>
        </w:rPr>
        <w:t>项目全部建设成本×（</w:t>
      </w:r>
      <w:r>
        <w:rPr>
          <w:rFonts w:ascii="宋体" w:hAnsi="宋体"/>
        </w:rPr>
        <w:t>1+</w:t>
      </w:r>
      <w:r>
        <w:rPr>
          <w:rFonts w:ascii="宋体" w:hAnsi="宋体" w:hint="eastAsia"/>
        </w:rPr>
        <w:t>合理利润率）×（</w:t>
      </w:r>
      <w:r>
        <w:rPr>
          <w:rFonts w:ascii="宋体" w:hAnsi="宋体"/>
        </w:rPr>
        <w:t>1+</w:t>
      </w:r>
      <w:r>
        <w:rPr>
          <w:rFonts w:ascii="宋体" w:hAnsi="宋体" w:hint="eastAsia"/>
        </w:rPr>
        <w:t>年度折现率）</w:t>
      </w:r>
      <w:r>
        <w:rPr>
          <w:vertAlign w:val="superscript"/>
        </w:rPr>
        <w:t>n</w:t>
      </w:r>
      <w:r>
        <w:rPr>
          <w:rFonts w:ascii="宋体" w:hAnsi="宋体"/>
        </w:rPr>
        <w:t>]</w:t>
      </w:r>
      <w:r>
        <w:rPr>
          <w:rFonts w:ascii="宋体" w:hAnsi="宋体" w:hint="eastAsia"/>
        </w:rPr>
        <w:t>÷财政运营补贴周期（年）</w:t>
      </w:r>
      <w:r>
        <w:rPr>
          <w:rFonts w:ascii="宋体" w:hAnsi="宋体"/>
        </w:rPr>
        <w:t>+</w:t>
      </w:r>
      <w:r>
        <w:rPr>
          <w:rFonts w:ascii="宋体" w:hAnsi="宋体" w:hint="eastAsia"/>
        </w:rPr>
        <w:t>年度运营成本×（</w:t>
      </w:r>
      <w:r>
        <w:rPr>
          <w:rFonts w:ascii="宋体" w:hAnsi="宋体"/>
        </w:rPr>
        <w:t>1+</w:t>
      </w:r>
      <w:r>
        <w:rPr>
          <w:rFonts w:ascii="宋体" w:hAnsi="宋体" w:hint="eastAsia"/>
        </w:rPr>
        <w:t>合理利润率）</w:t>
      </w:r>
      <w:r>
        <w:rPr>
          <w:rFonts w:ascii="宋体"/>
        </w:rPr>
        <w:t>-</w:t>
      </w:r>
      <w:r>
        <w:rPr>
          <w:rFonts w:ascii="宋体" w:hAnsi="宋体" w:hint="eastAsia"/>
        </w:rPr>
        <w:t>使用者付费。</w:t>
      </w:r>
    </w:p>
    <w:p w:rsidR="00A3638B" w:rsidRDefault="00B11B3E">
      <w:pPr>
        <w:spacing w:before="31" w:after="31"/>
        <w:ind w:firstLine="480"/>
        <w:rPr>
          <w:rFonts w:ascii="宋体" w:hAnsi="宋体"/>
        </w:rPr>
      </w:pPr>
      <w:r>
        <w:rPr>
          <w:rFonts w:ascii="宋体" w:hAnsi="宋体"/>
        </w:rPr>
        <w:t>1</w:t>
      </w:r>
      <w:r>
        <w:rPr>
          <w:rFonts w:ascii="宋体" w:hAnsi="宋体" w:hint="eastAsia"/>
        </w:rPr>
        <w:t>）</w:t>
      </w:r>
      <w:r>
        <w:rPr>
          <w:rFonts w:ascii="宋体" w:hAnsi="宋体"/>
        </w:rPr>
        <w:t>Fn</w:t>
      </w:r>
      <w:r>
        <w:rPr>
          <w:rFonts w:ascii="宋体" w:hAnsi="宋体" w:hint="eastAsia"/>
        </w:rPr>
        <w:t>为每运营年的可行性缺口补助数额。</w:t>
      </w:r>
    </w:p>
    <w:p w:rsidR="00A3638B" w:rsidRDefault="00B11B3E">
      <w:pPr>
        <w:spacing w:before="31" w:after="31"/>
        <w:ind w:firstLine="480"/>
        <w:rPr>
          <w:rFonts w:ascii="宋体" w:hAnsi="宋体"/>
        </w:rPr>
      </w:pPr>
      <w:r>
        <w:rPr>
          <w:rFonts w:ascii="宋体" w:hAnsi="宋体"/>
        </w:rPr>
        <w:t>2</w:t>
      </w:r>
      <w:r>
        <w:rPr>
          <w:rFonts w:ascii="宋体" w:hAnsi="宋体" w:hint="eastAsia"/>
        </w:rPr>
        <w:t>）项目投资：（作为固定数直接带入计算）为</w:t>
      </w:r>
      <w:r>
        <w:rPr>
          <w:rFonts w:ascii="宋体" w:hAnsi="宋体"/>
        </w:rPr>
        <w:t>142416</w:t>
      </w:r>
      <w:r>
        <w:rPr>
          <w:rFonts w:ascii="宋体" w:hAnsi="宋体" w:hint="eastAsia"/>
        </w:rPr>
        <w:t>万元。</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2084"/>
        <w:gridCol w:w="1570"/>
        <w:gridCol w:w="1543"/>
        <w:gridCol w:w="1423"/>
        <w:gridCol w:w="1056"/>
      </w:tblGrid>
      <w:tr w:rsidR="00A3638B">
        <w:trPr>
          <w:trHeight w:val="510"/>
        </w:trPr>
        <w:tc>
          <w:tcPr>
            <w:tcW w:w="2930" w:type="dxa"/>
            <w:gridSpan w:val="2"/>
            <w:vMerge w:val="restart"/>
            <w:shd w:val="clear" w:color="auto" w:fill="B4C6E7"/>
            <w:vAlign w:val="center"/>
          </w:tcPr>
          <w:p w:rsidR="00A3638B" w:rsidRDefault="00B11B3E">
            <w:pPr>
              <w:widowControl/>
              <w:spacing w:line="240" w:lineRule="auto"/>
              <w:ind w:firstLineChars="0" w:firstLine="0"/>
              <w:jc w:val="center"/>
              <w:rPr>
                <w:rFonts w:ascii="仿宋" w:hAnsi="仿宋" w:cs="宋体"/>
                <w:b/>
                <w:color w:val="000000"/>
                <w:kern w:val="0"/>
              </w:rPr>
            </w:pPr>
            <w:r>
              <w:rPr>
                <w:rFonts w:ascii="仿宋" w:hAnsi="仿宋" w:cs="宋体" w:hint="eastAsia"/>
                <w:b/>
                <w:color w:val="000000"/>
                <w:kern w:val="0"/>
              </w:rPr>
              <w:t>建设期</w:t>
            </w:r>
          </w:p>
        </w:tc>
        <w:tc>
          <w:tcPr>
            <w:tcW w:w="1570" w:type="dxa"/>
            <w:shd w:val="clear" w:color="auto" w:fill="B4C6E7"/>
            <w:vAlign w:val="center"/>
          </w:tcPr>
          <w:p w:rsidR="00A3638B" w:rsidRDefault="00B11B3E">
            <w:pPr>
              <w:widowControl/>
              <w:spacing w:line="240" w:lineRule="auto"/>
              <w:ind w:firstLineChars="0" w:firstLine="0"/>
              <w:jc w:val="center"/>
              <w:rPr>
                <w:rFonts w:ascii="仿宋" w:hAnsi="仿宋" w:cs="宋体"/>
                <w:b/>
                <w:bCs/>
                <w:color w:val="000000"/>
                <w:kern w:val="0"/>
              </w:rPr>
            </w:pPr>
            <w:r>
              <w:rPr>
                <w:rFonts w:ascii="仿宋" w:hAnsi="仿宋" w:cs="宋体"/>
                <w:b/>
                <w:bCs/>
                <w:color w:val="000000"/>
                <w:kern w:val="0"/>
              </w:rPr>
              <w:t>1</w:t>
            </w:r>
          </w:p>
        </w:tc>
        <w:tc>
          <w:tcPr>
            <w:tcW w:w="1543" w:type="dxa"/>
            <w:shd w:val="clear" w:color="auto" w:fill="B4C6E7"/>
            <w:vAlign w:val="center"/>
          </w:tcPr>
          <w:p w:rsidR="00A3638B" w:rsidRDefault="00B11B3E">
            <w:pPr>
              <w:widowControl/>
              <w:spacing w:line="240" w:lineRule="auto"/>
              <w:ind w:firstLineChars="0" w:firstLine="0"/>
              <w:jc w:val="center"/>
              <w:rPr>
                <w:rFonts w:ascii="仿宋" w:hAnsi="仿宋" w:cs="宋体"/>
                <w:b/>
                <w:bCs/>
                <w:color w:val="000000"/>
                <w:kern w:val="0"/>
              </w:rPr>
            </w:pPr>
            <w:r>
              <w:rPr>
                <w:rFonts w:ascii="仿宋" w:hAnsi="仿宋" w:cs="宋体"/>
                <w:b/>
                <w:bCs/>
                <w:color w:val="000000"/>
                <w:kern w:val="0"/>
              </w:rPr>
              <w:t>2</w:t>
            </w:r>
          </w:p>
        </w:tc>
        <w:tc>
          <w:tcPr>
            <w:tcW w:w="1423" w:type="dxa"/>
            <w:shd w:val="clear" w:color="auto" w:fill="B4C6E7"/>
            <w:vAlign w:val="center"/>
          </w:tcPr>
          <w:p w:rsidR="00A3638B" w:rsidRDefault="00B11B3E">
            <w:pPr>
              <w:widowControl/>
              <w:spacing w:line="240" w:lineRule="auto"/>
              <w:ind w:firstLineChars="0" w:firstLine="0"/>
              <w:jc w:val="center"/>
              <w:rPr>
                <w:rFonts w:ascii="仿宋" w:hAnsi="仿宋" w:cs="宋体"/>
                <w:b/>
                <w:bCs/>
                <w:color w:val="000000"/>
                <w:kern w:val="0"/>
              </w:rPr>
            </w:pPr>
            <w:r>
              <w:rPr>
                <w:rFonts w:ascii="仿宋" w:hAnsi="仿宋" w:cs="宋体"/>
                <w:b/>
                <w:bCs/>
                <w:color w:val="000000"/>
                <w:kern w:val="0"/>
              </w:rPr>
              <w:t>3</w:t>
            </w:r>
          </w:p>
        </w:tc>
        <w:tc>
          <w:tcPr>
            <w:tcW w:w="1056" w:type="dxa"/>
            <w:vMerge w:val="restart"/>
            <w:shd w:val="clear" w:color="auto" w:fill="B4C6E7"/>
            <w:vAlign w:val="center"/>
          </w:tcPr>
          <w:p w:rsidR="00A3638B" w:rsidRDefault="00B11B3E">
            <w:pPr>
              <w:widowControl/>
              <w:spacing w:line="240" w:lineRule="auto"/>
              <w:ind w:firstLineChars="0" w:firstLine="0"/>
              <w:jc w:val="center"/>
              <w:rPr>
                <w:rFonts w:ascii="仿宋" w:hAnsi="仿宋" w:cs="宋体"/>
                <w:b/>
                <w:bCs/>
                <w:color w:val="000000"/>
                <w:kern w:val="0"/>
              </w:rPr>
            </w:pPr>
            <w:r>
              <w:rPr>
                <w:rFonts w:ascii="仿宋" w:hAnsi="仿宋" w:cs="宋体" w:hint="eastAsia"/>
                <w:b/>
                <w:bCs/>
                <w:color w:val="000000"/>
                <w:kern w:val="0"/>
              </w:rPr>
              <w:t>合计</w:t>
            </w:r>
          </w:p>
        </w:tc>
      </w:tr>
      <w:tr w:rsidR="00A3638B">
        <w:trPr>
          <w:trHeight w:val="510"/>
        </w:trPr>
        <w:tc>
          <w:tcPr>
            <w:tcW w:w="2930" w:type="dxa"/>
            <w:gridSpan w:val="2"/>
            <w:vMerge/>
            <w:shd w:val="clear" w:color="auto" w:fill="B4C6E7"/>
            <w:vAlign w:val="bottom"/>
          </w:tcPr>
          <w:p w:rsidR="00A3638B" w:rsidRDefault="00A3638B">
            <w:pPr>
              <w:widowControl/>
              <w:spacing w:line="240" w:lineRule="auto"/>
              <w:ind w:firstLineChars="0" w:firstLine="0"/>
              <w:jc w:val="left"/>
              <w:rPr>
                <w:rFonts w:ascii="仿宋" w:hAnsi="仿宋" w:cs="宋体"/>
                <w:color w:val="000000"/>
                <w:kern w:val="0"/>
              </w:rPr>
            </w:pPr>
          </w:p>
        </w:tc>
        <w:tc>
          <w:tcPr>
            <w:tcW w:w="1570" w:type="dxa"/>
            <w:shd w:val="clear" w:color="auto" w:fill="B4C6E7"/>
            <w:vAlign w:val="center"/>
          </w:tcPr>
          <w:p w:rsidR="00A3638B" w:rsidRDefault="00B11B3E">
            <w:pPr>
              <w:widowControl/>
              <w:spacing w:line="240" w:lineRule="auto"/>
              <w:ind w:firstLineChars="0" w:firstLine="0"/>
              <w:jc w:val="center"/>
              <w:rPr>
                <w:rFonts w:ascii="仿宋" w:hAnsi="仿宋" w:cs="宋体"/>
                <w:b/>
                <w:bCs/>
                <w:color w:val="000000"/>
                <w:kern w:val="0"/>
              </w:rPr>
            </w:pPr>
            <w:r>
              <w:rPr>
                <w:rFonts w:ascii="仿宋" w:hAnsi="仿宋" w:cs="宋体"/>
                <w:b/>
                <w:bCs/>
                <w:color w:val="000000"/>
                <w:kern w:val="0"/>
              </w:rPr>
              <w:t>2017</w:t>
            </w:r>
          </w:p>
        </w:tc>
        <w:tc>
          <w:tcPr>
            <w:tcW w:w="1543" w:type="dxa"/>
            <w:shd w:val="clear" w:color="auto" w:fill="B4C6E7"/>
            <w:vAlign w:val="center"/>
          </w:tcPr>
          <w:p w:rsidR="00A3638B" w:rsidRDefault="00B11B3E">
            <w:pPr>
              <w:widowControl/>
              <w:spacing w:line="240" w:lineRule="auto"/>
              <w:ind w:firstLineChars="0" w:firstLine="0"/>
              <w:jc w:val="center"/>
              <w:rPr>
                <w:rFonts w:ascii="仿宋" w:hAnsi="仿宋" w:cs="宋体"/>
                <w:b/>
                <w:bCs/>
                <w:color w:val="000000"/>
                <w:kern w:val="0"/>
              </w:rPr>
            </w:pPr>
            <w:r>
              <w:rPr>
                <w:rFonts w:ascii="仿宋" w:hAnsi="仿宋" w:cs="宋体"/>
                <w:b/>
                <w:bCs/>
                <w:color w:val="000000"/>
                <w:kern w:val="0"/>
              </w:rPr>
              <w:t>2018</w:t>
            </w:r>
          </w:p>
        </w:tc>
        <w:tc>
          <w:tcPr>
            <w:tcW w:w="1423" w:type="dxa"/>
            <w:shd w:val="clear" w:color="auto" w:fill="B4C6E7"/>
            <w:vAlign w:val="center"/>
          </w:tcPr>
          <w:p w:rsidR="00A3638B" w:rsidRDefault="00B11B3E">
            <w:pPr>
              <w:widowControl/>
              <w:spacing w:line="240" w:lineRule="auto"/>
              <w:ind w:firstLineChars="0" w:firstLine="0"/>
              <w:jc w:val="center"/>
              <w:rPr>
                <w:rFonts w:ascii="仿宋" w:hAnsi="仿宋" w:cs="宋体"/>
                <w:b/>
                <w:bCs/>
                <w:color w:val="000000"/>
                <w:kern w:val="0"/>
              </w:rPr>
            </w:pPr>
            <w:r>
              <w:rPr>
                <w:rFonts w:ascii="仿宋" w:hAnsi="仿宋" w:cs="宋体"/>
                <w:b/>
                <w:bCs/>
                <w:color w:val="000000"/>
                <w:kern w:val="0"/>
              </w:rPr>
              <w:t>2019</w:t>
            </w:r>
          </w:p>
        </w:tc>
        <w:tc>
          <w:tcPr>
            <w:tcW w:w="1056" w:type="dxa"/>
            <w:vMerge/>
            <w:shd w:val="clear" w:color="auto" w:fill="B4C6E7"/>
            <w:vAlign w:val="center"/>
          </w:tcPr>
          <w:p w:rsidR="00A3638B" w:rsidRDefault="00A3638B">
            <w:pPr>
              <w:widowControl/>
              <w:spacing w:line="240" w:lineRule="auto"/>
              <w:ind w:firstLineChars="0" w:firstLine="0"/>
              <w:jc w:val="left"/>
              <w:rPr>
                <w:rFonts w:ascii="仿宋" w:hAnsi="仿宋" w:cs="宋体"/>
                <w:b/>
                <w:bCs/>
                <w:color w:val="000000"/>
                <w:kern w:val="0"/>
              </w:rPr>
            </w:pPr>
          </w:p>
        </w:tc>
      </w:tr>
      <w:tr w:rsidR="00A3638B">
        <w:trPr>
          <w:trHeight w:val="510"/>
        </w:trPr>
        <w:tc>
          <w:tcPr>
            <w:tcW w:w="2930" w:type="dxa"/>
            <w:gridSpan w:val="2"/>
            <w:shd w:val="clear" w:color="auto" w:fill="auto"/>
            <w:vAlign w:val="bottom"/>
          </w:tcPr>
          <w:p w:rsidR="00A3638B" w:rsidRDefault="00B11B3E">
            <w:pPr>
              <w:widowControl/>
              <w:spacing w:line="240" w:lineRule="auto"/>
              <w:ind w:firstLineChars="0" w:firstLine="0"/>
              <w:jc w:val="left"/>
              <w:rPr>
                <w:rFonts w:ascii="仿宋" w:hAnsi="仿宋" w:cs="宋体"/>
                <w:color w:val="000000"/>
                <w:kern w:val="0"/>
              </w:rPr>
            </w:pPr>
            <w:r>
              <w:rPr>
                <w:rFonts w:ascii="仿宋" w:hAnsi="仿宋" w:cs="宋体" w:hint="eastAsia"/>
                <w:color w:val="000000"/>
                <w:kern w:val="0"/>
              </w:rPr>
              <w:t>项目建设投资计划</w:t>
            </w:r>
            <w:r>
              <w:rPr>
                <w:rFonts w:ascii="仿宋" w:hAnsi="仿宋" w:cs="宋体"/>
                <w:color w:val="000000"/>
                <w:kern w:val="0"/>
              </w:rPr>
              <w:t>A</w:t>
            </w:r>
          </w:p>
        </w:tc>
        <w:tc>
          <w:tcPr>
            <w:tcW w:w="1570" w:type="dxa"/>
            <w:shd w:val="clear" w:color="auto" w:fill="auto"/>
            <w:vAlign w:val="center"/>
          </w:tcPr>
          <w:p w:rsidR="00A3638B" w:rsidRDefault="00B11B3E">
            <w:pPr>
              <w:widowControl/>
              <w:spacing w:line="240" w:lineRule="auto"/>
              <w:ind w:firstLineChars="0" w:firstLine="0"/>
              <w:jc w:val="center"/>
              <w:rPr>
                <w:rFonts w:ascii="仿宋" w:hAnsi="仿宋" w:cs="宋体"/>
                <w:bCs/>
                <w:color w:val="000000"/>
                <w:kern w:val="0"/>
                <w:szCs w:val="24"/>
              </w:rPr>
            </w:pPr>
            <w:r>
              <w:rPr>
                <w:rFonts w:ascii="仿宋" w:hAnsi="仿宋"/>
                <w:color w:val="000000"/>
              </w:rPr>
              <w:t>30.0%</w:t>
            </w:r>
          </w:p>
        </w:tc>
        <w:tc>
          <w:tcPr>
            <w:tcW w:w="1543" w:type="dxa"/>
            <w:shd w:val="clear" w:color="auto" w:fill="auto"/>
            <w:vAlign w:val="center"/>
          </w:tcPr>
          <w:p w:rsidR="00A3638B" w:rsidRDefault="00B11B3E">
            <w:pPr>
              <w:widowControl/>
              <w:spacing w:line="240" w:lineRule="auto"/>
              <w:ind w:firstLineChars="0" w:firstLine="0"/>
              <w:jc w:val="center"/>
              <w:rPr>
                <w:rFonts w:ascii="仿宋" w:hAnsi="仿宋" w:cs="宋体"/>
                <w:bCs/>
                <w:color w:val="000000"/>
                <w:kern w:val="0"/>
                <w:szCs w:val="24"/>
              </w:rPr>
            </w:pPr>
            <w:r>
              <w:rPr>
                <w:rFonts w:ascii="仿宋" w:hAnsi="仿宋"/>
                <w:color w:val="000000"/>
              </w:rPr>
              <w:t>40.0%</w:t>
            </w:r>
          </w:p>
        </w:tc>
        <w:tc>
          <w:tcPr>
            <w:tcW w:w="1423" w:type="dxa"/>
            <w:shd w:val="clear" w:color="auto" w:fill="auto"/>
            <w:vAlign w:val="center"/>
          </w:tcPr>
          <w:p w:rsidR="00A3638B" w:rsidRDefault="00B11B3E">
            <w:pPr>
              <w:widowControl/>
              <w:spacing w:line="240" w:lineRule="auto"/>
              <w:ind w:firstLineChars="0" w:firstLine="0"/>
              <w:jc w:val="center"/>
              <w:rPr>
                <w:rFonts w:ascii="仿宋" w:hAnsi="仿宋" w:cs="宋体"/>
                <w:bCs/>
                <w:color w:val="000000"/>
                <w:kern w:val="0"/>
                <w:szCs w:val="24"/>
              </w:rPr>
            </w:pPr>
            <w:r>
              <w:rPr>
                <w:rFonts w:ascii="仿宋" w:hAnsi="仿宋"/>
                <w:color w:val="000000"/>
              </w:rPr>
              <w:t>30.0%</w:t>
            </w:r>
          </w:p>
        </w:tc>
        <w:tc>
          <w:tcPr>
            <w:tcW w:w="1056" w:type="dxa"/>
            <w:shd w:val="clear" w:color="auto" w:fill="auto"/>
            <w:vAlign w:val="center"/>
          </w:tcPr>
          <w:p w:rsidR="00A3638B" w:rsidRDefault="00B11B3E">
            <w:pPr>
              <w:widowControl/>
              <w:spacing w:line="240" w:lineRule="auto"/>
              <w:ind w:firstLineChars="0" w:firstLine="0"/>
              <w:jc w:val="center"/>
              <w:rPr>
                <w:rFonts w:ascii="仿宋" w:hAnsi="仿宋" w:cs="宋体"/>
                <w:bCs/>
                <w:color w:val="000000"/>
                <w:kern w:val="0"/>
                <w:szCs w:val="24"/>
              </w:rPr>
            </w:pPr>
            <w:r>
              <w:rPr>
                <w:rFonts w:ascii="仿宋" w:hAnsi="仿宋"/>
                <w:color w:val="000000"/>
              </w:rPr>
              <w:t>100.0%</w:t>
            </w:r>
          </w:p>
        </w:tc>
      </w:tr>
      <w:tr w:rsidR="00A3638B">
        <w:trPr>
          <w:trHeight w:val="510"/>
        </w:trPr>
        <w:tc>
          <w:tcPr>
            <w:tcW w:w="2930" w:type="dxa"/>
            <w:gridSpan w:val="2"/>
            <w:shd w:val="clear" w:color="auto" w:fill="auto"/>
            <w:vAlign w:val="bottom"/>
          </w:tcPr>
          <w:p w:rsidR="00A3638B" w:rsidRDefault="00B11B3E">
            <w:pPr>
              <w:widowControl/>
              <w:spacing w:line="240" w:lineRule="auto"/>
              <w:ind w:firstLineChars="0" w:firstLine="0"/>
              <w:jc w:val="left"/>
            </w:pPr>
            <w:r>
              <w:rPr>
                <w:rFonts w:ascii="仿宋" w:hAnsi="仿宋" w:cs="宋体" w:hint="eastAsia"/>
                <w:color w:val="000000"/>
                <w:kern w:val="0"/>
              </w:rPr>
              <w:t>建设投资</w:t>
            </w:r>
            <w:r>
              <w:rPr>
                <w:rFonts w:ascii="仿宋" w:hAnsi="仿宋" w:cs="宋体"/>
                <w:color w:val="000000"/>
                <w:kern w:val="0"/>
              </w:rPr>
              <w:t>B</w:t>
            </w:r>
            <w:r>
              <w:rPr>
                <w:rFonts w:hint="eastAsia"/>
              </w:rPr>
              <w:t>（静态投资）</w:t>
            </w:r>
          </w:p>
        </w:tc>
        <w:tc>
          <w:tcPr>
            <w:tcW w:w="1570"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40,305 </w:t>
            </w:r>
          </w:p>
        </w:tc>
        <w:tc>
          <w:tcPr>
            <w:tcW w:w="154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53,740 </w:t>
            </w:r>
          </w:p>
        </w:tc>
        <w:tc>
          <w:tcPr>
            <w:tcW w:w="142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40,305 </w:t>
            </w:r>
          </w:p>
        </w:tc>
        <w:tc>
          <w:tcPr>
            <w:tcW w:w="1056"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134,350 </w:t>
            </w:r>
          </w:p>
        </w:tc>
      </w:tr>
      <w:tr w:rsidR="00A3638B">
        <w:trPr>
          <w:trHeight w:val="510"/>
        </w:trPr>
        <w:tc>
          <w:tcPr>
            <w:tcW w:w="2930" w:type="dxa"/>
            <w:gridSpan w:val="2"/>
            <w:shd w:val="clear" w:color="auto" w:fill="auto"/>
            <w:vAlign w:val="bottom"/>
          </w:tcPr>
          <w:p w:rsidR="00A3638B" w:rsidRDefault="00B11B3E">
            <w:pPr>
              <w:widowControl/>
              <w:spacing w:line="240" w:lineRule="auto"/>
              <w:ind w:firstLineChars="0" w:firstLine="0"/>
              <w:jc w:val="left"/>
              <w:rPr>
                <w:rFonts w:ascii="仿宋" w:hAnsi="仿宋" w:cs="宋体"/>
                <w:color w:val="000000"/>
                <w:kern w:val="0"/>
              </w:rPr>
            </w:pPr>
            <w:r>
              <w:rPr>
                <w:rFonts w:ascii="仿宋" w:hAnsi="仿宋" w:cs="宋体" w:hint="eastAsia"/>
                <w:color w:val="000000"/>
                <w:kern w:val="0"/>
              </w:rPr>
              <w:t>建设期利息</w:t>
            </w:r>
            <w:r>
              <w:rPr>
                <w:rFonts w:ascii="仿宋" w:hAnsi="仿宋" w:cs="宋体"/>
                <w:color w:val="000000"/>
                <w:kern w:val="0"/>
              </w:rPr>
              <w:t>C</w:t>
            </w:r>
          </w:p>
        </w:tc>
        <w:tc>
          <w:tcPr>
            <w:tcW w:w="1570"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790 </w:t>
            </w:r>
          </w:p>
        </w:tc>
        <w:tc>
          <w:tcPr>
            <w:tcW w:w="154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2,664 </w:t>
            </w:r>
          </w:p>
        </w:tc>
        <w:tc>
          <w:tcPr>
            <w:tcW w:w="142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4,612 </w:t>
            </w:r>
          </w:p>
        </w:tc>
        <w:tc>
          <w:tcPr>
            <w:tcW w:w="1056"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8,066 </w:t>
            </w:r>
          </w:p>
        </w:tc>
      </w:tr>
      <w:tr w:rsidR="00A3638B">
        <w:trPr>
          <w:trHeight w:val="510"/>
        </w:trPr>
        <w:tc>
          <w:tcPr>
            <w:tcW w:w="2930" w:type="dxa"/>
            <w:gridSpan w:val="2"/>
            <w:shd w:val="clear" w:color="auto" w:fill="auto"/>
            <w:vAlign w:val="bottom"/>
          </w:tcPr>
          <w:p w:rsidR="00A3638B" w:rsidRDefault="00B11B3E">
            <w:pPr>
              <w:widowControl/>
              <w:spacing w:line="240" w:lineRule="auto"/>
              <w:ind w:firstLineChars="0" w:firstLine="0"/>
              <w:jc w:val="left"/>
              <w:rPr>
                <w:rFonts w:ascii="仿宋" w:hAnsi="仿宋" w:cs="宋体"/>
                <w:color w:val="000000"/>
                <w:kern w:val="0"/>
              </w:rPr>
            </w:pPr>
            <w:r>
              <w:rPr>
                <w:rFonts w:ascii="仿宋" w:hAnsi="仿宋" w:cs="宋体" w:hint="eastAsia"/>
                <w:color w:val="000000"/>
                <w:kern w:val="0"/>
              </w:rPr>
              <w:t>总投资（</w:t>
            </w:r>
            <w:r>
              <w:rPr>
                <w:rFonts w:ascii="仿宋" w:hAnsi="仿宋" w:cs="宋体"/>
                <w:color w:val="000000"/>
                <w:kern w:val="0"/>
              </w:rPr>
              <w:t>B+C</w:t>
            </w:r>
            <w:r>
              <w:rPr>
                <w:rFonts w:ascii="仿宋" w:hAnsi="仿宋" w:cs="宋体" w:hint="eastAsia"/>
                <w:color w:val="000000"/>
                <w:kern w:val="0"/>
              </w:rPr>
              <w:t>）</w:t>
            </w:r>
          </w:p>
        </w:tc>
        <w:tc>
          <w:tcPr>
            <w:tcW w:w="1570"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41,095 </w:t>
            </w:r>
          </w:p>
        </w:tc>
        <w:tc>
          <w:tcPr>
            <w:tcW w:w="154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56,404 </w:t>
            </w:r>
          </w:p>
        </w:tc>
        <w:tc>
          <w:tcPr>
            <w:tcW w:w="142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44,917 </w:t>
            </w:r>
          </w:p>
        </w:tc>
        <w:tc>
          <w:tcPr>
            <w:tcW w:w="1056"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 xml:space="preserve">142,416 </w:t>
            </w:r>
          </w:p>
        </w:tc>
      </w:tr>
      <w:tr w:rsidR="00A3638B">
        <w:trPr>
          <w:trHeight w:val="510"/>
        </w:trPr>
        <w:tc>
          <w:tcPr>
            <w:tcW w:w="846" w:type="dxa"/>
            <w:vMerge w:val="restart"/>
            <w:shd w:val="clear" w:color="auto" w:fill="auto"/>
            <w:vAlign w:val="center"/>
          </w:tcPr>
          <w:p w:rsidR="00A3638B" w:rsidRDefault="00B11B3E">
            <w:pPr>
              <w:widowControl/>
              <w:spacing w:line="240" w:lineRule="auto"/>
              <w:ind w:firstLineChars="0" w:firstLine="0"/>
              <w:jc w:val="left"/>
              <w:rPr>
                <w:rFonts w:ascii="仿宋" w:hAnsi="仿宋" w:cs="宋体"/>
                <w:color w:val="000000"/>
                <w:kern w:val="0"/>
              </w:rPr>
            </w:pPr>
            <w:r>
              <w:rPr>
                <w:rFonts w:ascii="仿宋" w:hAnsi="仿宋" w:cs="宋体" w:hint="eastAsia"/>
                <w:color w:val="000000"/>
                <w:kern w:val="0"/>
              </w:rPr>
              <w:t>贷款</w:t>
            </w:r>
          </w:p>
          <w:p w:rsidR="00A3638B" w:rsidRDefault="00B11B3E">
            <w:pPr>
              <w:widowControl/>
              <w:spacing w:line="240" w:lineRule="auto"/>
              <w:ind w:firstLineChars="0" w:firstLine="0"/>
              <w:jc w:val="left"/>
              <w:rPr>
                <w:rFonts w:ascii="仿宋" w:hAnsi="仿宋" w:cs="宋体"/>
                <w:color w:val="000000"/>
                <w:kern w:val="0"/>
              </w:rPr>
            </w:pPr>
            <w:r>
              <w:rPr>
                <w:rFonts w:ascii="仿宋" w:hAnsi="仿宋" w:cs="宋体" w:hint="eastAsia"/>
                <w:color w:val="000000"/>
                <w:kern w:val="0"/>
              </w:rPr>
              <w:t>部分</w:t>
            </w:r>
          </w:p>
        </w:tc>
        <w:tc>
          <w:tcPr>
            <w:tcW w:w="2084" w:type="dxa"/>
            <w:shd w:val="clear" w:color="auto" w:fill="auto"/>
            <w:vAlign w:val="bottom"/>
          </w:tcPr>
          <w:p w:rsidR="00A3638B" w:rsidRDefault="00B11B3E">
            <w:pPr>
              <w:widowControl/>
              <w:spacing w:line="240" w:lineRule="auto"/>
              <w:ind w:firstLineChars="0" w:firstLine="0"/>
              <w:jc w:val="left"/>
              <w:rPr>
                <w:rFonts w:ascii="仿宋" w:hAnsi="仿宋" w:cs="宋体"/>
                <w:color w:val="000000"/>
                <w:kern w:val="0"/>
              </w:rPr>
            </w:pPr>
            <w:r>
              <w:rPr>
                <w:rFonts w:ascii="仿宋" w:hAnsi="仿宋" w:cs="宋体" w:hint="eastAsia"/>
                <w:color w:val="000000"/>
                <w:kern w:val="0"/>
              </w:rPr>
              <w:t>期初贷款余额</w:t>
            </w:r>
            <w:r>
              <w:rPr>
                <w:rFonts w:ascii="仿宋" w:hAnsi="仿宋" w:cs="宋体"/>
                <w:color w:val="000000"/>
                <w:kern w:val="0"/>
              </w:rPr>
              <w:t>D</w:t>
            </w:r>
          </w:p>
        </w:tc>
        <w:tc>
          <w:tcPr>
            <w:tcW w:w="1570"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0</w:t>
            </w:r>
          </w:p>
        </w:tc>
        <w:tc>
          <w:tcPr>
            <w:tcW w:w="154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32,876</w:t>
            </w:r>
          </w:p>
        </w:tc>
        <w:tc>
          <w:tcPr>
            <w:tcW w:w="142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77,999</w:t>
            </w:r>
          </w:p>
        </w:tc>
        <w:tc>
          <w:tcPr>
            <w:tcW w:w="1056" w:type="dxa"/>
            <w:shd w:val="clear" w:color="auto" w:fill="auto"/>
          </w:tcPr>
          <w:p w:rsidR="00A3638B" w:rsidRDefault="00A3638B">
            <w:pPr>
              <w:widowControl/>
              <w:spacing w:line="240" w:lineRule="auto"/>
              <w:ind w:firstLineChars="0" w:firstLine="0"/>
              <w:jc w:val="center"/>
              <w:rPr>
                <w:rFonts w:ascii="仿宋" w:hAnsi="仿宋"/>
                <w:color w:val="000000"/>
              </w:rPr>
            </w:pPr>
          </w:p>
        </w:tc>
      </w:tr>
      <w:tr w:rsidR="00A3638B">
        <w:trPr>
          <w:trHeight w:val="510"/>
        </w:trPr>
        <w:tc>
          <w:tcPr>
            <w:tcW w:w="846" w:type="dxa"/>
            <w:vMerge/>
            <w:shd w:val="clear" w:color="auto" w:fill="auto"/>
            <w:vAlign w:val="center"/>
          </w:tcPr>
          <w:p w:rsidR="00A3638B" w:rsidRDefault="00A3638B">
            <w:pPr>
              <w:widowControl/>
              <w:spacing w:line="240" w:lineRule="auto"/>
              <w:ind w:firstLineChars="0" w:firstLine="0"/>
              <w:jc w:val="left"/>
              <w:rPr>
                <w:rFonts w:ascii="仿宋" w:hAnsi="仿宋" w:cs="宋体"/>
                <w:color w:val="000000"/>
                <w:kern w:val="0"/>
              </w:rPr>
            </w:pPr>
          </w:p>
        </w:tc>
        <w:tc>
          <w:tcPr>
            <w:tcW w:w="2084" w:type="dxa"/>
            <w:shd w:val="clear" w:color="auto" w:fill="auto"/>
            <w:vAlign w:val="bottom"/>
          </w:tcPr>
          <w:p w:rsidR="00A3638B" w:rsidRDefault="00B11B3E">
            <w:pPr>
              <w:widowControl/>
              <w:spacing w:line="240" w:lineRule="auto"/>
              <w:ind w:firstLineChars="0" w:firstLine="0"/>
              <w:jc w:val="left"/>
              <w:rPr>
                <w:rFonts w:ascii="仿宋" w:hAnsi="仿宋" w:cs="宋体"/>
                <w:color w:val="000000"/>
                <w:kern w:val="0"/>
              </w:rPr>
            </w:pPr>
            <w:r>
              <w:rPr>
                <w:rFonts w:ascii="仿宋" w:hAnsi="仿宋" w:cs="宋体" w:hint="eastAsia"/>
                <w:color w:val="000000"/>
                <w:kern w:val="0"/>
              </w:rPr>
              <w:t>本期借款</w:t>
            </w:r>
            <w:r>
              <w:rPr>
                <w:rFonts w:ascii="仿宋" w:hAnsi="仿宋" w:cs="宋体"/>
                <w:color w:val="000000"/>
                <w:kern w:val="0"/>
              </w:rPr>
              <w:t>E</w:t>
            </w:r>
          </w:p>
        </w:tc>
        <w:tc>
          <w:tcPr>
            <w:tcW w:w="1570"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32,244</w:t>
            </w:r>
          </w:p>
        </w:tc>
        <w:tc>
          <w:tcPr>
            <w:tcW w:w="154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42,992</w:t>
            </w:r>
          </w:p>
        </w:tc>
        <w:tc>
          <w:tcPr>
            <w:tcW w:w="142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32,244</w:t>
            </w:r>
          </w:p>
        </w:tc>
        <w:tc>
          <w:tcPr>
            <w:tcW w:w="1056"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107,480</w:t>
            </w:r>
          </w:p>
        </w:tc>
      </w:tr>
      <w:tr w:rsidR="00A3638B">
        <w:trPr>
          <w:trHeight w:val="510"/>
        </w:trPr>
        <w:tc>
          <w:tcPr>
            <w:tcW w:w="846" w:type="dxa"/>
            <w:vMerge/>
            <w:shd w:val="clear" w:color="auto" w:fill="auto"/>
            <w:vAlign w:val="bottom"/>
          </w:tcPr>
          <w:p w:rsidR="00A3638B" w:rsidRDefault="00A3638B">
            <w:pPr>
              <w:widowControl/>
              <w:spacing w:line="240" w:lineRule="auto"/>
              <w:ind w:firstLineChars="0" w:firstLine="0"/>
              <w:jc w:val="left"/>
              <w:rPr>
                <w:rFonts w:ascii="仿宋" w:hAnsi="仿宋" w:cs="宋体"/>
                <w:color w:val="000000"/>
                <w:kern w:val="0"/>
              </w:rPr>
            </w:pPr>
          </w:p>
        </w:tc>
        <w:tc>
          <w:tcPr>
            <w:tcW w:w="2084" w:type="dxa"/>
            <w:shd w:val="clear" w:color="auto" w:fill="auto"/>
            <w:vAlign w:val="bottom"/>
          </w:tcPr>
          <w:p w:rsidR="00A3638B" w:rsidRDefault="00B11B3E">
            <w:pPr>
              <w:widowControl/>
              <w:spacing w:line="240" w:lineRule="auto"/>
              <w:ind w:firstLineChars="0" w:firstLine="0"/>
              <w:jc w:val="left"/>
              <w:rPr>
                <w:rFonts w:ascii="仿宋" w:hAnsi="仿宋" w:cs="宋体"/>
                <w:color w:val="000000"/>
                <w:kern w:val="0"/>
              </w:rPr>
            </w:pPr>
            <w:r>
              <w:rPr>
                <w:rFonts w:ascii="仿宋" w:hAnsi="仿宋" w:cs="宋体" w:hint="eastAsia"/>
                <w:color w:val="000000"/>
                <w:kern w:val="0"/>
              </w:rPr>
              <w:t>本年应计利息</w:t>
            </w:r>
            <w:r>
              <w:rPr>
                <w:rFonts w:ascii="仿宋" w:hAnsi="仿宋" w:cs="宋体"/>
                <w:color w:val="000000"/>
                <w:kern w:val="0"/>
              </w:rPr>
              <w:t>C</w:t>
            </w:r>
          </w:p>
        </w:tc>
        <w:tc>
          <w:tcPr>
            <w:tcW w:w="1570"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790</w:t>
            </w:r>
          </w:p>
        </w:tc>
        <w:tc>
          <w:tcPr>
            <w:tcW w:w="154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2,664</w:t>
            </w:r>
          </w:p>
        </w:tc>
        <w:tc>
          <w:tcPr>
            <w:tcW w:w="142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4,612</w:t>
            </w:r>
          </w:p>
        </w:tc>
        <w:tc>
          <w:tcPr>
            <w:tcW w:w="1056"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8,066</w:t>
            </w:r>
          </w:p>
        </w:tc>
      </w:tr>
      <w:tr w:rsidR="00A3638B">
        <w:trPr>
          <w:trHeight w:val="510"/>
        </w:trPr>
        <w:tc>
          <w:tcPr>
            <w:tcW w:w="846" w:type="dxa"/>
            <w:vMerge/>
            <w:shd w:val="clear" w:color="auto" w:fill="auto"/>
            <w:vAlign w:val="bottom"/>
          </w:tcPr>
          <w:p w:rsidR="00A3638B" w:rsidRDefault="00A3638B">
            <w:pPr>
              <w:widowControl/>
              <w:spacing w:line="240" w:lineRule="auto"/>
              <w:ind w:firstLineChars="0" w:firstLine="0"/>
              <w:jc w:val="left"/>
              <w:rPr>
                <w:rFonts w:ascii="仿宋" w:hAnsi="仿宋" w:cs="宋体"/>
                <w:color w:val="000000"/>
                <w:kern w:val="0"/>
              </w:rPr>
            </w:pPr>
          </w:p>
        </w:tc>
        <w:tc>
          <w:tcPr>
            <w:tcW w:w="2084" w:type="dxa"/>
            <w:shd w:val="clear" w:color="auto" w:fill="auto"/>
            <w:vAlign w:val="bottom"/>
          </w:tcPr>
          <w:p w:rsidR="00A3638B" w:rsidRDefault="00B11B3E">
            <w:pPr>
              <w:widowControl/>
              <w:spacing w:line="240" w:lineRule="auto"/>
              <w:ind w:firstLineChars="0" w:firstLine="0"/>
              <w:jc w:val="left"/>
              <w:rPr>
                <w:rFonts w:ascii="仿宋" w:hAnsi="仿宋" w:cs="宋体"/>
                <w:color w:val="000000"/>
                <w:kern w:val="0"/>
              </w:rPr>
            </w:pPr>
            <w:r>
              <w:rPr>
                <w:rFonts w:ascii="仿宋" w:hAnsi="仿宋" w:cs="宋体" w:hint="eastAsia"/>
                <w:color w:val="000000"/>
                <w:kern w:val="0"/>
              </w:rPr>
              <w:t>期末贷款余额</w:t>
            </w:r>
            <w:r>
              <w:rPr>
                <w:rFonts w:ascii="仿宋" w:hAnsi="仿宋" w:cs="宋体"/>
                <w:color w:val="000000"/>
                <w:kern w:val="0"/>
              </w:rPr>
              <w:t>F</w:t>
            </w:r>
          </w:p>
        </w:tc>
        <w:tc>
          <w:tcPr>
            <w:tcW w:w="1570"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32,876</w:t>
            </w:r>
          </w:p>
        </w:tc>
        <w:tc>
          <w:tcPr>
            <w:tcW w:w="154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77,999</w:t>
            </w:r>
          </w:p>
        </w:tc>
        <w:tc>
          <w:tcPr>
            <w:tcW w:w="142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113,933</w:t>
            </w:r>
          </w:p>
        </w:tc>
        <w:tc>
          <w:tcPr>
            <w:tcW w:w="1056"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113,933</w:t>
            </w:r>
          </w:p>
        </w:tc>
      </w:tr>
      <w:tr w:rsidR="00A3638B">
        <w:trPr>
          <w:trHeight w:val="510"/>
        </w:trPr>
        <w:tc>
          <w:tcPr>
            <w:tcW w:w="846" w:type="dxa"/>
            <w:vMerge/>
            <w:shd w:val="clear" w:color="auto" w:fill="auto"/>
            <w:vAlign w:val="bottom"/>
          </w:tcPr>
          <w:p w:rsidR="00A3638B" w:rsidRDefault="00A3638B">
            <w:pPr>
              <w:widowControl/>
              <w:spacing w:line="240" w:lineRule="auto"/>
              <w:ind w:firstLineChars="0" w:firstLine="0"/>
              <w:jc w:val="left"/>
              <w:rPr>
                <w:rFonts w:ascii="仿宋" w:hAnsi="仿宋" w:cs="宋体"/>
                <w:color w:val="000000"/>
                <w:kern w:val="0"/>
              </w:rPr>
            </w:pPr>
          </w:p>
        </w:tc>
        <w:tc>
          <w:tcPr>
            <w:tcW w:w="2084" w:type="dxa"/>
            <w:shd w:val="clear" w:color="auto" w:fill="auto"/>
            <w:vAlign w:val="bottom"/>
          </w:tcPr>
          <w:p w:rsidR="00A3638B" w:rsidRDefault="00B11B3E">
            <w:pPr>
              <w:widowControl/>
              <w:spacing w:line="240" w:lineRule="auto"/>
              <w:ind w:firstLineChars="0" w:firstLine="0"/>
              <w:jc w:val="left"/>
              <w:rPr>
                <w:rFonts w:ascii="仿宋" w:hAnsi="仿宋" w:cs="宋体"/>
                <w:color w:val="000000"/>
                <w:kern w:val="0"/>
              </w:rPr>
            </w:pPr>
            <w:r>
              <w:rPr>
                <w:rFonts w:ascii="仿宋" w:hAnsi="仿宋" w:cs="宋体" w:hint="eastAsia"/>
                <w:color w:val="000000"/>
                <w:kern w:val="0"/>
              </w:rPr>
              <w:t>资本金</w:t>
            </w:r>
            <w:r>
              <w:rPr>
                <w:rFonts w:ascii="仿宋" w:hAnsi="仿宋" w:cs="宋体"/>
                <w:color w:val="000000"/>
                <w:kern w:val="0"/>
              </w:rPr>
              <w:t>G</w:t>
            </w:r>
          </w:p>
        </w:tc>
        <w:tc>
          <w:tcPr>
            <w:tcW w:w="1570"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8,219</w:t>
            </w:r>
          </w:p>
        </w:tc>
        <w:tc>
          <w:tcPr>
            <w:tcW w:w="154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11,281</w:t>
            </w:r>
          </w:p>
        </w:tc>
        <w:tc>
          <w:tcPr>
            <w:tcW w:w="1423"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8,983</w:t>
            </w:r>
          </w:p>
        </w:tc>
        <w:tc>
          <w:tcPr>
            <w:tcW w:w="1056" w:type="dxa"/>
            <w:shd w:val="clear" w:color="auto" w:fill="auto"/>
          </w:tcPr>
          <w:p w:rsidR="00A3638B" w:rsidRDefault="00B11B3E">
            <w:pPr>
              <w:widowControl/>
              <w:spacing w:line="240" w:lineRule="auto"/>
              <w:ind w:firstLineChars="0" w:firstLine="0"/>
              <w:jc w:val="center"/>
              <w:rPr>
                <w:rFonts w:ascii="仿宋" w:hAnsi="仿宋"/>
                <w:color w:val="000000"/>
              </w:rPr>
            </w:pPr>
            <w:r>
              <w:rPr>
                <w:rFonts w:ascii="仿宋" w:hAnsi="仿宋"/>
                <w:color w:val="000000"/>
              </w:rPr>
              <w:t>28,483</w:t>
            </w:r>
          </w:p>
        </w:tc>
      </w:tr>
    </w:tbl>
    <w:p w:rsidR="00A3638B" w:rsidRDefault="00A3638B">
      <w:pPr>
        <w:spacing w:before="31" w:after="31"/>
        <w:ind w:firstLineChars="0" w:firstLine="0"/>
        <w:rPr>
          <w:rFonts w:ascii="宋体"/>
        </w:rPr>
      </w:pPr>
    </w:p>
    <w:p w:rsidR="00A3638B" w:rsidRDefault="00B11B3E">
      <w:pPr>
        <w:spacing w:before="31" w:after="31"/>
        <w:ind w:firstLine="480"/>
        <w:rPr>
          <w:rFonts w:ascii="宋体"/>
        </w:rPr>
      </w:pPr>
      <w:r>
        <w:rPr>
          <w:rFonts w:ascii="宋体" w:hint="eastAsia"/>
        </w:rPr>
        <w:t>其中，B=静态总投资×A；E=</w:t>
      </w:r>
      <w:r>
        <w:rPr>
          <w:rFonts w:ascii="宋体"/>
        </w:rPr>
        <w:t>B</w:t>
      </w:r>
      <w:r>
        <w:rPr>
          <w:rFonts w:ascii="宋体"/>
        </w:rPr>
        <w:t>×</w:t>
      </w:r>
      <w:r>
        <w:rPr>
          <w:rFonts w:ascii="宋体"/>
        </w:rPr>
        <w:t>0.8</w:t>
      </w:r>
      <w:r>
        <w:rPr>
          <w:rFonts w:ascii="宋体" w:hint="eastAsia"/>
        </w:rPr>
        <w:t>；D=上一期期末贷款余额；</w:t>
      </w:r>
    </w:p>
    <w:p w:rsidR="00A3638B" w:rsidRDefault="00B11B3E">
      <w:pPr>
        <w:spacing w:before="31" w:after="31"/>
        <w:ind w:firstLineChars="500" w:firstLine="1200"/>
        <w:rPr>
          <w:rFonts w:ascii="宋体"/>
        </w:rPr>
      </w:pPr>
      <w:r>
        <w:rPr>
          <w:rFonts w:ascii="宋体"/>
        </w:rPr>
        <w:lastRenderedPageBreak/>
        <w:t>C=(D+E</w:t>
      </w:r>
      <w:r>
        <w:rPr>
          <w:rFonts w:ascii="宋体" w:hint="eastAsia"/>
        </w:rPr>
        <w:t>/2)×4.9%；</w:t>
      </w:r>
      <w:r>
        <w:rPr>
          <w:rFonts w:ascii="宋体"/>
        </w:rPr>
        <w:t>G=0.2</w:t>
      </w:r>
      <w:r>
        <w:rPr>
          <w:rFonts w:ascii="宋体"/>
        </w:rPr>
        <w:t>×</w:t>
      </w:r>
      <w:r>
        <w:rPr>
          <w:rFonts w:ascii="宋体"/>
        </w:rPr>
        <w:t>B+0.2</w:t>
      </w:r>
      <w:r>
        <w:rPr>
          <w:rFonts w:ascii="宋体"/>
        </w:rPr>
        <w:t>×</w:t>
      </w:r>
      <w:r>
        <w:rPr>
          <w:rFonts w:ascii="宋体"/>
        </w:rPr>
        <w:t>C</w:t>
      </w:r>
      <w:r>
        <w:rPr>
          <w:rFonts w:ascii="宋体" w:hint="eastAsia"/>
        </w:rPr>
        <w:t>；F=</w:t>
      </w:r>
      <w:r>
        <w:rPr>
          <w:rFonts w:ascii="宋体"/>
        </w:rPr>
        <w:t>D+E+0.8</w:t>
      </w:r>
      <w:r>
        <w:rPr>
          <w:rFonts w:ascii="宋体"/>
        </w:rPr>
        <w:t>×</w:t>
      </w:r>
      <w:r>
        <w:rPr>
          <w:rFonts w:ascii="宋体"/>
        </w:rPr>
        <w:t>C</w:t>
      </w:r>
      <w:r>
        <w:rPr>
          <w:rFonts w:ascii="宋体" w:hint="eastAsia"/>
        </w:rPr>
        <w:t xml:space="preserve"> 。</w:t>
      </w:r>
    </w:p>
    <w:p w:rsidR="00A3638B" w:rsidRDefault="00B11B3E">
      <w:pPr>
        <w:spacing w:before="31" w:after="31"/>
        <w:ind w:firstLine="480"/>
        <w:rPr>
          <w:rFonts w:ascii="宋体"/>
        </w:rPr>
      </w:pPr>
      <w:r>
        <w:rPr>
          <w:rFonts w:ascii="宋体" w:hAnsi="宋体"/>
        </w:rPr>
        <w:t>3</w:t>
      </w:r>
      <w:r>
        <w:rPr>
          <w:rFonts w:ascii="宋体" w:hAnsi="宋体" w:hint="eastAsia"/>
        </w:rPr>
        <w:t>）公式中年度折现率报价上限：</w:t>
      </w:r>
      <w:r>
        <w:rPr>
          <w:rFonts w:ascii="宋体" w:hAnsi="宋体"/>
          <w:u w:val="single"/>
        </w:rPr>
        <w:t>5.564</w:t>
      </w:r>
      <w:r>
        <w:rPr>
          <w:rFonts w:ascii="宋体" w:hAnsi="宋体"/>
        </w:rPr>
        <w:t>%</w:t>
      </w:r>
      <w:r>
        <w:rPr>
          <w:rFonts w:ascii="宋体" w:hAnsi="宋体" w:hint="eastAsia"/>
        </w:rPr>
        <w:t>。</w:t>
      </w:r>
    </w:p>
    <w:p w:rsidR="00A3638B" w:rsidRDefault="00B11B3E">
      <w:pPr>
        <w:spacing w:before="31" w:after="31"/>
        <w:ind w:firstLine="480"/>
        <w:rPr>
          <w:rFonts w:ascii="宋体"/>
        </w:rPr>
      </w:pPr>
      <w:r>
        <w:rPr>
          <w:rFonts w:ascii="宋体" w:hAnsi="宋体"/>
        </w:rPr>
        <w:t>4</w:t>
      </w:r>
      <w:r>
        <w:rPr>
          <w:rFonts w:ascii="宋体" w:hAnsi="宋体" w:hint="eastAsia"/>
        </w:rPr>
        <w:t>）公式中合理利润率报价上限：</w:t>
      </w:r>
      <w:r>
        <w:rPr>
          <w:rFonts w:ascii="宋体" w:hAnsi="宋体"/>
          <w:u w:val="single"/>
        </w:rPr>
        <w:t>7.56</w:t>
      </w:r>
      <w:r>
        <w:rPr>
          <w:rFonts w:ascii="宋体" w:hAnsi="宋体"/>
        </w:rPr>
        <w:t>%</w:t>
      </w:r>
      <w:r>
        <w:rPr>
          <w:rFonts w:ascii="宋体" w:hAnsi="宋体" w:hint="eastAsia"/>
        </w:rPr>
        <w:t>。</w:t>
      </w:r>
    </w:p>
    <w:p w:rsidR="00A3638B" w:rsidRDefault="00B11B3E">
      <w:pPr>
        <w:spacing w:before="31" w:after="31"/>
        <w:ind w:firstLine="480"/>
        <w:rPr>
          <w:rFonts w:ascii="宋体"/>
        </w:rPr>
      </w:pPr>
      <w:r>
        <w:rPr>
          <w:rFonts w:ascii="宋体" w:hAnsi="宋体"/>
        </w:rPr>
        <w:t>5</w:t>
      </w:r>
      <w:r>
        <w:rPr>
          <w:rFonts w:ascii="宋体" w:hAnsi="宋体" w:hint="eastAsia"/>
        </w:rPr>
        <w:t>）财政运营补贴周期（年）：</w:t>
      </w:r>
      <w:r>
        <w:rPr>
          <w:rFonts w:ascii="宋体" w:hAnsi="宋体"/>
        </w:rPr>
        <w:t>12</w:t>
      </w:r>
      <w:r>
        <w:rPr>
          <w:rFonts w:ascii="宋体" w:hAnsi="宋体" w:hint="eastAsia"/>
        </w:rPr>
        <w:t>年。</w:t>
      </w:r>
    </w:p>
    <w:p w:rsidR="00A3638B" w:rsidRDefault="00B11B3E">
      <w:pPr>
        <w:spacing w:before="31" w:after="31"/>
        <w:ind w:firstLine="480"/>
        <w:rPr>
          <w:rFonts w:ascii="宋体"/>
        </w:rPr>
      </w:pPr>
      <w:r>
        <w:rPr>
          <w:rFonts w:ascii="宋体" w:hAnsi="宋体"/>
        </w:rPr>
        <w:t>6</w:t>
      </w:r>
      <w:r>
        <w:rPr>
          <w:rFonts w:ascii="宋体" w:hAnsi="宋体" w:hint="eastAsia"/>
        </w:rPr>
        <w:t>）</w:t>
      </w:r>
      <w:r>
        <w:rPr>
          <w:rFonts w:ascii="宋体" w:hAnsi="宋体"/>
        </w:rPr>
        <w:t>n</w:t>
      </w:r>
      <w:r>
        <w:rPr>
          <w:rFonts w:ascii="宋体" w:hAnsi="宋体" w:hint="eastAsia"/>
        </w:rPr>
        <w:t>取值：</w:t>
      </w:r>
      <w:r>
        <w:rPr>
          <w:rFonts w:ascii="宋体" w:hAnsi="宋体"/>
        </w:rPr>
        <w:t>1</w:t>
      </w:r>
      <w:r>
        <w:rPr>
          <w:rFonts w:ascii="宋体" w:hAnsi="宋体" w:hint="eastAsia"/>
        </w:rPr>
        <w:t>，</w:t>
      </w:r>
      <w:r>
        <w:rPr>
          <w:rFonts w:ascii="宋体" w:hAnsi="宋体"/>
        </w:rPr>
        <w:t>2</w:t>
      </w:r>
      <w:r>
        <w:rPr>
          <w:rFonts w:ascii="宋体" w:hAnsi="宋体" w:hint="eastAsia"/>
        </w:rPr>
        <w:t>，</w:t>
      </w:r>
      <w:r>
        <w:rPr>
          <w:rFonts w:ascii="宋体" w:hAnsi="宋体"/>
        </w:rPr>
        <w:t>3</w:t>
      </w:r>
      <w:r>
        <w:rPr>
          <w:rFonts w:ascii="宋体" w:hAnsi="宋体" w:hint="eastAsia"/>
        </w:rPr>
        <w:t>，</w:t>
      </w:r>
      <w:r>
        <w:rPr>
          <w:rFonts w:ascii="宋体" w:hAnsi="宋体"/>
        </w:rPr>
        <w:t>4</w:t>
      </w:r>
      <w:r>
        <w:rPr>
          <w:rFonts w:ascii="宋体" w:hAnsi="宋体" w:hint="eastAsia"/>
        </w:rPr>
        <w:t>，</w:t>
      </w:r>
      <w:r>
        <w:rPr>
          <w:rFonts w:ascii="宋体" w:hAnsi="宋体"/>
        </w:rPr>
        <w:t>5</w:t>
      </w:r>
      <w:r>
        <w:rPr>
          <w:rFonts w:ascii="宋体" w:hAnsi="宋体" w:hint="eastAsia"/>
        </w:rPr>
        <w:t>，</w:t>
      </w:r>
      <w:r>
        <w:rPr>
          <w:rFonts w:ascii="宋体" w:hAnsi="宋体"/>
        </w:rPr>
        <w:t>6</w:t>
      </w:r>
      <w:r>
        <w:rPr>
          <w:rFonts w:ascii="宋体" w:hAnsi="宋体" w:hint="eastAsia"/>
        </w:rPr>
        <w:t>，</w:t>
      </w:r>
      <w:r>
        <w:rPr>
          <w:rFonts w:ascii="宋体" w:hAnsi="宋体"/>
        </w:rPr>
        <w:t>7</w:t>
      </w:r>
      <w:r>
        <w:rPr>
          <w:rFonts w:ascii="宋体" w:hAnsi="宋体" w:hint="eastAsia"/>
        </w:rPr>
        <w:t>，</w:t>
      </w:r>
      <w:r>
        <w:rPr>
          <w:rFonts w:ascii="宋体" w:hAnsi="宋体"/>
        </w:rPr>
        <w:t>8</w:t>
      </w:r>
      <w:r>
        <w:rPr>
          <w:rFonts w:ascii="宋体" w:hAnsi="宋体" w:hint="eastAsia"/>
        </w:rPr>
        <w:t>，</w:t>
      </w:r>
      <w:r>
        <w:rPr>
          <w:rFonts w:ascii="宋体" w:hAnsi="宋体"/>
        </w:rPr>
        <w:t>9</w:t>
      </w:r>
      <w:r>
        <w:rPr>
          <w:rFonts w:ascii="宋体" w:hAnsi="宋体" w:hint="eastAsia"/>
        </w:rPr>
        <w:t>，</w:t>
      </w:r>
      <w:r>
        <w:rPr>
          <w:rFonts w:ascii="宋体" w:hAnsi="宋体"/>
        </w:rPr>
        <w:t>10</w:t>
      </w:r>
      <w:r>
        <w:rPr>
          <w:rFonts w:ascii="宋体" w:hAnsi="宋体" w:hint="eastAsia"/>
        </w:rPr>
        <w:t>，</w:t>
      </w:r>
      <w:r>
        <w:rPr>
          <w:rFonts w:ascii="宋体" w:hAnsi="宋体"/>
        </w:rPr>
        <w:t>11</w:t>
      </w:r>
      <w:r>
        <w:rPr>
          <w:rFonts w:ascii="宋体" w:hAnsi="宋体" w:hint="eastAsia"/>
        </w:rPr>
        <w:t>，</w:t>
      </w:r>
      <w:r>
        <w:rPr>
          <w:rFonts w:ascii="宋体" w:hAnsi="宋体"/>
        </w:rPr>
        <w:t>12</w:t>
      </w:r>
      <w:r>
        <w:rPr>
          <w:rFonts w:ascii="宋体" w:hAnsi="宋体" w:hint="eastAsia"/>
        </w:rPr>
        <w:t>。</w:t>
      </w:r>
    </w:p>
    <w:p w:rsidR="00A3638B" w:rsidRDefault="00B11B3E">
      <w:pPr>
        <w:spacing w:before="31" w:after="31"/>
        <w:ind w:firstLine="480"/>
        <w:rPr>
          <w:rFonts w:ascii="宋体" w:hAnsi="宋体"/>
        </w:rPr>
      </w:pPr>
      <w:r>
        <w:rPr>
          <w:rFonts w:ascii="宋体" w:hAnsi="宋体"/>
        </w:rPr>
        <w:t>7</w:t>
      </w:r>
      <w:r>
        <w:rPr>
          <w:rFonts w:ascii="宋体" w:hAnsi="宋体" w:hint="eastAsia"/>
        </w:rPr>
        <w:t>）年度运营成本为为本项目当年向用户提供服务支付的费用（包括水、电、人力、办公等费用），使用者付费为项目当年向用户提供服务收取的费用，政府将根据社会资本方上述对应的投标报价进行支付。</w:t>
      </w:r>
    </w:p>
    <w:p w:rsidR="00A3638B" w:rsidRDefault="00B11B3E">
      <w:pPr>
        <w:spacing w:before="31" w:after="31"/>
        <w:ind w:firstLine="480"/>
        <w:rPr>
          <w:rFonts w:ascii="宋体" w:hAnsi="宋体"/>
        </w:rPr>
      </w:pPr>
      <w:r>
        <w:rPr>
          <w:rFonts w:ascii="宋体" w:hAnsi="宋体" w:hint="eastAsia"/>
        </w:rPr>
        <w:t>8）其中（年度运营成本×（1+合理利润率）-使用者付费）部分上限值为</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6"/>
        <w:gridCol w:w="1038"/>
        <w:gridCol w:w="992"/>
        <w:gridCol w:w="992"/>
        <w:gridCol w:w="1134"/>
        <w:gridCol w:w="1134"/>
        <w:gridCol w:w="1134"/>
      </w:tblGrid>
      <w:tr w:rsidR="00A3638B">
        <w:trPr>
          <w:jc w:val="center"/>
        </w:trPr>
        <w:tc>
          <w:tcPr>
            <w:tcW w:w="2076" w:type="dxa"/>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年份</w:t>
            </w:r>
          </w:p>
        </w:tc>
        <w:tc>
          <w:tcPr>
            <w:tcW w:w="1038"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2020</w:t>
            </w:r>
          </w:p>
        </w:tc>
        <w:tc>
          <w:tcPr>
            <w:tcW w:w="992"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2021</w:t>
            </w:r>
          </w:p>
        </w:tc>
        <w:tc>
          <w:tcPr>
            <w:tcW w:w="992"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2022</w:t>
            </w:r>
          </w:p>
        </w:tc>
        <w:tc>
          <w:tcPr>
            <w:tcW w:w="1134"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2023</w:t>
            </w:r>
          </w:p>
        </w:tc>
        <w:tc>
          <w:tcPr>
            <w:tcW w:w="1134"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2024</w:t>
            </w:r>
          </w:p>
        </w:tc>
        <w:tc>
          <w:tcPr>
            <w:tcW w:w="1134" w:type="dxa"/>
            <w:vAlign w:val="center"/>
          </w:tcPr>
          <w:p w:rsidR="00A3638B" w:rsidRDefault="00B11B3E">
            <w:pPr>
              <w:widowControl/>
              <w:spacing w:line="240" w:lineRule="auto"/>
              <w:ind w:firstLineChars="0" w:firstLine="0"/>
              <w:jc w:val="center"/>
              <w:rPr>
                <w:rFonts w:ascii="宋体" w:hAnsi="宋体"/>
                <w:bCs/>
                <w:szCs w:val="24"/>
              </w:rPr>
            </w:pPr>
            <w:r>
              <w:rPr>
                <w:rFonts w:ascii="宋体" w:hAnsi="宋体"/>
                <w:bCs/>
                <w:szCs w:val="24"/>
              </w:rPr>
              <w:t>2025</w:t>
            </w:r>
          </w:p>
        </w:tc>
      </w:tr>
      <w:tr w:rsidR="00A3638B">
        <w:trPr>
          <w:jc w:val="center"/>
        </w:trPr>
        <w:tc>
          <w:tcPr>
            <w:tcW w:w="2076" w:type="dxa"/>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年度运营成本×（1+合理利润率）-使用者付费</w:t>
            </w:r>
          </w:p>
        </w:tc>
        <w:tc>
          <w:tcPr>
            <w:tcW w:w="1038"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1195.0</w:t>
            </w:r>
          </w:p>
        </w:tc>
        <w:tc>
          <w:tcPr>
            <w:tcW w:w="992"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921.1</w:t>
            </w:r>
          </w:p>
        </w:tc>
        <w:tc>
          <w:tcPr>
            <w:tcW w:w="992"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373.3</w:t>
            </w:r>
          </w:p>
        </w:tc>
        <w:tc>
          <w:tcPr>
            <w:tcW w:w="1134"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w:t>
            </w:r>
            <w:r>
              <w:rPr>
                <w:rFonts w:ascii="宋体" w:hAnsi="宋体"/>
                <w:bCs/>
                <w:szCs w:val="24"/>
              </w:rPr>
              <w:t>174.5</w:t>
            </w:r>
          </w:p>
        </w:tc>
        <w:tc>
          <w:tcPr>
            <w:tcW w:w="1134"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w:t>
            </w:r>
            <w:r>
              <w:rPr>
                <w:rFonts w:ascii="宋体" w:hAnsi="宋体"/>
                <w:bCs/>
                <w:szCs w:val="24"/>
              </w:rPr>
              <w:t>585.3</w:t>
            </w:r>
          </w:p>
        </w:tc>
        <w:tc>
          <w:tcPr>
            <w:tcW w:w="1134"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w:t>
            </w:r>
            <w:r>
              <w:rPr>
                <w:rFonts w:ascii="宋体" w:hAnsi="宋体"/>
                <w:bCs/>
                <w:szCs w:val="24"/>
              </w:rPr>
              <w:t>722.2</w:t>
            </w:r>
          </w:p>
        </w:tc>
      </w:tr>
      <w:tr w:rsidR="00A3638B">
        <w:trPr>
          <w:jc w:val="center"/>
        </w:trPr>
        <w:tc>
          <w:tcPr>
            <w:tcW w:w="2076" w:type="dxa"/>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年份</w:t>
            </w:r>
          </w:p>
        </w:tc>
        <w:tc>
          <w:tcPr>
            <w:tcW w:w="1038"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2026</w:t>
            </w:r>
          </w:p>
        </w:tc>
        <w:tc>
          <w:tcPr>
            <w:tcW w:w="992"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2027</w:t>
            </w:r>
          </w:p>
        </w:tc>
        <w:tc>
          <w:tcPr>
            <w:tcW w:w="992"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2028</w:t>
            </w:r>
          </w:p>
        </w:tc>
        <w:tc>
          <w:tcPr>
            <w:tcW w:w="1134"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2029</w:t>
            </w:r>
          </w:p>
        </w:tc>
        <w:tc>
          <w:tcPr>
            <w:tcW w:w="1134"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2030</w:t>
            </w:r>
          </w:p>
        </w:tc>
        <w:tc>
          <w:tcPr>
            <w:tcW w:w="1134" w:type="dxa"/>
            <w:vAlign w:val="center"/>
          </w:tcPr>
          <w:p w:rsidR="00A3638B" w:rsidRDefault="00B11B3E">
            <w:pPr>
              <w:spacing w:line="240" w:lineRule="auto"/>
              <w:ind w:firstLineChars="0" w:firstLine="0"/>
              <w:jc w:val="center"/>
              <w:rPr>
                <w:rFonts w:ascii="宋体" w:hAnsi="宋体"/>
                <w:bCs/>
                <w:szCs w:val="24"/>
              </w:rPr>
            </w:pPr>
            <w:r>
              <w:rPr>
                <w:rFonts w:ascii="宋体" w:hAnsi="宋体"/>
                <w:bCs/>
                <w:szCs w:val="24"/>
              </w:rPr>
              <w:t>2031</w:t>
            </w:r>
          </w:p>
        </w:tc>
      </w:tr>
      <w:tr w:rsidR="00A3638B">
        <w:trPr>
          <w:jc w:val="center"/>
        </w:trPr>
        <w:tc>
          <w:tcPr>
            <w:tcW w:w="2076" w:type="dxa"/>
            <w:vAlign w:val="center"/>
          </w:tcPr>
          <w:p w:rsidR="00A3638B" w:rsidRDefault="00B11B3E">
            <w:pPr>
              <w:spacing w:before="31" w:after="31"/>
              <w:ind w:firstLineChars="0" w:firstLine="0"/>
              <w:jc w:val="center"/>
              <w:rPr>
                <w:rFonts w:ascii="宋体" w:hAnsi="宋体"/>
                <w:szCs w:val="24"/>
              </w:rPr>
            </w:pPr>
            <w:r>
              <w:rPr>
                <w:rFonts w:ascii="宋体" w:hAnsi="宋体" w:hint="eastAsia"/>
                <w:szCs w:val="24"/>
              </w:rPr>
              <w:t>年度运营成本×（1+合理利润率）-使用者付费</w:t>
            </w:r>
          </w:p>
        </w:tc>
        <w:tc>
          <w:tcPr>
            <w:tcW w:w="1038"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w:t>
            </w:r>
            <w:r>
              <w:rPr>
                <w:rFonts w:ascii="宋体" w:hAnsi="宋体"/>
                <w:bCs/>
                <w:szCs w:val="24"/>
              </w:rPr>
              <w:t>800.8</w:t>
            </w:r>
          </w:p>
        </w:tc>
        <w:tc>
          <w:tcPr>
            <w:tcW w:w="992"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w:t>
            </w:r>
            <w:r>
              <w:rPr>
                <w:rFonts w:ascii="宋体" w:hAnsi="宋体"/>
                <w:bCs/>
                <w:szCs w:val="24"/>
              </w:rPr>
              <w:t>881.7</w:t>
            </w:r>
          </w:p>
        </w:tc>
        <w:tc>
          <w:tcPr>
            <w:tcW w:w="992"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w:t>
            </w:r>
            <w:r>
              <w:rPr>
                <w:rFonts w:ascii="宋体" w:hAnsi="宋体"/>
                <w:bCs/>
                <w:szCs w:val="24"/>
              </w:rPr>
              <w:t>965.0</w:t>
            </w:r>
          </w:p>
        </w:tc>
        <w:tc>
          <w:tcPr>
            <w:tcW w:w="1134"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w:t>
            </w:r>
            <w:r>
              <w:rPr>
                <w:rFonts w:ascii="宋体" w:hAnsi="宋体"/>
                <w:bCs/>
                <w:szCs w:val="24"/>
              </w:rPr>
              <w:t>1050.8</w:t>
            </w:r>
          </w:p>
        </w:tc>
        <w:tc>
          <w:tcPr>
            <w:tcW w:w="1134"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w:t>
            </w:r>
            <w:r>
              <w:rPr>
                <w:rFonts w:ascii="宋体" w:hAnsi="宋体"/>
                <w:bCs/>
                <w:szCs w:val="24"/>
              </w:rPr>
              <w:t>1139.2</w:t>
            </w:r>
          </w:p>
        </w:tc>
        <w:tc>
          <w:tcPr>
            <w:tcW w:w="1134" w:type="dxa"/>
            <w:shd w:val="clear" w:color="auto" w:fill="auto"/>
            <w:vAlign w:val="center"/>
          </w:tcPr>
          <w:p w:rsidR="00A3638B" w:rsidRDefault="00B11B3E">
            <w:pPr>
              <w:spacing w:line="240" w:lineRule="auto"/>
              <w:ind w:firstLineChars="0" w:firstLine="0"/>
              <w:jc w:val="center"/>
              <w:rPr>
                <w:rFonts w:ascii="宋体" w:hAnsi="宋体"/>
                <w:bCs/>
                <w:szCs w:val="24"/>
              </w:rPr>
            </w:pPr>
            <w:r>
              <w:rPr>
                <w:rFonts w:ascii="宋体" w:hAnsi="宋体" w:hint="eastAsia"/>
                <w:bCs/>
                <w:szCs w:val="24"/>
              </w:rPr>
              <w:t>-</w:t>
            </w:r>
            <w:r>
              <w:rPr>
                <w:rFonts w:ascii="宋体" w:hAnsi="宋体"/>
                <w:bCs/>
                <w:szCs w:val="24"/>
              </w:rPr>
              <w:t>1230.3</w:t>
            </w:r>
          </w:p>
        </w:tc>
      </w:tr>
    </w:tbl>
    <w:p w:rsidR="00A3638B" w:rsidRDefault="00A3638B">
      <w:pPr>
        <w:spacing w:before="31" w:after="31"/>
        <w:ind w:firstLineChars="83" w:firstLine="199"/>
        <w:rPr>
          <w:rFonts w:ascii="宋体" w:hAnsi="宋体"/>
        </w:rPr>
      </w:pPr>
    </w:p>
    <w:p w:rsidR="00A3638B" w:rsidRDefault="00B11B3E">
      <w:pPr>
        <w:spacing w:before="31" w:after="31"/>
        <w:ind w:firstLine="482"/>
        <w:jc w:val="right"/>
        <w:rPr>
          <w:rFonts w:ascii="CG Times" w:hAnsi="CG Times"/>
          <w:b/>
          <w:szCs w:val="24"/>
        </w:rPr>
      </w:pPr>
      <w:r>
        <w:rPr>
          <w:rFonts w:ascii="CG Times" w:hAnsi="CG Times" w:hint="eastAsia"/>
          <w:b/>
          <w:szCs w:val="24"/>
        </w:rPr>
        <w:t>投标人：（盖单位章）</w:t>
      </w:r>
    </w:p>
    <w:p w:rsidR="00A3638B" w:rsidRDefault="00B11B3E">
      <w:pPr>
        <w:spacing w:before="31" w:after="31"/>
        <w:ind w:firstLine="482"/>
        <w:jc w:val="right"/>
        <w:rPr>
          <w:rFonts w:ascii="CG Times" w:hAnsi="CG Times"/>
          <w:b/>
          <w:szCs w:val="24"/>
        </w:rPr>
      </w:pPr>
      <w:r>
        <w:rPr>
          <w:rFonts w:ascii="CG Times" w:hAnsi="CG Times" w:hint="eastAsia"/>
          <w:b/>
          <w:szCs w:val="24"/>
        </w:rPr>
        <w:t>法定代表人或其委托代理人：（签字）</w:t>
      </w:r>
    </w:p>
    <w:p w:rsidR="00A3638B" w:rsidRDefault="00B11B3E">
      <w:pPr>
        <w:spacing w:before="31" w:after="31"/>
        <w:ind w:firstLine="482"/>
        <w:jc w:val="right"/>
        <w:rPr>
          <w:rFonts w:ascii="宋体" w:hAnsi="宋体"/>
        </w:rPr>
      </w:pPr>
      <w:r>
        <w:rPr>
          <w:rFonts w:ascii="CG Times" w:hAnsi="CG Times" w:hint="eastAsia"/>
          <w:b/>
          <w:szCs w:val="24"/>
        </w:rPr>
        <w:t>_______</w:t>
      </w:r>
      <w:r>
        <w:rPr>
          <w:rFonts w:ascii="CG Times" w:hAnsi="CG Times" w:hint="eastAsia"/>
          <w:b/>
          <w:szCs w:val="24"/>
        </w:rPr>
        <w:t>年</w:t>
      </w:r>
      <w:r>
        <w:rPr>
          <w:rFonts w:ascii="CG Times" w:hAnsi="CG Times" w:hint="eastAsia"/>
          <w:b/>
          <w:szCs w:val="24"/>
        </w:rPr>
        <w:t>_______</w:t>
      </w:r>
      <w:r>
        <w:rPr>
          <w:rFonts w:ascii="CG Times" w:hAnsi="CG Times" w:hint="eastAsia"/>
          <w:b/>
          <w:szCs w:val="24"/>
        </w:rPr>
        <w:t>月</w:t>
      </w:r>
      <w:r>
        <w:rPr>
          <w:rFonts w:ascii="CG Times" w:hAnsi="CG Times" w:hint="eastAsia"/>
          <w:b/>
          <w:szCs w:val="24"/>
        </w:rPr>
        <w:t>_______</w:t>
      </w:r>
      <w:r>
        <w:rPr>
          <w:rFonts w:ascii="CG Times" w:hAnsi="CG Times" w:hint="eastAsia"/>
          <w:b/>
          <w:szCs w:val="24"/>
        </w:rPr>
        <w:t>日</w:t>
      </w:r>
    </w:p>
    <w:p w:rsidR="00A3638B" w:rsidRDefault="00B11B3E">
      <w:pPr>
        <w:ind w:firstLine="480"/>
      </w:pPr>
      <w:r>
        <w:br w:type="page"/>
      </w:r>
    </w:p>
    <w:p w:rsidR="00A3638B" w:rsidRDefault="00B11B3E">
      <w:pPr>
        <w:pStyle w:val="-2"/>
        <w:numPr>
          <w:ilvl w:val="0"/>
          <w:numId w:val="0"/>
        </w:numPr>
        <w:ind w:left="576"/>
        <w:jc w:val="center"/>
      </w:pPr>
      <w:bookmarkStart w:id="578" w:name="_Toc488064847"/>
      <w:bookmarkStart w:id="579" w:name="_Toc437271301"/>
      <w:r>
        <w:rPr>
          <w:rFonts w:hint="eastAsia"/>
        </w:rPr>
        <w:lastRenderedPageBreak/>
        <w:t>三、法定代表人身份证明</w:t>
      </w:r>
      <w:bookmarkEnd w:id="578"/>
      <w:bookmarkEnd w:id="579"/>
    </w:p>
    <w:p w:rsidR="00A3638B" w:rsidRDefault="00B11B3E">
      <w:pPr>
        <w:ind w:firstLine="480"/>
        <w:jc w:val="left"/>
      </w:pPr>
      <w:r>
        <w:rPr>
          <w:rFonts w:hint="eastAsia"/>
        </w:rPr>
        <w:t>投标人名称：</w:t>
      </w:r>
      <w:r>
        <w:t xml:space="preserve"> _____________________________________________</w:t>
      </w:r>
    </w:p>
    <w:p w:rsidR="00A3638B" w:rsidRDefault="00B11B3E">
      <w:pPr>
        <w:ind w:firstLine="480"/>
        <w:jc w:val="left"/>
      </w:pPr>
      <w:r>
        <w:rPr>
          <w:rFonts w:hint="eastAsia"/>
        </w:rPr>
        <w:t>单位性质：</w:t>
      </w:r>
      <w:r>
        <w:rPr>
          <w:rFonts w:hint="eastAsia"/>
        </w:rPr>
        <w:t>_____________________________</w:t>
      </w:r>
      <w:r>
        <w:rPr>
          <w:u w:val="single"/>
        </w:rPr>
        <w:t xml:space="preserve">  _</w:t>
      </w:r>
      <w:r>
        <w:t>________________</w:t>
      </w:r>
    </w:p>
    <w:p w:rsidR="00A3638B" w:rsidRDefault="00B11B3E">
      <w:pPr>
        <w:ind w:firstLine="480"/>
        <w:jc w:val="left"/>
      </w:pPr>
      <w:r>
        <w:rPr>
          <w:rFonts w:hint="eastAsia"/>
        </w:rPr>
        <w:t>地址：</w:t>
      </w:r>
      <w:r>
        <w:t xml:space="preserve"> ___________________________________________________</w:t>
      </w:r>
    </w:p>
    <w:p w:rsidR="00A3638B" w:rsidRDefault="00B11B3E">
      <w:pPr>
        <w:ind w:firstLine="480"/>
      </w:pPr>
      <w:r>
        <w:rPr>
          <w:rFonts w:hint="eastAsia"/>
        </w:rPr>
        <w:t>成立时间：</w:t>
      </w:r>
      <w:r>
        <w:rPr>
          <w:rFonts w:hint="eastAsia"/>
        </w:rPr>
        <w:t>______</w:t>
      </w:r>
      <w:r>
        <w:rPr>
          <w:rFonts w:hint="eastAsia"/>
        </w:rPr>
        <w:t>年</w:t>
      </w:r>
      <w:r>
        <w:rPr>
          <w:rFonts w:hint="eastAsia"/>
        </w:rPr>
        <w:t>_______</w:t>
      </w:r>
      <w:r>
        <w:rPr>
          <w:rFonts w:hint="eastAsia"/>
        </w:rPr>
        <w:t>月</w:t>
      </w:r>
      <w:r>
        <w:rPr>
          <w:rFonts w:hint="eastAsia"/>
        </w:rPr>
        <w:t>________</w:t>
      </w:r>
      <w:r>
        <w:rPr>
          <w:rFonts w:hint="eastAsia"/>
        </w:rPr>
        <w:t>日</w:t>
      </w:r>
    </w:p>
    <w:p w:rsidR="00A3638B" w:rsidRDefault="00B11B3E">
      <w:pPr>
        <w:ind w:firstLine="480"/>
      </w:pPr>
      <w:r>
        <w:rPr>
          <w:rFonts w:hint="eastAsia"/>
        </w:rPr>
        <w:t>经营期限：</w:t>
      </w:r>
      <w:r>
        <w:rPr>
          <w:rFonts w:hint="eastAsia"/>
        </w:rPr>
        <w:t>____________________________</w:t>
      </w:r>
    </w:p>
    <w:p w:rsidR="00A3638B" w:rsidRDefault="00B11B3E">
      <w:pPr>
        <w:ind w:firstLine="480"/>
      </w:pPr>
      <w:r>
        <w:rPr>
          <w:rFonts w:hint="eastAsia"/>
        </w:rPr>
        <w:t>姓名：</w:t>
      </w:r>
      <w:r>
        <w:rPr>
          <w:rFonts w:hint="eastAsia"/>
        </w:rPr>
        <w:t>___________</w:t>
      </w:r>
      <w:r>
        <w:rPr>
          <w:rFonts w:hint="eastAsia"/>
        </w:rPr>
        <w:t>性别：</w:t>
      </w:r>
      <w:r>
        <w:rPr>
          <w:rFonts w:hint="eastAsia"/>
        </w:rPr>
        <w:t>____</w:t>
      </w:r>
      <w:r>
        <w:rPr>
          <w:rFonts w:hint="eastAsia"/>
        </w:rPr>
        <w:t>年龄：</w:t>
      </w:r>
      <w:r>
        <w:rPr>
          <w:rFonts w:hint="eastAsia"/>
        </w:rPr>
        <w:t>___________</w:t>
      </w:r>
      <w:r>
        <w:rPr>
          <w:rFonts w:hint="eastAsia"/>
        </w:rPr>
        <w:t>职务：</w:t>
      </w:r>
      <w:r>
        <w:rPr>
          <w:rFonts w:hint="eastAsia"/>
        </w:rPr>
        <w:t>_______</w:t>
      </w:r>
      <w:r>
        <w:rPr>
          <w:rFonts w:hint="eastAsia"/>
        </w:rPr>
        <w:t>系</w:t>
      </w:r>
      <w:r>
        <w:rPr>
          <w:rFonts w:hint="eastAsia"/>
        </w:rPr>
        <w:t>_</w:t>
      </w:r>
      <w:r>
        <w:t>_______________</w:t>
      </w:r>
      <w:r>
        <w:rPr>
          <w:rFonts w:hint="eastAsia"/>
        </w:rPr>
        <w:t>___</w:t>
      </w:r>
      <w:r>
        <w:rPr>
          <w:rFonts w:hint="eastAsia"/>
        </w:rPr>
        <w:t>（投标人名称）的法定代表人。</w:t>
      </w:r>
    </w:p>
    <w:p w:rsidR="00A3638B" w:rsidRDefault="00A3638B">
      <w:pPr>
        <w:ind w:firstLine="480"/>
      </w:pPr>
    </w:p>
    <w:p w:rsidR="00A3638B" w:rsidRDefault="00B11B3E">
      <w:pPr>
        <w:ind w:firstLine="480"/>
      </w:pPr>
      <w:r>
        <w:rPr>
          <w:rFonts w:hint="eastAsia"/>
        </w:rPr>
        <w:t>特此证明。</w:t>
      </w:r>
    </w:p>
    <w:p w:rsidR="00A3638B" w:rsidRDefault="00A3638B">
      <w:pPr>
        <w:ind w:firstLine="480"/>
      </w:pPr>
    </w:p>
    <w:p w:rsidR="00A3638B" w:rsidRDefault="00A3638B">
      <w:pPr>
        <w:ind w:firstLine="480"/>
      </w:pPr>
    </w:p>
    <w:p w:rsidR="00A3638B" w:rsidRDefault="00A3638B">
      <w:pPr>
        <w:ind w:firstLine="480"/>
      </w:pPr>
    </w:p>
    <w:p w:rsidR="00A3638B" w:rsidRDefault="00B11B3E">
      <w:pPr>
        <w:ind w:firstLine="480"/>
        <w:jc w:val="right"/>
      </w:pPr>
      <w:r>
        <w:rPr>
          <w:rFonts w:hint="eastAsia"/>
        </w:rPr>
        <w:t>投标人：</w:t>
      </w:r>
      <w:r>
        <w:rPr>
          <w:rFonts w:hint="eastAsia"/>
        </w:rPr>
        <w:t>___________________</w:t>
      </w:r>
      <w:r>
        <w:rPr>
          <w:rFonts w:hint="eastAsia"/>
        </w:rPr>
        <w:t>（盖单位章）</w:t>
      </w:r>
    </w:p>
    <w:p w:rsidR="00A3638B" w:rsidRDefault="00B11B3E">
      <w:pPr>
        <w:ind w:right="480" w:firstLine="480"/>
        <w:jc w:val="right"/>
      </w:pPr>
      <w:r>
        <w:rPr>
          <w:rFonts w:hint="eastAsia"/>
        </w:rPr>
        <w:t>______</w:t>
      </w:r>
      <w:r>
        <w:rPr>
          <w:rFonts w:hint="eastAsia"/>
        </w:rPr>
        <w:t>年</w:t>
      </w:r>
      <w:r>
        <w:rPr>
          <w:rFonts w:hint="eastAsia"/>
        </w:rPr>
        <w:t>_______</w:t>
      </w:r>
      <w:r>
        <w:rPr>
          <w:rFonts w:hint="eastAsia"/>
        </w:rPr>
        <w:t>月</w:t>
      </w:r>
      <w:r>
        <w:rPr>
          <w:rFonts w:hint="eastAsia"/>
        </w:rPr>
        <w:t>________</w:t>
      </w:r>
      <w:r>
        <w:rPr>
          <w:rFonts w:hint="eastAsia"/>
        </w:rPr>
        <w:t>日</w:t>
      </w:r>
    </w:p>
    <w:p w:rsidR="00A3638B" w:rsidRDefault="00A3638B">
      <w:pPr>
        <w:ind w:firstLine="480"/>
      </w:pPr>
    </w:p>
    <w:p w:rsidR="00A3638B" w:rsidRDefault="00B11B3E">
      <w:pPr>
        <w:ind w:firstLine="480"/>
      </w:pPr>
      <w:r>
        <w:br w:type="page"/>
      </w:r>
    </w:p>
    <w:p w:rsidR="00A3638B" w:rsidRDefault="00B11B3E">
      <w:pPr>
        <w:pStyle w:val="-2"/>
        <w:numPr>
          <w:ilvl w:val="0"/>
          <w:numId w:val="0"/>
        </w:numPr>
        <w:ind w:left="576"/>
        <w:jc w:val="center"/>
      </w:pPr>
      <w:bookmarkStart w:id="580" w:name="_Toc488064848"/>
      <w:bookmarkStart w:id="581" w:name="_Toc437271302"/>
      <w:r>
        <w:rPr>
          <w:rFonts w:hint="eastAsia"/>
        </w:rPr>
        <w:lastRenderedPageBreak/>
        <w:t>四、授权委托书</w:t>
      </w:r>
      <w:bookmarkEnd w:id="580"/>
      <w:bookmarkEnd w:id="581"/>
    </w:p>
    <w:p w:rsidR="00A3638B" w:rsidRDefault="00B11B3E">
      <w:pPr>
        <w:ind w:firstLine="480"/>
      </w:pPr>
      <w:r>
        <w:rPr>
          <w:rFonts w:hint="eastAsia"/>
        </w:rPr>
        <w:t>本人</w:t>
      </w:r>
      <w:r>
        <w:rPr>
          <w:rFonts w:hint="eastAsia"/>
        </w:rPr>
        <w:t>__________(</w:t>
      </w:r>
      <w:r>
        <w:rPr>
          <w:rFonts w:hint="eastAsia"/>
        </w:rPr>
        <w:t>姓名）系</w:t>
      </w:r>
      <w:r>
        <w:rPr>
          <w:rFonts w:hint="eastAsia"/>
        </w:rPr>
        <w:t>_________________</w:t>
      </w:r>
      <w:r>
        <w:tab/>
      </w:r>
      <w:r>
        <w:rPr>
          <w:rFonts w:hint="eastAsia"/>
        </w:rPr>
        <w:t>(</w:t>
      </w:r>
      <w:r>
        <w:rPr>
          <w:rFonts w:hint="eastAsia"/>
        </w:rPr>
        <w:t>投标人名称）的法定代表人，现委托</w:t>
      </w:r>
      <w:r>
        <w:rPr>
          <w:rFonts w:hint="eastAsia"/>
        </w:rPr>
        <w:t>_______(</w:t>
      </w:r>
      <w:r>
        <w:rPr>
          <w:rFonts w:hint="eastAsia"/>
        </w:rPr>
        <w:t>姓名</w:t>
      </w:r>
      <w:r>
        <w:rPr>
          <w:rFonts w:hint="eastAsia"/>
        </w:rPr>
        <w:t>)</w:t>
      </w:r>
      <w:r>
        <w:rPr>
          <w:rFonts w:hint="eastAsia"/>
        </w:rPr>
        <w:t>为我方代理人。委托代理人根据授权，以我方名义签署、澄清、补正、递交、撤回、修改</w:t>
      </w:r>
      <w:r>
        <w:rPr>
          <w:rFonts w:hint="eastAsia"/>
        </w:rPr>
        <w:t>____________________________(</w:t>
      </w:r>
      <w:r>
        <w:rPr>
          <w:rFonts w:hint="eastAsia"/>
        </w:rPr>
        <w:t>项目名称）投标文件、签订合同和处理有关事宜，其行为我方均予以认可，其法律后果由我方承担。</w:t>
      </w:r>
    </w:p>
    <w:p w:rsidR="00A3638B" w:rsidRDefault="00B11B3E">
      <w:pPr>
        <w:ind w:firstLine="480"/>
      </w:pPr>
      <w:r>
        <w:rPr>
          <w:rFonts w:hint="eastAsia"/>
        </w:rPr>
        <w:t>委托期限</w:t>
      </w:r>
      <w:r>
        <w:rPr>
          <w:rFonts w:hint="eastAsia"/>
        </w:rPr>
        <w:t>:_____________________</w:t>
      </w:r>
      <w:r>
        <w:rPr>
          <w:rFonts w:hint="eastAsia"/>
        </w:rPr>
        <w:t>。</w:t>
      </w:r>
    </w:p>
    <w:p w:rsidR="00A3638B" w:rsidRDefault="00B11B3E">
      <w:pPr>
        <w:ind w:firstLine="480"/>
      </w:pPr>
      <w:r>
        <w:rPr>
          <w:rFonts w:hint="eastAsia"/>
        </w:rPr>
        <w:t>委托代理人无转委托权。</w:t>
      </w:r>
    </w:p>
    <w:p w:rsidR="00A3638B" w:rsidRDefault="00B11B3E">
      <w:pPr>
        <w:ind w:firstLine="480"/>
      </w:pPr>
      <w:r>
        <w:rPr>
          <w:rFonts w:hint="eastAsia"/>
        </w:rPr>
        <w:t>附：法定代表人身份证明、委托代理人身份证明</w:t>
      </w:r>
    </w:p>
    <w:p w:rsidR="00A3638B" w:rsidRDefault="00A3638B">
      <w:pPr>
        <w:ind w:firstLine="480"/>
      </w:pPr>
    </w:p>
    <w:p w:rsidR="00A3638B" w:rsidRDefault="00A3638B">
      <w:pPr>
        <w:ind w:firstLine="480"/>
      </w:pPr>
    </w:p>
    <w:p w:rsidR="00A3638B" w:rsidRDefault="00A3638B">
      <w:pPr>
        <w:ind w:firstLine="480"/>
      </w:pPr>
    </w:p>
    <w:p w:rsidR="00A3638B" w:rsidRDefault="00B11B3E">
      <w:pPr>
        <w:ind w:firstLine="480"/>
      </w:pPr>
      <w:r>
        <w:rPr>
          <w:rFonts w:hint="eastAsia"/>
        </w:rPr>
        <w:t>投标人：</w:t>
      </w:r>
      <w:r>
        <w:rPr>
          <w:rFonts w:hint="eastAsia"/>
        </w:rPr>
        <w:t>________________________________________</w:t>
      </w:r>
      <w:r>
        <w:rPr>
          <w:rFonts w:hint="eastAsia"/>
        </w:rPr>
        <w:t>（盖单位章）</w:t>
      </w:r>
    </w:p>
    <w:p w:rsidR="00A3638B" w:rsidRDefault="00A3638B">
      <w:pPr>
        <w:ind w:firstLine="480"/>
      </w:pPr>
    </w:p>
    <w:p w:rsidR="00A3638B" w:rsidRDefault="00B11B3E">
      <w:pPr>
        <w:ind w:firstLine="480"/>
      </w:pPr>
      <w:r>
        <w:rPr>
          <w:rFonts w:hint="eastAsia"/>
        </w:rPr>
        <w:t>法定代表人：</w:t>
      </w:r>
      <w:r>
        <w:rPr>
          <w:rFonts w:hint="eastAsia"/>
        </w:rPr>
        <w:t>_____________________________________</w:t>
      </w:r>
      <w:r>
        <w:rPr>
          <w:rFonts w:hint="eastAsia"/>
        </w:rPr>
        <w:t>（签字）</w:t>
      </w:r>
    </w:p>
    <w:p w:rsidR="00A3638B" w:rsidRDefault="00A3638B">
      <w:pPr>
        <w:ind w:firstLine="480"/>
      </w:pPr>
    </w:p>
    <w:p w:rsidR="00A3638B" w:rsidRDefault="00B11B3E">
      <w:pPr>
        <w:ind w:firstLine="480"/>
      </w:pPr>
      <w:r>
        <w:rPr>
          <w:rFonts w:hint="eastAsia"/>
        </w:rPr>
        <w:t>身份证号码：</w:t>
      </w:r>
      <w:r>
        <w:rPr>
          <w:rFonts w:hint="eastAsia"/>
        </w:rPr>
        <w:t>______________________________________</w:t>
      </w:r>
    </w:p>
    <w:p w:rsidR="00A3638B" w:rsidRDefault="00A3638B">
      <w:pPr>
        <w:ind w:firstLine="480"/>
      </w:pPr>
    </w:p>
    <w:p w:rsidR="00A3638B" w:rsidRDefault="00B11B3E">
      <w:pPr>
        <w:ind w:firstLine="480"/>
      </w:pPr>
      <w:r>
        <w:rPr>
          <w:rFonts w:hint="eastAsia"/>
        </w:rPr>
        <w:t>委托代理人：</w:t>
      </w:r>
      <w:r>
        <w:rPr>
          <w:rFonts w:hint="eastAsia"/>
        </w:rPr>
        <w:t>______________________________________</w:t>
      </w:r>
      <w:r>
        <w:rPr>
          <w:rFonts w:hint="eastAsia"/>
        </w:rPr>
        <w:t>（签字）</w:t>
      </w:r>
    </w:p>
    <w:p w:rsidR="00A3638B" w:rsidRDefault="00A3638B">
      <w:pPr>
        <w:ind w:firstLine="480"/>
      </w:pPr>
    </w:p>
    <w:p w:rsidR="00A3638B" w:rsidRDefault="00B11B3E">
      <w:pPr>
        <w:ind w:firstLine="480"/>
      </w:pPr>
      <w:r>
        <w:rPr>
          <w:rFonts w:hint="eastAsia"/>
        </w:rPr>
        <w:t>身份证号码：</w:t>
      </w:r>
      <w:r>
        <w:rPr>
          <w:rFonts w:hint="eastAsia"/>
        </w:rPr>
        <w:t>______________________________________</w:t>
      </w:r>
    </w:p>
    <w:p w:rsidR="00A3638B" w:rsidRDefault="00A3638B">
      <w:pPr>
        <w:ind w:firstLine="480"/>
      </w:pPr>
    </w:p>
    <w:p w:rsidR="00A3638B" w:rsidRDefault="00B11B3E">
      <w:pPr>
        <w:ind w:firstLine="480"/>
      </w:pPr>
      <w:r>
        <w:rPr>
          <w:rFonts w:hint="eastAsia"/>
        </w:rPr>
        <w:t xml:space="preserve">                              ________</w:t>
      </w:r>
      <w:r>
        <w:rPr>
          <w:rFonts w:hint="eastAsia"/>
        </w:rPr>
        <w:t>年</w:t>
      </w:r>
      <w:r>
        <w:rPr>
          <w:rFonts w:hint="eastAsia"/>
        </w:rPr>
        <w:t>______</w:t>
      </w:r>
      <w:r>
        <w:rPr>
          <w:rFonts w:hint="eastAsia"/>
        </w:rPr>
        <w:t>月</w:t>
      </w:r>
      <w:r>
        <w:rPr>
          <w:rFonts w:hint="eastAsia"/>
        </w:rPr>
        <w:t>_______</w:t>
      </w:r>
      <w:r>
        <w:rPr>
          <w:rFonts w:hint="eastAsia"/>
        </w:rPr>
        <w:t>日</w:t>
      </w:r>
    </w:p>
    <w:p w:rsidR="00A3638B" w:rsidRDefault="00B11B3E">
      <w:pPr>
        <w:ind w:firstLine="480"/>
      </w:pPr>
      <w:r>
        <w:t> </w:t>
      </w:r>
    </w:p>
    <w:p w:rsidR="00A3638B" w:rsidRDefault="00A3638B">
      <w:pPr>
        <w:ind w:firstLine="480"/>
      </w:pPr>
    </w:p>
    <w:p w:rsidR="00A3638B" w:rsidRDefault="00A3638B">
      <w:pPr>
        <w:ind w:firstLine="480"/>
      </w:pPr>
    </w:p>
    <w:p w:rsidR="00A3638B" w:rsidRDefault="00A3638B">
      <w:pPr>
        <w:ind w:firstLine="480"/>
      </w:pPr>
    </w:p>
    <w:p w:rsidR="00A3638B" w:rsidRDefault="00A3638B">
      <w:pPr>
        <w:ind w:firstLine="480"/>
      </w:pPr>
    </w:p>
    <w:p w:rsidR="00A3638B" w:rsidRDefault="00A3638B">
      <w:pPr>
        <w:ind w:firstLine="480"/>
      </w:pPr>
    </w:p>
    <w:p w:rsidR="00A3638B" w:rsidRDefault="00A3638B">
      <w:pPr>
        <w:ind w:firstLine="480"/>
      </w:pPr>
    </w:p>
    <w:p w:rsidR="00A3638B" w:rsidRDefault="00B11B3E">
      <w:pPr>
        <w:pStyle w:val="-2"/>
        <w:numPr>
          <w:ilvl w:val="0"/>
          <w:numId w:val="0"/>
        </w:numPr>
        <w:ind w:left="576"/>
        <w:jc w:val="center"/>
      </w:pPr>
      <w:bookmarkStart w:id="582" w:name="_Toc437271303"/>
      <w:bookmarkStart w:id="583" w:name="_Toc488064849"/>
      <w:r>
        <w:rPr>
          <w:rFonts w:hint="eastAsia"/>
        </w:rPr>
        <w:t>五、联合体协议书（如有）</w:t>
      </w:r>
      <w:bookmarkEnd w:id="582"/>
      <w:bookmarkEnd w:id="583"/>
    </w:p>
    <w:p w:rsidR="00A3638B" w:rsidRDefault="00B11B3E">
      <w:pPr>
        <w:ind w:firstLine="480"/>
      </w:pPr>
      <w:r>
        <w:rPr>
          <w:rFonts w:hint="eastAsia"/>
        </w:rPr>
        <w:t>甲公司（全称）：</w:t>
      </w:r>
      <w:r>
        <w:rPr>
          <w:rFonts w:hint="eastAsia"/>
        </w:rPr>
        <w:t>_____________________________________________</w:t>
      </w:r>
    </w:p>
    <w:p w:rsidR="00A3638B" w:rsidRDefault="00B11B3E">
      <w:pPr>
        <w:ind w:firstLine="480"/>
      </w:pPr>
      <w:r>
        <w:rPr>
          <w:rFonts w:hint="eastAsia"/>
        </w:rPr>
        <w:t>乙公司（全称）：</w:t>
      </w:r>
      <w:r>
        <w:rPr>
          <w:rFonts w:hint="eastAsia"/>
        </w:rPr>
        <w:t>_____________________________________________</w:t>
      </w:r>
    </w:p>
    <w:p w:rsidR="00A3638B" w:rsidRDefault="00B11B3E">
      <w:pPr>
        <w:ind w:firstLine="480"/>
      </w:pPr>
      <w:r>
        <w:rPr>
          <w:rFonts w:hint="eastAsia"/>
        </w:rPr>
        <w:t>本协议书各方遵循平等、自愿、公平和诚实守信的原则，共同愿意组成联合体，实施、完成合同内容。现就下列有关事宜，订立本协议书。</w:t>
      </w:r>
    </w:p>
    <w:p w:rsidR="00A3638B" w:rsidRDefault="00B11B3E">
      <w:pPr>
        <w:ind w:firstLine="480"/>
      </w:pPr>
      <w:r>
        <w:t>1.</w:t>
      </w:r>
      <w:r>
        <w:tab/>
      </w:r>
      <w:r>
        <w:rPr>
          <w:rFonts w:hint="eastAsia"/>
        </w:rPr>
        <w:t>_____________________</w:t>
      </w:r>
      <w:r>
        <w:rPr>
          <w:rFonts w:hint="eastAsia"/>
        </w:rPr>
        <w:t>为联合体牵头人，</w:t>
      </w:r>
      <w:r>
        <w:rPr>
          <w:rFonts w:hint="eastAsia"/>
        </w:rPr>
        <w:t>_______________</w:t>
      </w:r>
      <w:r>
        <w:rPr>
          <w:rFonts w:hint="eastAsia"/>
        </w:rPr>
        <w:t>为联合体成员。</w:t>
      </w:r>
      <w:r>
        <w:rPr>
          <w:rFonts w:hint="eastAsia"/>
        </w:rPr>
        <w:t xml:space="preserve">                                                 </w:t>
      </w:r>
    </w:p>
    <w:p w:rsidR="00A3638B" w:rsidRDefault="00B11B3E">
      <w:pPr>
        <w:ind w:firstLine="480"/>
      </w:pPr>
      <w:r>
        <w:t>2.</w:t>
      </w:r>
      <w:r>
        <w:tab/>
      </w:r>
      <w:r>
        <w:rPr>
          <w:rFonts w:hint="eastAsia"/>
        </w:rPr>
        <w:t>联合体内部有关事项规定如下：</w:t>
      </w:r>
    </w:p>
    <w:p w:rsidR="00A3638B" w:rsidRDefault="00B11B3E">
      <w:pPr>
        <w:ind w:firstLine="480"/>
      </w:pPr>
      <w:r>
        <w:t>2.1</w:t>
      </w:r>
      <w:r>
        <w:tab/>
      </w:r>
      <w:r>
        <w:rPr>
          <w:rFonts w:hint="eastAsia"/>
        </w:rPr>
        <w:t>联合体由牵头人负责与发包人联系；</w:t>
      </w:r>
    </w:p>
    <w:p w:rsidR="00A3638B" w:rsidRDefault="00B11B3E">
      <w:pPr>
        <w:ind w:firstLine="480"/>
      </w:pPr>
      <w:r>
        <w:t>2.2</w:t>
      </w:r>
      <w:r>
        <w:tab/>
      </w:r>
      <w:r>
        <w:rPr>
          <w:rFonts w:hint="eastAsia"/>
        </w:rPr>
        <w:t>合同项目一切工作由联合体牵头人负责组织，由联合体各方按内部划分比例或者内容具体实施；</w:t>
      </w:r>
    </w:p>
    <w:p w:rsidR="00A3638B" w:rsidRDefault="00B11B3E">
      <w:pPr>
        <w:ind w:firstLine="480"/>
      </w:pPr>
      <w:r>
        <w:t>2.3</w:t>
      </w:r>
      <w:r>
        <w:tab/>
      </w:r>
      <w:r>
        <w:rPr>
          <w:rFonts w:hint="eastAsia"/>
        </w:rPr>
        <w:t>联合体将严格按照资格预审文件的各项要求，切实执行一切合同文件，共同承担合同约定的一切义务和责任，同时按照内部划分的职责，各自承担自身的责任和风险；</w:t>
      </w:r>
    </w:p>
    <w:p w:rsidR="00A3638B" w:rsidRDefault="00B11B3E">
      <w:pPr>
        <w:ind w:firstLine="480"/>
      </w:pPr>
      <w:r>
        <w:t>2.4</w:t>
      </w:r>
      <w:r>
        <w:tab/>
      </w:r>
      <w:r>
        <w:rPr>
          <w:rFonts w:hint="eastAsia"/>
        </w:rPr>
        <w:t>联合体内部各自按下列分工负责本项目工作：</w:t>
      </w:r>
    </w:p>
    <w:p w:rsidR="00A3638B" w:rsidRDefault="00B11B3E">
      <w:pPr>
        <w:ind w:firstLine="480"/>
      </w:pPr>
      <w:r>
        <w:rPr>
          <w:rFonts w:hint="eastAsia"/>
        </w:rPr>
        <w:t>牵头人（</w:t>
      </w:r>
      <w:r>
        <w:rPr>
          <w:rFonts w:hint="eastAsia"/>
        </w:rPr>
        <w:t>______________________</w:t>
      </w:r>
      <w:r>
        <w:rPr>
          <w:rFonts w:hint="eastAsia"/>
        </w:rPr>
        <w:t>）承担本项目的</w:t>
      </w:r>
      <w:r>
        <w:rPr>
          <w:rFonts w:hint="eastAsia"/>
        </w:rPr>
        <w:t>_____________________</w:t>
      </w:r>
      <w:r>
        <w:rPr>
          <w:rFonts w:hint="eastAsia"/>
        </w:rPr>
        <w:t>工作</w:t>
      </w:r>
      <w:r>
        <w:rPr>
          <w:rFonts w:hint="eastAsia"/>
        </w:rPr>
        <w:t>,</w:t>
      </w:r>
      <w:r>
        <w:rPr>
          <w:rFonts w:hint="eastAsia"/>
        </w:rPr>
        <w:t>联合体成员（</w:t>
      </w:r>
      <w:r>
        <w:rPr>
          <w:rFonts w:hint="eastAsia"/>
        </w:rPr>
        <w:t>____________________</w:t>
      </w:r>
      <w:r>
        <w:rPr>
          <w:rFonts w:hint="eastAsia"/>
        </w:rPr>
        <w:t>）承担本项目的</w:t>
      </w:r>
      <w:r>
        <w:rPr>
          <w:rFonts w:hint="eastAsia"/>
        </w:rPr>
        <w:t>__________________</w:t>
      </w:r>
      <w:r>
        <w:rPr>
          <w:rFonts w:hint="eastAsia"/>
        </w:rPr>
        <w:t>工作；</w:t>
      </w:r>
    </w:p>
    <w:p w:rsidR="00A3638B" w:rsidRDefault="00B11B3E">
      <w:pPr>
        <w:ind w:firstLine="480"/>
      </w:pPr>
      <w:r>
        <w:t>2.5</w:t>
      </w:r>
      <w:r>
        <w:tab/>
      </w:r>
      <w:r>
        <w:rPr>
          <w:rFonts w:hint="eastAsia"/>
        </w:rPr>
        <w:t>联合体在合同实施过程中的有关费用按各自承担的工作量分摊。联合体全体成员一致保证，未全面、按时、正确履行与采购方的相关合同，联合体全体成员共同对采购人承担连带责任。</w:t>
      </w:r>
    </w:p>
    <w:p w:rsidR="00A3638B" w:rsidRDefault="00B11B3E">
      <w:pPr>
        <w:ind w:firstLine="480"/>
      </w:pPr>
      <w:r>
        <w:rPr>
          <w:rFonts w:hint="eastAsia"/>
        </w:rPr>
        <w:t>2.6</w:t>
      </w:r>
      <w:r>
        <w:rPr>
          <w:rFonts w:hint="eastAsia"/>
        </w:rPr>
        <w:t>联合体牵头人获得联合体全体成员的授权，负责代表联合体参与许昌市文化艺术中心</w:t>
      </w:r>
      <w:r>
        <w:rPr>
          <w:rFonts w:hint="eastAsia"/>
        </w:rPr>
        <w:t>PPP</w:t>
      </w:r>
      <w:r>
        <w:rPr>
          <w:rFonts w:hint="eastAsia"/>
        </w:rPr>
        <w:t>项目的招标活动；负责中标后组织联合体其他成员共同与贵单位草签《许昌市文化艺术中心项目</w:t>
      </w:r>
      <w:r>
        <w:rPr>
          <w:rFonts w:hint="eastAsia"/>
        </w:rPr>
        <w:t>PPP</w:t>
      </w:r>
      <w:r>
        <w:rPr>
          <w:rFonts w:hint="eastAsia"/>
        </w:rPr>
        <w:t>项目合同》，与政府方股东签署《股东协议》、《公司章程》并成立项目公司；负责组织项目公司与贵单位正式签署并履行《许昌市文化艺术中心</w:t>
      </w:r>
      <w:r>
        <w:rPr>
          <w:rFonts w:hint="eastAsia"/>
        </w:rPr>
        <w:t>PPP</w:t>
      </w:r>
      <w:r>
        <w:rPr>
          <w:rFonts w:hint="eastAsia"/>
        </w:rPr>
        <w:t>项目合同》，以及负责本项目所涉及全部其他文件。对此其他联合体成员均已承诺承担连带法律责任。</w:t>
      </w:r>
    </w:p>
    <w:p w:rsidR="00A3638B" w:rsidRDefault="00B11B3E">
      <w:pPr>
        <w:ind w:firstLine="480"/>
      </w:pPr>
      <w:r>
        <w:rPr>
          <w:rFonts w:hint="eastAsia"/>
        </w:rPr>
        <w:lastRenderedPageBreak/>
        <w:t>2.7</w:t>
      </w:r>
      <w:r>
        <w:rPr>
          <w:rFonts w:hint="eastAsia"/>
        </w:rPr>
        <w:t>对于其他联合体成员在许昌市文化艺术中心</w:t>
      </w:r>
      <w:r>
        <w:rPr>
          <w:rFonts w:hint="eastAsia"/>
        </w:rPr>
        <w:t>PPP</w:t>
      </w:r>
      <w:r>
        <w:rPr>
          <w:rFonts w:hint="eastAsia"/>
        </w:rPr>
        <w:t>项目社会资本招标的投标、签约、履约活动中应承担的法律责任，联合体牵头人均愿承担连带法律责任。</w:t>
      </w:r>
    </w:p>
    <w:p w:rsidR="00A3638B" w:rsidRDefault="00B11B3E">
      <w:pPr>
        <w:ind w:firstLine="480"/>
      </w:pPr>
      <w:r>
        <w:t>3.</w:t>
      </w:r>
      <w:r>
        <w:tab/>
      </w:r>
      <w:r>
        <w:rPr>
          <w:rFonts w:hint="eastAsia"/>
        </w:rPr>
        <w:t>联合体牵头人应将本协议书送交采购人。</w:t>
      </w:r>
    </w:p>
    <w:p w:rsidR="00A3638B" w:rsidRDefault="00B11B3E">
      <w:pPr>
        <w:ind w:firstLine="480"/>
      </w:pPr>
      <w:r>
        <w:t xml:space="preserve">4. </w:t>
      </w:r>
      <w:r>
        <w:rPr>
          <w:rFonts w:hint="eastAsia"/>
        </w:rPr>
        <w:t>本协议书自签署之日起生效，至各方履行完合同全部义务后自行失效，并随合同的终止而终止；</w:t>
      </w:r>
    </w:p>
    <w:p w:rsidR="00A3638B" w:rsidRDefault="00B11B3E">
      <w:pPr>
        <w:ind w:firstLine="480"/>
      </w:pPr>
      <w:r>
        <w:t>5.</w:t>
      </w:r>
      <w:r>
        <w:tab/>
      </w:r>
      <w:r>
        <w:rPr>
          <w:rFonts w:hint="eastAsia"/>
        </w:rPr>
        <w:t>本协议书正本一式</w:t>
      </w:r>
      <w:r>
        <w:rPr>
          <w:rFonts w:hint="eastAsia"/>
        </w:rPr>
        <w:t>_____</w:t>
      </w:r>
      <w:r>
        <w:rPr>
          <w:rFonts w:hint="eastAsia"/>
        </w:rPr>
        <w:t>份，联合体成员各执一份，送交采购人一份；副本一式</w:t>
      </w:r>
      <w:r>
        <w:rPr>
          <w:rFonts w:hint="eastAsia"/>
        </w:rPr>
        <w:t>____</w:t>
      </w:r>
      <w:r>
        <w:rPr>
          <w:rFonts w:hint="eastAsia"/>
        </w:rPr>
        <w:t>份，联合体成员各执</w:t>
      </w:r>
      <w:r>
        <w:rPr>
          <w:rFonts w:hint="eastAsia"/>
        </w:rPr>
        <w:t>____</w:t>
      </w:r>
      <w:r>
        <w:rPr>
          <w:rFonts w:hint="eastAsia"/>
        </w:rPr>
        <w:t>份。</w:t>
      </w:r>
    </w:p>
    <w:p w:rsidR="00A3638B" w:rsidRDefault="00B11B3E" w:rsidP="009F5503">
      <w:pPr>
        <w:spacing w:beforeLines="50" w:afterLines="50"/>
        <w:ind w:firstLine="480"/>
      </w:pPr>
      <w:r>
        <w:rPr>
          <w:rFonts w:hint="eastAsia"/>
        </w:rPr>
        <w:t>甲公司名称：</w:t>
      </w:r>
      <w:r>
        <w:rPr>
          <w:rFonts w:hint="eastAsia"/>
        </w:rPr>
        <w:t>____(</w:t>
      </w:r>
      <w:r>
        <w:rPr>
          <w:rFonts w:hint="eastAsia"/>
        </w:rPr>
        <w:t>章</w:t>
      </w:r>
      <w:r>
        <w:rPr>
          <w:rFonts w:hint="eastAsia"/>
        </w:rPr>
        <w:t>)_____</w:t>
      </w:r>
      <w:r>
        <w:rPr>
          <w:rFonts w:hint="eastAsia"/>
        </w:rPr>
        <w:t>乙公司名称：</w:t>
      </w:r>
      <w:r>
        <w:rPr>
          <w:rFonts w:hint="eastAsia"/>
        </w:rPr>
        <w:t>____(</w:t>
      </w:r>
      <w:r>
        <w:rPr>
          <w:rFonts w:hint="eastAsia"/>
        </w:rPr>
        <w:t>章</w:t>
      </w:r>
      <w:r>
        <w:rPr>
          <w:rFonts w:hint="eastAsia"/>
        </w:rPr>
        <w:t>)_____</w:t>
      </w:r>
    </w:p>
    <w:p w:rsidR="00A3638B" w:rsidRDefault="00B11B3E" w:rsidP="009F5503">
      <w:pPr>
        <w:spacing w:beforeLines="50" w:afterLines="50"/>
        <w:ind w:firstLine="480"/>
      </w:pPr>
      <w:r>
        <w:rPr>
          <w:rFonts w:hint="eastAsia"/>
        </w:rPr>
        <w:t>法定代表人：</w:t>
      </w:r>
      <w:r>
        <w:rPr>
          <w:rFonts w:hint="eastAsia"/>
        </w:rPr>
        <w:t>_____________</w:t>
      </w:r>
      <w:r>
        <w:rPr>
          <w:rFonts w:hint="eastAsia"/>
        </w:rPr>
        <w:t>法定代表人：</w:t>
      </w:r>
      <w:r>
        <w:rPr>
          <w:rFonts w:hint="eastAsia"/>
        </w:rPr>
        <w:t>_____________</w:t>
      </w:r>
    </w:p>
    <w:p w:rsidR="00A3638B" w:rsidRDefault="00B11B3E" w:rsidP="009F5503">
      <w:pPr>
        <w:spacing w:beforeLines="50" w:afterLines="50"/>
        <w:ind w:firstLine="480"/>
      </w:pPr>
      <w:r>
        <w:rPr>
          <w:rFonts w:hint="eastAsia"/>
        </w:rPr>
        <w:t>委托代理人：</w:t>
      </w:r>
      <w:r>
        <w:rPr>
          <w:rFonts w:hint="eastAsia"/>
        </w:rPr>
        <w:t>______________</w:t>
      </w:r>
      <w:r>
        <w:rPr>
          <w:rFonts w:hint="eastAsia"/>
        </w:rPr>
        <w:t>委托代理人：</w:t>
      </w:r>
      <w:r>
        <w:rPr>
          <w:rFonts w:hint="eastAsia"/>
        </w:rPr>
        <w:t>_____________</w:t>
      </w:r>
    </w:p>
    <w:p w:rsidR="00A3638B" w:rsidRDefault="00B11B3E" w:rsidP="009F5503">
      <w:pPr>
        <w:spacing w:beforeLines="50" w:afterLines="50"/>
        <w:ind w:firstLine="480"/>
      </w:pPr>
      <w:r>
        <w:rPr>
          <w:rFonts w:hint="eastAsia"/>
        </w:rPr>
        <w:t>联系电话：</w:t>
      </w:r>
      <w:r>
        <w:rPr>
          <w:rFonts w:hint="eastAsia"/>
        </w:rPr>
        <w:t>_______________</w:t>
      </w:r>
      <w:r>
        <w:rPr>
          <w:rFonts w:hint="eastAsia"/>
        </w:rPr>
        <w:t>联系电话：</w:t>
      </w:r>
      <w:r>
        <w:rPr>
          <w:rFonts w:hint="eastAsia"/>
        </w:rPr>
        <w:t>______________</w:t>
      </w:r>
    </w:p>
    <w:p w:rsidR="00A3638B" w:rsidRDefault="00B11B3E" w:rsidP="009F5503">
      <w:pPr>
        <w:spacing w:beforeLines="50" w:afterLines="50"/>
        <w:ind w:firstLine="480"/>
      </w:pPr>
      <w:r>
        <w:rPr>
          <w:rFonts w:hint="eastAsia"/>
        </w:rPr>
        <w:t>日期：</w:t>
      </w:r>
      <w:r>
        <w:rPr>
          <w:rFonts w:hint="eastAsia"/>
        </w:rPr>
        <w:t>_______________</w:t>
      </w:r>
      <w:r>
        <w:rPr>
          <w:rFonts w:hint="eastAsia"/>
        </w:rPr>
        <w:t>日期：</w:t>
      </w:r>
      <w:r>
        <w:rPr>
          <w:rFonts w:hint="eastAsia"/>
        </w:rPr>
        <w:t>______________</w:t>
      </w:r>
    </w:p>
    <w:p w:rsidR="00A3638B" w:rsidRDefault="00A3638B" w:rsidP="009F5503">
      <w:pPr>
        <w:spacing w:beforeLines="50" w:afterLines="50"/>
        <w:ind w:firstLine="480"/>
      </w:pPr>
    </w:p>
    <w:p w:rsidR="00A3638B" w:rsidRDefault="00B11B3E">
      <w:pPr>
        <w:pStyle w:val="-2"/>
        <w:numPr>
          <w:ilvl w:val="0"/>
          <w:numId w:val="0"/>
        </w:numPr>
        <w:ind w:left="576"/>
        <w:jc w:val="center"/>
      </w:pPr>
      <w:bookmarkStart w:id="584" w:name="_Toc488064850"/>
      <w:bookmarkStart w:id="585" w:name="_Toc437271305"/>
      <w:r>
        <w:rPr>
          <w:rFonts w:hint="eastAsia"/>
        </w:rPr>
        <w:t>六、投标保证金</w:t>
      </w:r>
      <w:bookmarkEnd w:id="584"/>
      <w:bookmarkEnd w:id="585"/>
    </w:p>
    <w:p w:rsidR="00A3638B" w:rsidRDefault="00B11B3E">
      <w:pPr>
        <w:ind w:firstLine="480"/>
      </w:pPr>
      <w:r>
        <w:tab/>
      </w:r>
      <w:r>
        <w:tab/>
      </w:r>
      <w:r>
        <w:tab/>
      </w:r>
      <w:r>
        <w:tab/>
      </w:r>
      <w:r>
        <w:tab/>
      </w:r>
    </w:p>
    <w:p w:rsidR="00A3638B" w:rsidRDefault="00B11B3E">
      <w:pPr>
        <w:ind w:firstLineChars="0" w:firstLine="0"/>
        <w:jc w:val="center"/>
      </w:pPr>
      <w:r>
        <w:rPr>
          <w:rFonts w:ascii="宋体" w:cs="宋体" w:hint="eastAsia"/>
          <w:lang w:val="zh-CN"/>
        </w:rPr>
        <w:t>许昌公共资源交易中心保证金缴纳回执</w:t>
      </w:r>
    </w:p>
    <w:p w:rsidR="00A3638B" w:rsidRDefault="00A3638B">
      <w:pPr>
        <w:ind w:firstLine="480"/>
      </w:pPr>
    </w:p>
    <w:p w:rsidR="00A3638B" w:rsidRDefault="00A3638B">
      <w:pPr>
        <w:ind w:firstLine="480"/>
      </w:pPr>
    </w:p>
    <w:p w:rsidR="00A3638B" w:rsidRDefault="00B11B3E">
      <w:pPr>
        <w:ind w:firstLine="480"/>
        <w:jc w:val="right"/>
      </w:pPr>
      <w:r>
        <w:rPr>
          <w:rFonts w:hint="eastAsia"/>
        </w:rPr>
        <w:t>投标人：</w:t>
      </w:r>
      <w:r>
        <w:rPr>
          <w:rFonts w:hint="eastAsia"/>
        </w:rPr>
        <w:t>______________________________</w:t>
      </w:r>
      <w:r>
        <w:rPr>
          <w:rFonts w:hint="eastAsia"/>
        </w:rPr>
        <w:t>（盖单位章）</w:t>
      </w:r>
    </w:p>
    <w:p w:rsidR="00A3638B" w:rsidRDefault="00B11B3E">
      <w:pPr>
        <w:ind w:firstLine="480"/>
        <w:jc w:val="right"/>
      </w:pPr>
      <w:r>
        <w:rPr>
          <w:rFonts w:hint="eastAsia"/>
        </w:rPr>
        <w:t>法定代表人或其委托代理人：</w:t>
      </w:r>
      <w:r>
        <w:rPr>
          <w:rFonts w:hint="eastAsia"/>
        </w:rPr>
        <w:t>_________________</w:t>
      </w:r>
      <w:r>
        <w:rPr>
          <w:rFonts w:hint="eastAsia"/>
        </w:rPr>
        <w:t>（签字）</w:t>
      </w:r>
    </w:p>
    <w:p w:rsidR="00A3638B" w:rsidRDefault="00B11B3E">
      <w:pPr>
        <w:tabs>
          <w:tab w:val="left" w:pos="540"/>
        </w:tabs>
        <w:spacing w:before="100" w:beforeAutospacing="1" w:after="100" w:afterAutospacing="1"/>
        <w:ind w:firstLine="480"/>
        <w:jc w:val="center"/>
        <w:rPr>
          <w:b/>
          <w:sz w:val="30"/>
          <w:szCs w:val="30"/>
        </w:rPr>
      </w:pPr>
      <w:r>
        <w:rPr>
          <w:rFonts w:hint="eastAsia"/>
        </w:rPr>
        <w:t>__________</w:t>
      </w:r>
      <w:r>
        <w:rPr>
          <w:rFonts w:hint="eastAsia"/>
        </w:rPr>
        <w:t>年</w:t>
      </w:r>
      <w:r>
        <w:rPr>
          <w:rFonts w:hint="eastAsia"/>
        </w:rPr>
        <w:t>_________</w:t>
      </w:r>
      <w:r>
        <w:rPr>
          <w:rFonts w:hint="eastAsia"/>
        </w:rPr>
        <w:t>月</w:t>
      </w:r>
      <w:r>
        <w:rPr>
          <w:rFonts w:hint="eastAsia"/>
        </w:rPr>
        <w:t>_________</w:t>
      </w:r>
      <w:r>
        <w:rPr>
          <w:rFonts w:hint="eastAsia"/>
        </w:rPr>
        <w:t>日</w:t>
      </w:r>
      <w:bookmarkStart w:id="586" w:name="_Ref430359421"/>
      <w:bookmarkStart w:id="587" w:name="_Toc431397893"/>
      <w:bookmarkStart w:id="588" w:name="_Ref369086714"/>
    </w:p>
    <w:p w:rsidR="00A3638B" w:rsidRDefault="00B11B3E">
      <w:pPr>
        <w:widowControl/>
        <w:spacing w:line="240" w:lineRule="auto"/>
        <w:ind w:firstLineChars="0" w:firstLine="0"/>
        <w:jc w:val="left"/>
        <w:rPr>
          <w:b/>
          <w:sz w:val="30"/>
          <w:szCs w:val="30"/>
        </w:rPr>
      </w:pPr>
      <w:r>
        <w:rPr>
          <w:b/>
          <w:sz w:val="30"/>
          <w:szCs w:val="30"/>
        </w:rPr>
        <w:br w:type="page"/>
      </w:r>
    </w:p>
    <w:p w:rsidR="00A3638B" w:rsidRDefault="00B11B3E">
      <w:pPr>
        <w:pStyle w:val="-2"/>
        <w:numPr>
          <w:ilvl w:val="0"/>
          <w:numId w:val="0"/>
        </w:numPr>
        <w:ind w:left="576"/>
        <w:jc w:val="center"/>
      </w:pPr>
      <w:bookmarkStart w:id="589" w:name="_Toc437271306"/>
      <w:bookmarkStart w:id="590" w:name="_Toc488064851"/>
      <w:bookmarkEnd w:id="586"/>
      <w:bookmarkEnd w:id="587"/>
      <w:bookmarkEnd w:id="588"/>
      <w:r>
        <w:rPr>
          <w:rFonts w:hint="eastAsia"/>
        </w:rPr>
        <w:lastRenderedPageBreak/>
        <w:t>七、项目总投资</w:t>
      </w:r>
      <w:bookmarkEnd w:id="589"/>
      <w:bookmarkEnd w:id="590"/>
    </w:p>
    <w:tbl>
      <w:tblPr>
        <w:tblStyle w:val="a9"/>
        <w:tblW w:w="8720" w:type="dxa"/>
        <w:tblLayout w:type="fixed"/>
        <w:tblLook w:val="04A0"/>
      </w:tblPr>
      <w:tblGrid>
        <w:gridCol w:w="988"/>
        <w:gridCol w:w="1559"/>
        <w:gridCol w:w="1559"/>
        <w:gridCol w:w="1418"/>
        <w:gridCol w:w="1742"/>
        <w:gridCol w:w="1454"/>
      </w:tblGrid>
      <w:tr w:rsidR="00A3638B">
        <w:tc>
          <w:tcPr>
            <w:tcW w:w="988" w:type="dxa"/>
          </w:tcPr>
          <w:p w:rsidR="00A3638B" w:rsidRDefault="00B11B3E">
            <w:pPr>
              <w:ind w:firstLineChars="0" w:firstLine="0"/>
              <w:jc w:val="center"/>
              <w:rPr>
                <w:rFonts w:cs="Calibri"/>
                <w:b/>
                <w:kern w:val="0"/>
                <w:sz w:val="21"/>
                <w:szCs w:val="21"/>
              </w:rPr>
            </w:pPr>
            <w:r>
              <w:rPr>
                <w:rFonts w:cs="Calibri" w:hint="eastAsia"/>
                <w:b/>
                <w:kern w:val="0"/>
                <w:sz w:val="21"/>
                <w:szCs w:val="21"/>
              </w:rPr>
              <w:t>序号</w:t>
            </w:r>
          </w:p>
        </w:tc>
        <w:tc>
          <w:tcPr>
            <w:tcW w:w="1559" w:type="dxa"/>
          </w:tcPr>
          <w:p w:rsidR="00A3638B" w:rsidRDefault="00B11B3E">
            <w:pPr>
              <w:ind w:firstLineChars="0" w:firstLine="0"/>
              <w:jc w:val="center"/>
              <w:rPr>
                <w:rFonts w:cs="Calibri"/>
                <w:b/>
                <w:kern w:val="0"/>
                <w:sz w:val="21"/>
                <w:szCs w:val="21"/>
              </w:rPr>
            </w:pPr>
            <w:r>
              <w:rPr>
                <w:rFonts w:cs="Calibri" w:hint="eastAsia"/>
                <w:b/>
                <w:kern w:val="0"/>
                <w:sz w:val="21"/>
                <w:szCs w:val="21"/>
              </w:rPr>
              <w:t>项目阶段</w:t>
            </w:r>
          </w:p>
        </w:tc>
        <w:tc>
          <w:tcPr>
            <w:tcW w:w="1559" w:type="dxa"/>
          </w:tcPr>
          <w:p w:rsidR="00A3638B" w:rsidRDefault="00B11B3E">
            <w:pPr>
              <w:ind w:firstLineChars="0" w:firstLine="0"/>
              <w:jc w:val="center"/>
              <w:rPr>
                <w:rFonts w:cs="Calibri"/>
                <w:b/>
                <w:kern w:val="0"/>
                <w:sz w:val="21"/>
                <w:szCs w:val="21"/>
              </w:rPr>
            </w:pPr>
            <w:r>
              <w:rPr>
                <w:rFonts w:cs="Calibri" w:hint="eastAsia"/>
                <w:b/>
                <w:kern w:val="0"/>
                <w:sz w:val="21"/>
                <w:szCs w:val="21"/>
              </w:rPr>
              <w:t>融资方式</w:t>
            </w:r>
          </w:p>
        </w:tc>
        <w:tc>
          <w:tcPr>
            <w:tcW w:w="1418" w:type="dxa"/>
          </w:tcPr>
          <w:p w:rsidR="00A3638B" w:rsidRDefault="00B11B3E">
            <w:pPr>
              <w:ind w:firstLineChars="0" w:firstLine="0"/>
              <w:jc w:val="center"/>
              <w:rPr>
                <w:rFonts w:cs="Calibri"/>
                <w:b/>
                <w:kern w:val="0"/>
                <w:sz w:val="21"/>
                <w:szCs w:val="21"/>
              </w:rPr>
            </w:pPr>
            <w:r>
              <w:rPr>
                <w:rFonts w:cs="Calibri" w:hint="eastAsia"/>
                <w:b/>
                <w:kern w:val="0"/>
                <w:sz w:val="21"/>
                <w:szCs w:val="21"/>
              </w:rPr>
              <w:t>进度计划</w:t>
            </w:r>
          </w:p>
        </w:tc>
        <w:tc>
          <w:tcPr>
            <w:tcW w:w="1742" w:type="dxa"/>
          </w:tcPr>
          <w:p w:rsidR="00A3638B" w:rsidRDefault="00B11B3E">
            <w:pPr>
              <w:ind w:firstLineChars="0" w:firstLine="0"/>
              <w:jc w:val="center"/>
              <w:rPr>
                <w:rFonts w:cs="Calibri"/>
                <w:b/>
                <w:kern w:val="0"/>
                <w:sz w:val="21"/>
                <w:szCs w:val="21"/>
              </w:rPr>
            </w:pPr>
            <w:r>
              <w:rPr>
                <w:rFonts w:cs="Calibri" w:hint="eastAsia"/>
                <w:b/>
                <w:kern w:val="0"/>
                <w:sz w:val="21"/>
                <w:szCs w:val="21"/>
              </w:rPr>
              <w:t>资金使用计划</w:t>
            </w:r>
          </w:p>
        </w:tc>
        <w:tc>
          <w:tcPr>
            <w:tcW w:w="1454" w:type="dxa"/>
          </w:tcPr>
          <w:p w:rsidR="00A3638B" w:rsidRDefault="00B11B3E">
            <w:pPr>
              <w:ind w:firstLineChars="0" w:firstLine="0"/>
              <w:jc w:val="center"/>
              <w:rPr>
                <w:rFonts w:cs="Calibri"/>
                <w:b/>
                <w:kern w:val="0"/>
                <w:sz w:val="21"/>
                <w:szCs w:val="21"/>
              </w:rPr>
            </w:pPr>
            <w:r>
              <w:rPr>
                <w:rFonts w:cs="Calibri" w:hint="eastAsia"/>
                <w:b/>
                <w:kern w:val="0"/>
                <w:sz w:val="21"/>
                <w:szCs w:val="21"/>
              </w:rPr>
              <w:t>备注</w:t>
            </w:r>
          </w:p>
        </w:tc>
      </w:tr>
      <w:tr w:rsidR="00A3638B">
        <w:tc>
          <w:tcPr>
            <w:tcW w:w="988" w:type="dxa"/>
          </w:tcPr>
          <w:p w:rsidR="00A3638B" w:rsidRDefault="00B11B3E">
            <w:pPr>
              <w:ind w:firstLineChars="0" w:firstLine="0"/>
              <w:jc w:val="center"/>
              <w:rPr>
                <w:rFonts w:cs="Calibri"/>
                <w:kern w:val="0"/>
                <w:sz w:val="21"/>
                <w:szCs w:val="21"/>
              </w:rPr>
            </w:pPr>
            <w:r>
              <w:rPr>
                <w:rFonts w:cs="Calibri" w:hint="eastAsia"/>
                <w:kern w:val="0"/>
                <w:sz w:val="21"/>
                <w:szCs w:val="21"/>
              </w:rPr>
              <w:t>1</w:t>
            </w:r>
          </w:p>
        </w:tc>
        <w:tc>
          <w:tcPr>
            <w:tcW w:w="1559" w:type="dxa"/>
          </w:tcPr>
          <w:p w:rsidR="00A3638B" w:rsidRDefault="00B11B3E">
            <w:pPr>
              <w:ind w:firstLineChars="0" w:firstLine="0"/>
              <w:jc w:val="center"/>
              <w:rPr>
                <w:rFonts w:cs="Calibri"/>
                <w:kern w:val="0"/>
                <w:sz w:val="21"/>
                <w:szCs w:val="21"/>
              </w:rPr>
            </w:pPr>
            <w:r>
              <w:rPr>
                <w:rFonts w:cs="Calibri" w:hint="eastAsia"/>
                <w:kern w:val="0"/>
                <w:sz w:val="21"/>
                <w:szCs w:val="21"/>
              </w:rPr>
              <w:t>项目前期</w:t>
            </w:r>
          </w:p>
        </w:tc>
        <w:tc>
          <w:tcPr>
            <w:tcW w:w="1559" w:type="dxa"/>
          </w:tcPr>
          <w:p w:rsidR="00A3638B" w:rsidRDefault="00A3638B">
            <w:pPr>
              <w:ind w:firstLineChars="0" w:firstLine="0"/>
              <w:rPr>
                <w:rFonts w:cs="Calibri"/>
                <w:kern w:val="0"/>
                <w:sz w:val="21"/>
                <w:szCs w:val="21"/>
              </w:rPr>
            </w:pPr>
          </w:p>
        </w:tc>
        <w:tc>
          <w:tcPr>
            <w:tcW w:w="1418" w:type="dxa"/>
          </w:tcPr>
          <w:p w:rsidR="00A3638B" w:rsidRDefault="00A3638B">
            <w:pPr>
              <w:ind w:firstLineChars="0" w:firstLine="0"/>
              <w:rPr>
                <w:rFonts w:cs="Calibri"/>
                <w:kern w:val="0"/>
                <w:sz w:val="21"/>
                <w:szCs w:val="21"/>
              </w:rPr>
            </w:pPr>
          </w:p>
        </w:tc>
        <w:tc>
          <w:tcPr>
            <w:tcW w:w="1742" w:type="dxa"/>
          </w:tcPr>
          <w:p w:rsidR="00A3638B" w:rsidRDefault="00A3638B">
            <w:pPr>
              <w:ind w:firstLineChars="0" w:firstLine="0"/>
              <w:rPr>
                <w:rFonts w:cs="Calibri"/>
                <w:kern w:val="0"/>
                <w:sz w:val="21"/>
                <w:szCs w:val="21"/>
              </w:rPr>
            </w:pPr>
          </w:p>
        </w:tc>
        <w:tc>
          <w:tcPr>
            <w:tcW w:w="1454" w:type="dxa"/>
          </w:tcPr>
          <w:p w:rsidR="00A3638B" w:rsidRDefault="00A3638B">
            <w:pPr>
              <w:ind w:firstLineChars="0" w:firstLine="0"/>
              <w:rPr>
                <w:rFonts w:cs="Calibri"/>
                <w:kern w:val="0"/>
                <w:sz w:val="21"/>
                <w:szCs w:val="21"/>
              </w:rPr>
            </w:pPr>
          </w:p>
        </w:tc>
      </w:tr>
      <w:tr w:rsidR="00A3638B">
        <w:tc>
          <w:tcPr>
            <w:tcW w:w="988" w:type="dxa"/>
          </w:tcPr>
          <w:p w:rsidR="00A3638B" w:rsidRDefault="00B11B3E">
            <w:pPr>
              <w:ind w:firstLineChars="0" w:firstLine="0"/>
              <w:jc w:val="center"/>
              <w:rPr>
                <w:rFonts w:cs="Calibri"/>
                <w:kern w:val="0"/>
                <w:sz w:val="21"/>
                <w:szCs w:val="21"/>
              </w:rPr>
            </w:pPr>
            <w:r>
              <w:rPr>
                <w:rFonts w:cs="Calibri" w:hint="eastAsia"/>
                <w:kern w:val="0"/>
                <w:sz w:val="21"/>
                <w:szCs w:val="21"/>
              </w:rPr>
              <w:t>2</w:t>
            </w:r>
          </w:p>
        </w:tc>
        <w:tc>
          <w:tcPr>
            <w:tcW w:w="1559" w:type="dxa"/>
          </w:tcPr>
          <w:p w:rsidR="00A3638B" w:rsidRDefault="00B11B3E">
            <w:pPr>
              <w:ind w:firstLineChars="0" w:firstLine="0"/>
              <w:jc w:val="center"/>
              <w:rPr>
                <w:rFonts w:cs="Calibri"/>
                <w:kern w:val="0"/>
                <w:sz w:val="21"/>
                <w:szCs w:val="21"/>
              </w:rPr>
            </w:pPr>
            <w:r>
              <w:rPr>
                <w:rFonts w:cs="Calibri" w:hint="eastAsia"/>
                <w:kern w:val="0"/>
                <w:sz w:val="21"/>
                <w:szCs w:val="21"/>
              </w:rPr>
              <w:t>项目采购期</w:t>
            </w:r>
          </w:p>
        </w:tc>
        <w:tc>
          <w:tcPr>
            <w:tcW w:w="1559" w:type="dxa"/>
          </w:tcPr>
          <w:p w:rsidR="00A3638B" w:rsidRDefault="00A3638B">
            <w:pPr>
              <w:ind w:firstLineChars="0" w:firstLine="0"/>
              <w:rPr>
                <w:rFonts w:cs="Calibri"/>
                <w:kern w:val="0"/>
                <w:sz w:val="21"/>
                <w:szCs w:val="21"/>
              </w:rPr>
            </w:pPr>
          </w:p>
        </w:tc>
        <w:tc>
          <w:tcPr>
            <w:tcW w:w="1418" w:type="dxa"/>
          </w:tcPr>
          <w:p w:rsidR="00A3638B" w:rsidRDefault="00A3638B">
            <w:pPr>
              <w:ind w:firstLineChars="0" w:firstLine="0"/>
              <w:rPr>
                <w:rFonts w:cs="Calibri"/>
                <w:kern w:val="0"/>
                <w:sz w:val="21"/>
                <w:szCs w:val="21"/>
              </w:rPr>
            </w:pPr>
          </w:p>
        </w:tc>
        <w:tc>
          <w:tcPr>
            <w:tcW w:w="1742" w:type="dxa"/>
          </w:tcPr>
          <w:p w:rsidR="00A3638B" w:rsidRDefault="00A3638B">
            <w:pPr>
              <w:ind w:firstLineChars="0" w:firstLine="0"/>
              <w:rPr>
                <w:rFonts w:cs="Calibri"/>
                <w:kern w:val="0"/>
                <w:sz w:val="21"/>
                <w:szCs w:val="21"/>
              </w:rPr>
            </w:pPr>
          </w:p>
        </w:tc>
        <w:tc>
          <w:tcPr>
            <w:tcW w:w="1454" w:type="dxa"/>
          </w:tcPr>
          <w:p w:rsidR="00A3638B" w:rsidRDefault="00A3638B">
            <w:pPr>
              <w:ind w:firstLineChars="0" w:firstLine="0"/>
              <w:rPr>
                <w:rFonts w:cs="Calibri"/>
                <w:kern w:val="0"/>
                <w:sz w:val="21"/>
                <w:szCs w:val="21"/>
              </w:rPr>
            </w:pPr>
          </w:p>
        </w:tc>
      </w:tr>
      <w:tr w:rsidR="00A3638B">
        <w:tc>
          <w:tcPr>
            <w:tcW w:w="988" w:type="dxa"/>
          </w:tcPr>
          <w:p w:rsidR="00A3638B" w:rsidRDefault="00B11B3E">
            <w:pPr>
              <w:ind w:firstLineChars="0" w:firstLine="0"/>
              <w:jc w:val="center"/>
              <w:rPr>
                <w:rFonts w:cs="Calibri"/>
                <w:kern w:val="0"/>
                <w:sz w:val="21"/>
                <w:szCs w:val="21"/>
              </w:rPr>
            </w:pPr>
            <w:r>
              <w:rPr>
                <w:rFonts w:cs="Calibri" w:hint="eastAsia"/>
                <w:kern w:val="0"/>
                <w:sz w:val="21"/>
                <w:szCs w:val="21"/>
              </w:rPr>
              <w:t>3</w:t>
            </w:r>
          </w:p>
        </w:tc>
        <w:tc>
          <w:tcPr>
            <w:tcW w:w="1559" w:type="dxa"/>
          </w:tcPr>
          <w:p w:rsidR="00A3638B" w:rsidRDefault="00B11B3E">
            <w:pPr>
              <w:ind w:firstLineChars="0" w:firstLine="0"/>
              <w:jc w:val="center"/>
              <w:rPr>
                <w:rFonts w:cs="Calibri"/>
                <w:kern w:val="0"/>
                <w:sz w:val="21"/>
                <w:szCs w:val="21"/>
              </w:rPr>
            </w:pPr>
            <w:r>
              <w:rPr>
                <w:rFonts w:cs="Calibri" w:hint="eastAsia"/>
                <w:kern w:val="0"/>
                <w:sz w:val="21"/>
                <w:szCs w:val="21"/>
              </w:rPr>
              <w:t>项目建设期</w:t>
            </w:r>
          </w:p>
        </w:tc>
        <w:tc>
          <w:tcPr>
            <w:tcW w:w="1559" w:type="dxa"/>
          </w:tcPr>
          <w:p w:rsidR="00A3638B" w:rsidRDefault="00A3638B">
            <w:pPr>
              <w:ind w:firstLineChars="0" w:firstLine="0"/>
              <w:rPr>
                <w:rFonts w:cs="Calibri"/>
                <w:kern w:val="0"/>
                <w:sz w:val="21"/>
                <w:szCs w:val="21"/>
              </w:rPr>
            </w:pPr>
          </w:p>
        </w:tc>
        <w:tc>
          <w:tcPr>
            <w:tcW w:w="1418" w:type="dxa"/>
          </w:tcPr>
          <w:p w:rsidR="00A3638B" w:rsidRDefault="00A3638B">
            <w:pPr>
              <w:ind w:firstLineChars="0" w:firstLine="0"/>
              <w:rPr>
                <w:rFonts w:cs="Calibri"/>
                <w:kern w:val="0"/>
                <w:sz w:val="21"/>
                <w:szCs w:val="21"/>
              </w:rPr>
            </w:pPr>
          </w:p>
        </w:tc>
        <w:tc>
          <w:tcPr>
            <w:tcW w:w="1742" w:type="dxa"/>
          </w:tcPr>
          <w:p w:rsidR="00A3638B" w:rsidRDefault="00A3638B">
            <w:pPr>
              <w:ind w:firstLineChars="0" w:firstLine="0"/>
              <w:rPr>
                <w:rFonts w:cs="Calibri"/>
                <w:kern w:val="0"/>
                <w:sz w:val="21"/>
                <w:szCs w:val="21"/>
              </w:rPr>
            </w:pPr>
          </w:p>
        </w:tc>
        <w:tc>
          <w:tcPr>
            <w:tcW w:w="1454" w:type="dxa"/>
          </w:tcPr>
          <w:p w:rsidR="00A3638B" w:rsidRDefault="00A3638B">
            <w:pPr>
              <w:ind w:firstLineChars="0" w:firstLine="0"/>
              <w:rPr>
                <w:rFonts w:cs="Calibri"/>
                <w:kern w:val="0"/>
                <w:sz w:val="21"/>
                <w:szCs w:val="21"/>
              </w:rPr>
            </w:pPr>
          </w:p>
        </w:tc>
      </w:tr>
      <w:tr w:rsidR="00A3638B">
        <w:tc>
          <w:tcPr>
            <w:tcW w:w="988" w:type="dxa"/>
          </w:tcPr>
          <w:p w:rsidR="00A3638B" w:rsidRDefault="00B11B3E">
            <w:pPr>
              <w:ind w:firstLineChars="0" w:firstLine="0"/>
              <w:jc w:val="center"/>
              <w:rPr>
                <w:rFonts w:cs="Calibri"/>
                <w:kern w:val="0"/>
                <w:sz w:val="21"/>
                <w:szCs w:val="21"/>
              </w:rPr>
            </w:pPr>
            <w:r>
              <w:rPr>
                <w:rFonts w:cs="Calibri" w:hint="eastAsia"/>
                <w:kern w:val="0"/>
                <w:sz w:val="21"/>
                <w:szCs w:val="21"/>
              </w:rPr>
              <w:t>4</w:t>
            </w:r>
          </w:p>
        </w:tc>
        <w:tc>
          <w:tcPr>
            <w:tcW w:w="1559" w:type="dxa"/>
          </w:tcPr>
          <w:p w:rsidR="00A3638B" w:rsidRDefault="00B11B3E">
            <w:pPr>
              <w:ind w:firstLineChars="0" w:firstLine="0"/>
              <w:jc w:val="center"/>
              <w:rPr>
                <w:rFonts w:cs="Calibri"/>
                <w:kern w:val="0"/>
                <w:sz w:val="21"/>
                <w:szCs w:val="21"/>
              </w:rPr>
            </w:pPr>
            <w:r>
              <w:rPr>
                <w:rFonts w:cs="Calibri" w:hint="eastAsia"/>
                <w:kern w:val="0"/>
                <w:sz w:val="21"/>
                <w:szCs w:val="21"/>
              </w:rPr>
              <w:t>项目运营期</w:t>
            </w:r>
          </w:p>
        </w:tc>
        <w:tc>
          <w:tcPr>
            <w:tcW w:w="1559" w:type="dxa"/>
          </w:tcPr>
          <w:p w:rsidR="00A3638B" w:rsidRDefault="00A3638B">
            <w:pPr>
              <w:ind w:firstLineChars="0" w:firstLine="0"/>
              <w:rPr>
                <w:rFonts w:cs="Calibri"/>
                <w:kern w:val="0"/>
                <w:sz w:val="21"/>
                <w:szCs w:val="21"/>
              </w:rPr>
            </w:pPr>
          </w:p>
        </w:tc>
        <w:tc>
          <w:tcPr>
            <w:tcW w:w="1418" w:type="dxa"/>
          </w:tcPr>
          <w:p w:rsidR="00A3638B" w:rsidRDefault="00A3638B">
            <w:pPr>
              <w:ind w:firstLineChars="0" w:firstLine="0"/>
              <w:rPr>
                <w:rFonts w:cs="Calibri"/>
                <w:kern w:val="0"/>
                <w:sz w:val="21"/>
                <w:szCs w:val="21"/>
              </w:rPr>
            </w:pPr>
          </w:p>
        </w:tc>
        <w:tc>
          <w:tcPr>
            <w:tcW w:w="1742" w:type="dxa"/>
          </w:tcPr>
          <w:p w:rsidR="00A3638B" w:rsidRDefault="00A3638B">
            <w:pPr>
              <w:ind w:firstLineChars="0" w:firstLine="0"/>
              <w:rPr>
                <w:rFonts w:cs="Calibri"/>
                <w:kern w:val="0"/>
                <w:sz w:val="21"/>
                <w:szCs w:val="21"/>
              </w:rPr>
            </w:pPr>
          </w:p>
        </w:tc>
        <w:tc>
          <w:tcPr>
            <w:tcW w:w="1454" w:type="dxa"/>
          </w:tcPr>
          <w:p w:rsidR="00A3638B" w:rsidRDefault="00A3638B">
            <w:pPr>
              <w:ind w:firstLineChars="0" w:firstLine="0"/>
              <w:rPr>
                <w:rFonts w:cs="Calibri"/>
                <w:kern w:val="0"/>
                <w:sz w:val="21"/>
                <w:szCs w:val="21"/>
              </w:rPr>
            </w:pPr>
          </w:p>
        </w:tc>
      </w:tr>
      <w:tr w:rsidR="00A3638B">
        <w:tc>
          <w:tcPr>
            <w:tcW w:w="988" w:type="dxa"/>
          </w:tcPr>
          <w:p w:rsidR="00A3638B" w:rsidRDefault="00B11B3E">
            <w:pPr>
              <w:ind w:firstLineChars="0" w:firstLine="0"/>
              <w:jc w:val="center"/>
              <w:rPr>
                <w:rFonts w:cs="Calibri"/>
                <w:kern w:val="0"/>
                <w:sz w:val="21"/>
                <w:szCs w:val="21"/>
              </w:rPr>
            </w:pPr>
            <w:r>
              <w:rPr>
                <w:rFonts w:cs="Calibri" w:hint="eastAsia"/>
                <w:kern w:val="0"/>
                <w:sz w:val="21"/>
                <w:szCs w:val="21"/>
              </w:rPr>
              <w:t>5</w:t>
            </w:r>
          </w:p>
        </w:tc>
        <w:tc>
          <w:tcPr>
            <w:tcW w:w="1559" w:type="dxa"/>
          </w:tcPr>
          <w:p w:rsidR="00A3638B" w:rsidRDefault="00B11B3E">
            <w:pPr>
              <w:ind w:firstLineChars="0" w:firstLine="0"/>
              <w:jc w:val="center"/>
              <w:rPr>
                <w:rFonts w:cs="Calibri"/>
                <w:kern w:val="0"/>
                <w:sz w:val="21"/>
                <w:szCs w:val="21"/>
              </w:rPr>
            </w:pPr>
            <w:r>
              <w:rPr>
                <w:rFonts w:cs="Calibri" w:hint="eastAsia"/>
                <w:kern w:val="0"/>
                <w:sz w:val="21"/>
                <w:szCs w:val="21"/>
              </w:rPr>
              <w:t>项目移交</w:t>
            </w:r>
          </w:p>
        </w:tc>
        <w:tc>
          <w:tcPr>
            <w:tcW w:w="1559" w:type="dxa"/>
          </w:tcPr>
          <w:p w:rsidR="00A3638B" w:rsidRDefault="00A3638B">
            <w:pPr>
              <w:ind w:firstLineChars="0" w:firstLine="0"/>
              <w:rPr>
                <w:rFonts w:cs="Calibri"/>
                <w:kern w:val="0"/>
                <w:sz w:val="21"/>
                <w:szCs w:val="21"/>
              </w:rPr>
            </w:pPr>
          </w:p>
        </w:tc>
        <w:tc>
          <w:tcPr>
            <w:tcW w:w="1418" w:type="dxa"/>
          </w:tcPr>
          <w:p w:rsidR="00A3638B" w:rsidRDefault="00A3638B">
            <w:pPr>
              <w:ind w:firstLineChars="0" w:firstLine="0"/>
              <w:rPr>
                <w:rFonts w:cs="Calibri"/>
                <w:kern w:val="0"/>
                <w:sz w:val="21"/>
                <w:szCs w:val="21"/>
              </w:rPr>
            </w:pPr>
          </w:p>
        </w:tc>
        <w:tc>
          <w:tcPr>
            <w:tcW w:w="1742" w:type="dxa"/>
          </w:tcPr>
          <w:p w:rsidR="00A3638B" w:rsidRDefault="00A3638B">
            <w:pPr>
              <w:ind w:firstLineChars="0" w:firstLine="0"/>
              <w:rPr>
                <w:rFonts w:cs="Calibri"/>
                <w:kern w:val="0"/>
                <w:sz w:val="21"/>
                <w:szCs w:val="21"/>
              </w:rPr>
            </w:pPr>
          </w:p>
        </w:tc>
        <w:tc>
          <w:tcPr>
            <w:tcW w:w="1454" w:type="dxa"/>
          </w:tcPr>
          <w:p w:rsidR="00A3638B" w:rsidRDefault="00A3638B">
            <w:pPr>
              <w:ind w:firstLineChars="0" w:firstLine="0"/>
              <w:rPr>
                <w:rFonts w:cs="Calibri"/>
                <w:kern w:val="0"/>
                <w:sz w:val="21"/>
                <w:szCs w:val="21"/>
              </w:rPr>
            </w:pPr>
          </w:p>
        </w:tc>
      </w:tr>
      <w:tr w:rsidR="00A3638B">
        <w:tc>
          <w:tcPr>
            <w:tcW w:w="988" w:type="dxa"/>
          </w:tcPr>
          <w:p w:rsidR="00A3638B" w:rsidRDefault="00B11B3E">
            <w:pPr>
              <w:ind w:firstLineChars="0" w:firstLine="0"/>
              <w:jc w:val="center"/>
              <w:rPr>
                <w:rFonts w:cs="Calibri"/>
                <w:kern w:val="0"/>
                <w:sz w:val="21"/>
                <w:szCs w:val="21"/>
              </w:rPr>
            </w:pPr>
            <w:r>
              <w:rPr>
                <w:rFonts w:cs="Calibri" w:hint="eastAsia"/>
                <w:kern w:val="0"/>
                <w:sz w:val="21"/>
                <w:szCs w:val="21"/>
              </w:rPr>
              <w:t>6</w:t>
            </w:r>
          </w:p>
        </w:tc>
        <w:tc>
          <w:tcPr>
            <w:tcW w:w="1559" w:type="dxa"/>
          </w:tcPr>
          <w:p w:rsidR="00A3638B" w:rsidRDefault="00B11B3E">
            <w:pPr>
              <w:ind w:firstLineChars="0" w:firstLine="0"/>
              <w:jc w:val="center"/>
              <w:rPr>
                <w:rFonts w:cs="Calibri"/>
                <w:kern w:val="0"/>
                <w:sz w:val="21"/>
                <w:szCs w:val="21"/>
              </w:rPr>
            </w:pPr>
            <w:r>
              <w:rPr>
                <w:rFonts w:cs="Calibri" w:hint="eastAsia"/>
                <w:kern w:val="0"/>
                <w:sz w:val="21"/>
                <w:szCs w:val="21"/>
              </w:rPr>
              <w:t>合</w:t>
            </w:r>
            <w:r>
              <w:rPr>
                <w:rFonts w:cs="Calibri" w:hint="eastAsia"/>
                <w:kern w:val="0"/>
                <w:sz w:val="21"/>
                <w:szCs w:val="21"/>
              </w:rPr>
              <w:t xml:space="preserve"> </w:t>
            </w:r>
            <w:r>
              <w:rPr>
                <w:rFonts w:cs="Calibri" w:hint="eastAsia"/>
                <w:kern w:val="0"/>
                <w:sz w:val="21"/>
                <w:szCs w:val="21"/>
              </w:rPr>
              <w:t>计</w:t>
            </w:r>
          </w:p>
        </w:tc>
        <w:tc>
          <w:tcPr>
            <w:tcW w:w="1559" w:type="dxa"/>
          </w:tcPr>
          <w:p w:rsidR="00A3638B" w:rsidRDefault="00A3638B">
            <w:pPr>
              <w:ind w:firstLineChars="0" w:firstLine="0"/>
              <w:rPr>
                <w:rFonts w:cs="Calibri"/>
                <w:kern w:val="0"/>
                <w:sz w:val="21"/>
                <w:szCs w:val="21"/>
              </w:rPr>
            </w:pPr>
          </w:p>
        </w:tc>
        <w:tc>
          <w:tcPr>
            <w:tcW w:w="1418" w:type="dxa"/>
          </w:tcPr>
          <w:p w:rsidR="00A3638B" w:rsidRDefault="00A3638B">
            <w:pPr>
              <w:ind w:firstLineChars="0" w:firstLine="0"/>
              <w:rPr>
                <w:rFonts w:cs="Calibri"/>
                <w:kern w:val="0"/>
                <w:sz w:val="21"/>
                <w:szCs w:val="21"/>
              </w:rPr>
            </w:pPr>
          </w:p>
        </w:tc>
        <w:tc>
          <w:tcPr>
            <w:tcW w:w="1742" w:type="dxa"/>
          </w:tcPr>
          <w:p w:rsidR="00A3638B" w:rsidRDefault="00A3638B">
            <w:pPr>
              <w:ind w:firstLineChars="0" w:firstLine="0"/>
              <w:rPr>
                <w:rFonts w:cs="Calibri"/>
                <w:kern w:val="0"/>
                <w:sz w:val="21"/>
                <w:szCs w:val="21"/>
              </w:rPr>
            </w:pPr>
          </w:p>
        </w:tc>
        <w:tc>
          <w:tcPr>
            <w:tcW w:w="1454" w:type="dxa"/>
          </w:tcPr>
          <w:p w:rsidR="00A3638B" w:rsidRDefault="00A3638B">
            <w:pPr>
              <w:ind w:firstLineChars="0" w:firstLine="0"/>
              <w:rPr>
                <w:rFonts w:cs="Calibri"/>
                <w:kern w:val="0"/>
                <w:sz w:val="21"/>
                <w:szCs w:val="21"/>
              </w:rPr>
            </w:pPr>
          </w:p>
        </w:tc>
      </w:tr>
    </w:tbl>
    <w:p w:rsidR="00A3638B" w:rsidRDefault="00B11B3E">
      <w:pPr>
        <w:ind w:firstLine="420"/>
        <w:rPr>
          <w:sz w:val="21"/>
          <w:szCs w:val="21"/>
        </w:rPr>
      </w:pPr>
      <w:r>
        <w:rPr>
          <w:rFonts w:hint="eastAsia"/>
          <w:sz w:val="21"/>
          <w:szCs w:val="21"/>
        </w:rPr>
        <w:t>注：除按上述表格填写外，本表应附投标价格构成、全生命周期内各期现金流、成本分析、投资收益率、效益分析等。</w:t>
      </w:r>
    </w:p>
    <w:p w:rsidR="00A3638B" w:rsidRDefault="00A3638B">
      <w:pPr>
        <w:ind w:firstLine="480"/>
      </w:pPr>
    </w:p>
    <w:p w:rsidR="00A3638B" w:rsidRDefault="00A3638B">
      <w:pPr>
        <w:ind w:firstLine="480"/>
      </w:pPr>
    </w:p>
    <w:p w:rsidR="00A3638B" w:rsidRDefault="00B11B3E">
      <w:pPr>
        <w:wordWrap w:val="0"/>
        <w:ind w:firstLine="480"/>
        <w:jc w:val="right"/>
      </w:pPr>
      <w:r>
        <w:rPr>
          <w:rFonts w:hint="eastAsia"/>
        </w:rPr>
        <w:t>投标人：</w:t>
      </w:r>
      <w:r>
        <w:rPr>
          <w:rFonts w:hint="eastAsia"/>
        </w:rPr>
        <w:t>_________________________</w:t>
      </w:r>
      <w:r>
        <w:rPr>
          <w:rFonts w:hint="eastAsia"/>
        </w:rPr>
        <w:t>（盖单位章）</w:t>
      </w:r>
    </w:p>
    <w:p w:rsidR="00A3638B" w:rsidRDefault="00B11B3E">
      <w:pPr>
        <w:ind w:firstLine="480"/>
        <w:jc w:val="right"/>
      </w:pPr>
      <w:r>
        <w:rPr>
          <w:rFonts w:hint="eastAsia"/>
        </w:rPr>
        <w:t>法定代表人或其委托代理人：</w:t>
      </w:r>
      <w:r>
        <w:rPr>
          <w:rFonts w:hint="eastAsia"/>
        </w:rPr>
        <w:t>________________</w:t>
      </w:r>
      <w:r>
        <w:rPr>
          <w:rFonts w:hint="eastAsia"/>
        </w:rPr>
        <w:t>（签字）</w:t>
      </w:r>
    </w:p>
    <w:p w:rsidR="00A3638B" w:rsidRDefault="00B11B3E">
      <w:pPr>
        <w:ind w:firstLine="480"/>
        <w:jc w:val="right"/>
      </w:pPr>
      <w:r>
        <w:rPr>
          <w:rFonts w:hint="eastAsia"/>
        </w:rPr>
        <w:t>__________</w:t>
      </w:r>
      <w:r>
        <w:rPr>
          <w:rFonts w:hint="eastAsia"/>
        </w:rPr>
        <w:t>年</w:t>
      </w:r>
      <w:r>
        <w:rPr>
          <w:rFonts w:hint="eastAsia"/>
        </w:rPr>
        <w:t>_________</w:t>
      </w:r>
      <w:r>
        <w:rPr>
          <w:rFonts w:hint="eastAsia"/>
        </w:rPr>
        <w:t>月</w:t>
      </w:r>
      <w:r>
        <w:rPr>
          <w:rFonts w:hint="eastAsia"/>
        </w:rPr>
        <w:t>_________</w:t>
      </w:r>
      <w:r>
        <w:rPr>
          <w:rFonts w:hint="eastAsia"/>
        </w:rPr>
        <w:t>日</w:t>
      </w:r>
    </w:p>
    <w:p w:rsidR="00A3638B" w:rsidRDefault="00A3638B">
      <w:pPr>
        <w:ind w:firstLine="480"/>
        <w:jc w:val="right"/>
      </w:pPr>
    </w:p>
    <w:p w:rsidR="00A3638B" w:rsidRDefault="00B11B3E">
      <w:pPr>
        <w:ind w:firstLine="480"/>
      </w:pPr>
      <w:r>
        <w:br w:type="page"/>
      </w:r>
    </w:p>
    <w:p w:rsidR="00A3638B" w:rsidRDefault="00B11B3E">
      <w:pPr>
        <w:pStyle w:val="-2"/>
        <w:numPr>
          <w:ilvl w:val="0"/>
          <w:numId w:val="0"/>
        </w:numPr>
        <w:ind w:left="576"/>
        <w:jc w:val="center"/>
      </w:pPr>
      <w:bookmarkStart w:id="591" w:name="_Toc488064852"/>
      <w:bookmarkStart w:id="592" w:name="_Toc437271307"/>
      <w:r>
        <w:rPr>
          <w:rFonts w:hint="eastAsia"/>
        </w:rPr>
        <w:lastRenderedPageBreak/>
        <w:t>八、偏离表</w:t>
      </w:r>
      <w:bookmarkEnd w:id="591"/>
      <w:bookmarkEnd w:id="592"/>
    </w:p>
    <w:p w:rsidR="00A3638B" w:rsidRDefault="00A3638B">
      <w:pPr>
        <w:ind w:firstLine="480"/>
      </w:pPr>
    </w:p>
    <w:tbl>
      <w:tblPr>
        <w:tblStyle w:val="a9"/>
        <w:tblW w:w="8720" w:type="dxa"/>
        <w:tblLayout w:type="fixed"/>
        <w:tblLook w:val="04A0"/>
      </w:tblPr>
      <w:tblGrid>
        <w:gridCol w:w="846"/>
        <w:gridCol w:w="1843"/>
        <w:gridCol w:w="1842"/>
        <w:gridCol w:w="1560"/>
        <w:gridCol w:w="1175"/>
        <w:gridCol w:w="1454"/>
      </w:tblGrid>
      <w:tr w:rsidR="00A3638B">
        <w:trPr>
          <w:trHeight w:val="567"/>
        </w:trPr>
        <w:tc>
          <w:tcPr>
            <w:tcW w:w="846"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序号</w:t>
            </w:r>
          </w:p>
        </w:tc>
        <w:tc>
          <w:tcPr>
            <w:tcW w:w="1843"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采购文件条款号</w:t>
            </w:r>
          </w:p>
        </w:tc>
        <w:tc>
          <w:tcPr>
            <w:tcW w:w="1842"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投标文件条款号</w:t>
            </w:r>
          </w:p>
        </w:tc>
        <w:tc>
          <w:tcPr>
            <w:tcW w:w="1560"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采购文件要求</w:t>
            </w:r>
          </w:p>
        </w:tc>
        <w:tc>
          <w:tcPr>
            <w:tcW w:w="1175"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响应内容</w:t>
            </w:r>
          </w:p>
        </w:tc>
        <w:tc>
          <w:tcPr>
            <w:tcW w:w="1454"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注释</w:t>
            </w:r>
          </w:p>
        </w:tc>
      </w:tr>
      <w:tr w:rsidR="00A3638B">
        <w:trPr>
          <w:trHeight w:val="454"/>
        </w:trPr>
        <w:tc>
          <w:tcPr>
            <w:tcW w:w="846" w:type="dxa"/>
            <w:vAlign w:val="center"/>
          </w:tcPr>
          <w:p w:rsidR="00A3638B" w:rsidRDefault="00B11B3E">
            <w:pPr>
              <w:spacing w:line="240" w:lineRule="auto"/>
              <w:ind w:firstLineChars="0" w:firstLine="0"/>
              <w:jc w:val="center"/>
              <w:rPr>
                <w:rFonts w:cs="Calibri"/>
                <w:kern w:val="0"/>
                <w:sz w:val="21"/>
                <w:szCs w:val="21"/>
              </w:rPr>
            </w:pPr>
            <w:r>
              <w:rPr>
                <w:rFonts w:cs="Calibri"/>
                <w:kern w:val="0"/>
                <w:sz w:val="21"/>
                <w:szCs w:val="21"/>
              </w:rPr>
              <w:t>1</w:t>
            </w:r>
          </w:p>
        </w:tc>
        <w:tc>
          <w:tcPr>
            <w:tcW w:w="1843" w:type="dxa"/>
            <w:vAlign w:val="center"/>
          </w:tcPr>
          <w:p w:rsidR="00A3638B" w:rsidRDefault="00A3638B">
            <w:pPr>
              <w:spacing w:line="240" w:lineRule="auto"/>
              <w:ind w:firstLineChars="0" w:firstLine="0"/>
              <w:jc w:val="center"/>
              <w:rPr>
                <w:rFonts w:cs="Calibri"/>
                <w:kern w:val="0"/>
                <w:sz w:val="21"/>
                <w:szCs w:val="21"/>
              </w:rPr>
            </w:pPr>
          </w:p>
        </w:tc>
        <w:tc>
          <w:tcPr>
            <w:tcW w:w="1842" w:type="dxa"/>
            <w:vAlign w:val="center"/>
          </w:tcPr>
          <w:p w:rsidR="00A3638B" w:rsidRDefault="00A3638B">
            <w:pPr>
              <w:spacing w:line="240" w:lineRule="auto"/>
              <w:ind w:firstLineChars="0" w:firstLine="0"/>
              <w:jc w:val="center"/>
              <w:rPr>
                <w:rFonts w:cs="Calibri"/>
                <w:kern w:val="0"/>
                <w:sz w:val="21"/>
                <w:szCs w:val="21"/>
              </w:rPr>
            </w:pPr>
          </w:p>
        </w:tc>
        <w:tc>
          <w:tcPr>
            <w:tcW w:w="1560" w:type="dxa"/>
            <w:vAlign w:val="center"/>
          </w:tcPr>
          <w:p w:rsidR="00A3638B" w:rsidRDefault="00A3638B">
            <w:pPr>
              <w:spacing w:line="240" w:lineRule="auto"/>
              <w:ind w:firstLineChars="0" w:firstLine="0"/>
              <w:jc w:val="center"/>
              <w:rPr>
                <w:rFonts w:cs="Calibri"/>
                <w:kern w:val="0"/>
                <w:sz w:val="21"/>
                <w:szCs w:val="21"/>
              </w:rPr>
            </w:pPr>
          </w:p>
        </w:tc>
        <w:tc>
          <w:tcPr>
            <w:tcW w:w="1175" w:type="dxa"/>
            <w:vAlign w:val="center"/>
          </w:tcPr>
          <w:p w:rsidR="00A3638B" w:rsidRDefault="00A3638B">
            <w:pPr>
              <w:spacing w:line="240" w:lineRule="auto"/>
              <w:ind w:firstLineChars="0" w:firstLine="0"/>
              <w:jc w:val="center"/>
              <w:rPr>
                <w:rFonts w:cs="Calibri"/>
                <w:kern w:val="0"/>
                <w:sz w:val="21"/>
                <w:szCs w:val="21"/>
              </w:rPr>
            </w:pPr>
          </w:p>
        </w:tc>
        <w:tc>
          <w:tcPr>
            <w:tcW w:w="1454" w:type="dxa"/>
            <w:vAlign w:val="center"/>
          </w:tcPr>
          <w:p w:rsidR="00A3638B" w:rsidRDefault="00A3638B">
            <w:pPr>
              <w:spacing w:line="240" w:lineRule="auto"/>
              <w:ind w:firstLineChars="0" w:firstLine="0"/>
              <w:jc w:val="center"/>
              <w:rPr>
                <w:rFonts w:cs="Calibri"/>
                <w:kern w:val="0"/>
                <w:sz w:val="21"/>
                <w:szCs w:val="21"/>
              </w:rPr>
            </w:pPr>
          </w:p>
        </w:tc>
      </w:tr>
      <w:tr w:rsidR="00A3638B">
        <w:trPr>
          <w:trHeight w:val="454"/>
        </w:trPr>
        <w:tc>
          <w:tcPr>
            <w:tcW w:w="846" w:type="dxa"/>
            <w:vAlign w:val="center"/>
          </w:tcPr>
          <w:p w:rsidR="00A3638B" w:rsidRDefault="00B11B3E">
            <w:pPr>
              <w:spacing w:line="240" w:lineRule="auto"/>
              <w:ind w:firstLineChars="0" w:firstLine="0"/>
              <w:jc w:val="center"/>
              <w:rPr>
                <w:rFonts w:cs="Calibri"/>
                <w:kern w:val="0"/>
                <w:sz w:val="21"/>
                <w:szCs w:val="21"/>
              </w:rPr>
            </w:pPr>
            <w:r>
              <w:rPr>
                <w:rFonts w:cs="Calibri"/>
                <w:kern w:val="0"/>
                <w:sz w:val="21"/>
                <w:szCs w:val="21"/>
              </w:rPr>
              <w:t>2</w:t>
            </w:r>
          </w:p>
        </w:tc>
        <w:tc>
          <w:tcPr>
            <w:tcW w:w="1843" w:type="dxa"/>
            <w:vAlign w:val="center"/>
          </w:tcPr>
          <w:p w:rsidR="00A3638B" w:rsidRDefault="00A3638B">
            <w:pPr>
              <w:spacing w:line="240" w:lineRule="auto"/>
              <w:ind w:firstLineChars="0" w:firstLine="0"/>
              <w:jc w:val="center"/>
              <w:rPr>
                <w:rFonts w:cs="Calibri"/>
                <w:kern w:val="0"/>
                <w:sz w:val="21"/>
                <w:szCs w:val="21"/>
              </w:rPr>
            </w:pPr>
          </w:p>
        </w:tc>
        <w:tc>
          <w:tcPr>
            <w:tcW w:w="1842" w:type="dxa"/>
            <w:vAlign w:val="center"/>
          </w:tcPr>
          <w:p w:rsidR="00A3638B" w:rsidRDefault="00A3638B">
            <w:pPr>
              <w:spacing w:line="240" w:lineRule="auto"/>
              <w:ind w:firstLineChars="0" w:firstLine="0"/>
              <w:jc w:val="center"/>
              <w:rPr>
                <w:rFonts w:cs="Calibri"/>
                <w:kern w:val="0"/>
                <w:sz w:val="21"/>
                <w:szCs w:val="21"/>
              </w:rPr>
            </w:pPr>
          </w:p>
        </w:tc>
        <w:tc>
          <w:tcPr>
            <w:tcW w:w="1560" w:type="dxa"/>
            <w:vAlign w:val="center"/>
          </w:tcPr>
          <w:p w:rsidR="00A3638B" w:rsidRDefault="00A3638B">
            <w:pPr>
              <w:spacing w:line="240" w:lineRule="auto"/>
              <w:ind w:firstLineChars="0" w:firstLine="0"/>
              <w:jc w:val="center"/>
              <w:rPr>
                <w:rFonts w:cs="Calibri"/>
                <w:kern w:val="0"/>
                <w:sz w:val="21"/>
                <w:szCs w:val="21"/>
              </w:rPr>
            </w:pPr>
          </w:p>
        </w:tc>
        <w:tc>
          <w:tcPr>
            <w:tcW w:w="1175" w:type="dxa"/>
            <w:vAlign w:val="center"/>
          </w:tcPr>
          <w:p w:rsidR="00A3638B" w:rsidRDefault="00A3638B">
            <w:pPr>
              <w:spacing w:line="240" w:lineRule="auto"/>
              <w:ind w:firstLineChars="0" w:firstLine="0"/>
              <w:jc w:val="center"/>
              <w:rPr>
                <w:rFonts w:cs="Calibri"/>
                <w:kern w:val="0"/>
                <w:sz w:val="21"/>
                <w:szCs w:val="21"/>
              </w:rPr>
            </w:pPr>
          </w:p>
        </w:tc>
        <w:tc>
          <w:tcPr>
            <w:tcW w:w="1454" w:type="dxa"/>
            <w:vAlign w:val="center"/>
          </w:tcPr>
          <w:p w:rsidR="00A3638B" w:rsidRDefault="00A3638B">
            <w:pPr>
              <w:spacing w:line="240" w:lineRule="auto"/>
              <w:ind w:firstLineChars="0" w:firstLine="0"/>
              <w:jc w:val="center"/>
              <w:rPr>
                <w:rFonts w:cs="Calibri"/>
                <w:kern w:val="0"/>
                <w:sz w:val="21"/>
                <w:szCs w:val="21"/>
              </w:rPr>
            </w:pPr>
          </w:p>
        </w:tc>
      </w:tr>
      <w:tr w:rsidR="00A3638B">
        <w:trPr>
          <w:trHeight w:val="454"/>
        </w:trPr>
        <w:tc>
          <w:tcPr>
            <w:tcW w:w="846" w:type="dxa"/>
            <w:vAlign w:val="center"/>
          </w:tcPr>
          <w:p w:rsidR="00A3638B" w:rsidRDefault="00B11B3E">
            <w:pPr>
              <w:spacing w:line="240" w:lineRule="auto"/>
              <w:ind w:firstLineChars="0" w:firstLine="0"/>
              <w:jc w:val="center"/>
              <w:rPr>
                <w:rFonts w:cs="Calibri"/>
                <w:kern w:val="0"/>
                <w:sz w:val="21"/>
                <w:szCs w:val="21"/>
              </w:rPr>
            </w:pPr>
            <w:r>
              <w:rPr>
                <w:rFonts w:cs="Calibri"/>
                <w:kern w:val="0"/>
                <w:sz w:val="21"/>
                <w:szCs w:val="21"/>
              </w:rPr>
              <w:t>3</w:t>
            </w:r>
          </w:p>
        </w:tc>
        <w:tc>
          <w:tcPr>
            <w:tcW w:w="1843" w:type="dxa"/>
            <w:vAlign w:val="center"/>
          </w:tcPr>
          <w:p w:rsidR="00A3638B" w:rsidRDefault="00A3638B">
            <w:pPr>
              <w:spacing w:line="240" w:lineRule="auto"/>
              <w:ind w:firstLineChars="0" w:firstLine="0"/>
              <w:jc w:val="center"/>
              <w:rPr>
                <w:rFonts w:cs="Calibri"/>
                <w:kern w:val="0"/>
                <w:sz w:val="21"/>
                <w:szCs w:val="21"/>
              </w:rPr>
            </w:pPr>
          </w:p>
        </w:tc>
        <w:tc>
          <w:tcPr>
            <w:tcW w:w="1842" w:type="dxa"/>
            <w:vAlign w:val="center"/>
          </w:tcPr>
          <w:p w:rsidR="00A3638B" w:rsidRDefault="00A3638B">
            <w:pPr>
              <w:spacing w:line="240" w:lineRule="auto"/>
              <w:ind w:firstLineChars="0" w:firstLine="0"/>
              <w:jc w:val="center"/>
              <w:rPr>
                <w:rFonts w:cs="Calibri"/>
                <w:kern w:val="0"/>
                <w:sz w:val="21"/>
                <w:szCs w:val="21"/>
              </w:rPr>
            </w:pPr>
          </w:p>
        </w:tc>
        <w:tc>
          <w:tcPr>
            <w:tcW w:w="1560" w:type="dxa"/>
            <w:vAlign w:val="center"/>
          </w:tcPr>
          <w:p w:rsidR="00A3638B" w:rsidRDefault="00A3638B">
            <w:pPr>
              <w:spacing w:line="240" w:lineRule="auto"/>
              <w:ind w:firstLineChars="0" w:firstLine="0"/>
              <w:jc w:val="center"/>
              <w:rPr>
                <w:rFonts w:cs="Calibri"/>
                <w:kern w:val="0"/>
                <w:sz w:val="21"/>
                <w:szCs w:val="21"/>
              </w:rPr>
            </w:pPr>
          </w:p>
        </w:tc>
        <w:tc>
          <w:tcPr>
            <w:tcW w:w="1175" w:type="dxa"/>
            <w:vAlign w:val="center"/>
          </w:tcPr>
          <w:p w:rsidR="00A3638B" w:rsidRDefault="00A3638B">
            <w:pPr>
              <w:spacing w:line="240" w:lineRule="auto"/>
              <w:ind w:firstLineChars="0" w:firstLine="0"/>
              <w:jc w:val="center"/>
              <w:rPr>
                <w:rFonts w:cs="Calibri"/>
                <w:kern w:val="0"/>
                <w:sz w:val="21"/>
                <w:szCs w:val="21"/>
              </w:rPr>
            </w:pPr>
          </w:p>
        </w:tc>
        <w:tc>
          <w:tcPr>
            <w:tcW w:w="1454" w:type="dxa"/>
            <w:vAlign w:val="center"/>
          </w:tcPr>
          <w:p w:rsidR="00A3638B" w:rsidRDefault="00A3638B">
            <w:pPr>
              <w:spacing w:line="240" w:lineRule="auto"/>
              <w:ind w:firstLineChars="0" w:firstLine="0"/>
              <w:jc w:val="center"/>
              <w:rPr>
                <w:rFonts w:cs="Calibri"/>
                <w:kern w:val="0"/>
                <w:sz w:val="21"/>
                <w:szCs w:val="21"/>
              </w:rPr>
            </w:pPr>
          </w:p>
        </w:tc>
      </w:tr>
      <w:tr w:rsidR="00A3638B">
        <w:trPr>
          <w:trHeight w:val="454"/>
        </w:trPr>
        <w:tc>
          <w:tcPr>
            <w:tcW w:w="846" w:type="dxa"/>
            <w:vAlign w:val="center"/>
          </w:tcPr>
          <w:p w:rsidR="00A3638B" w:rsidRDefault="00B11B3E">
            <w:pPr>
              <w:spacing w:line="240" w:lineRule="auto"/>
              <w:ind w:firstLineChars="0" w:firstLine="0"/>
              <w:jc w:val="center"/>
              <w:rPr>
                <w:rFonts w:cs="Calibri"/>
                <w:kern w:val="0"/>
                <w:sz w:val="21"/>
                <w:szCs w:val="21"/>
              </w:rPr>
            </w:pPr>
            <w:r>
              <w:rPr>
                <w:rFonts w:cs="Calibri"/>
                <w:kern w:val="0"/>
                <w:sz w:val="21"/>
                <w:szCs w:val="21"/>
              </w:rPr>
              <w:t>4</w:t>
            </w:r>
          </w:p>
        </w:tc>
        <w:tc>
          <w:tcPr>
            <w:tcW w:w="1843" w:type="dxa"/>
            <w:vAlign w:val="center"/>
          </w:tcPr>
          <w:p w:rsidR="00A3638B" w:rsidRDefault="00A3638B">
            <w:pPr>
              <w:spacing w:line="240" w:lineRule="auto"/>
              <w:ind w:firstLineChars="0" w:firstLine="0"/>
              <w:jc w:val="center"/>
              <w:rPr>
                <w:rFonts w:cs="Calibri"/>
                <w:kern w:val="0"/>
                <w:sz w:val="21"/>
                <w:szCs w:val="21"/>
              </w:rPr>
            </w:pPr>
          </w:p>
        </w:tc>
        <w:tc>
          <w:tcPr>
            <w:tcW w:w="1842" w:type="dxa"/>
            <w:vAlign w:val="center"/>
          </w:tcPr>
          <w:p w:rsidR="00A3638B" w:rsidRDefault="00A3638B">
            <w:pPr>
              <w:spacing w:line="240" w:lineRule="auto"/>
              <w:ind w:firstLineChars="0" w:firstLine="0"/>
              <w:jc w:val="center"/>
              <w:rPr>
                <w:rFonts w:cs="Calibri"/>
                <w:kern w:val="0"/>
                <w:sz w:val="21"/>
                <w:szCs w:val="21"/>
              </w:rPr>
            </w:pPr>
          </w:p>
        </w:tc>
        <w:tc>
          <w:tcPr>
            <w:tcW w:w="1560" w:type="dxa"/>
            <w:vAlign w:val="center"/>
          </w:tcPr>
          <w:p w:rsidR="00A3638B" w:rsidRDefault="00A3638B">
            <w:pPr>
              <w:spacing w:line="240" w:lineRule="auto"/>
              <w:ind w:firstLineChars="0" w:firstLine="0"/>
              <w:jc w:val="center"/>
              <w:rPr>
                <w:rFonts w:cs="Calibri"/>
                <w:kern w:val="0"/>
                <w:sz w:val="21"/>
                <w:szCs w:val="21"/>
              </w:rPr>
            </w:pPr>
          </w:p>
        </w:tc>
        <w:tc>
          <w:tcPr>
            <w:tcW w:w="1175" w:type="dxa"/>
            <w:vAlign w:val="center"/>
          </w:tcPr>
          <w:p w:rsidR="00A3638B" w:rsidRDefault="00A3638B">
            <w:pPr>
              <w:spacing w:line="240" w:lineRule="auto"/>
              <w:ind w:firstLineChars="0" w:firstLine="0"/>
              <w:jc w:val="center"/>
              <w:rPr>
                <w:rFonts w:cs="Calibri"/>
                <w:kern w:val="0"/>
                <w:sz w:val="21"/>
                <w:szCs w:val="21"/>
              </w:rPr>
            </w:pPr>
          </w:p>
        </w:tc>
        <w:tc>
          <w:tcPr>
            <w:tcW w:w="1454" w:type="dxa"/>
            <w:vAlign w:val="center"/>
          </w:tcPr>
          <w:p w:rsidR="00A3638B" w:rsidRDefault="00A3638B">
            <w:pPr>
              <w:spacing w:line="240" w:lineRule="auto"/>
              <w:ind w:firstLineChars="0" w:firstLine="0"/>
              <w:jc w:val="center"/>
              <w:rPr>
                <w:rFonts w:cs="Calibri"/>
                <w:kern w:val="0"/>
                <w:sz w:val="21"/>
                <w:szCs w:val="21"/>
              </w:rPr>
            </w:pPr>
          </w:p>
        </w:tc>
      </w:tr>
      <w:tr w:rsidR="00A3638B">
        <w:trPr>
          <w:trHeight w:val="454"/>
        </w:trPr>
        <w:tc>
          <w:tcPr>
            <w:tcW w:w="846" w:type="dxa"/>
            <w:vAlign w:val="center"/>
          </w:tcPr>
          <w:p w:rsidR="00A3638B" w:rsidRDefault="00B11B3E">
            <w:pPr>
              <w:spacing w:line="240" w:lineRule="auto"/>
              <w:ind w:firstLineChars="0" w:firstLine="0"/>
              <w:jc w:val="center"/>
              <w:rPr>
                <w:rFonts w:cs="Calibri"/>
                <w:kern w:val="0"/>
                <w:sz w:val="21"/>
                <w:szCs w:val="21"/>
              </w:rPr>
            </w:pPr>
            <w:r>
              <w:rPr>
                <w:rFonts w:cs="Calibri"/>
                <w:kern w:val="0"/>
                <w:sz w:val="21"/>
                <w:szCs w:val="21"/>
              </w:rPr>
              <w:t>5</w:t>
            </w:r>
          </w:p>
        </w:tc>
        <w:tc>
          <w:tcPr>
            <w:tcW w:w="1843" w:type="dxa"/>
            <w:vAlign w:val="center"/>
          </w:tcPr>
          <w:p w:rsidR="00A3638B" w:rsidRDefault="00A3638B">
            <w:pPr>
              <w:spacing w:line="240" w:lineRule="auto"/>
              <w:ind w:firstLineChars="0" w:firstLine="0"/>
              <w:jc w:val="center"/>
              <w:rPr>
                <w:rFonts w:cs="Calibri"/>
                <w:kern w:val="0"/>
                <w:sz w:val="21"/>
                <w:szCs w:val="21"/>
              </w:rPr>
            </w:pPr>
          </w:p>
        </w:tc>
        <w:tc>
          <w:tcPr>
            <w:tcW w:w="1842" w:type="dxa"/>
            <w:vAlign w:val="center"/>
          </w:tcPr>
          <w:p w:rsidR="00A3638B" w:rsidRDefault="00A3638B">
            <w:pPr>
              <w:spacing w:line="240" w:lineRule="auto"/>
              <w:ind w:firstLineChars="0" w:firstLine="0"/>
              <w:jc w:val="center"/>
              <w:rPr>
                <w:rFonts w:cs="Calibri"/>
                <w:kern w:val="0"/>
                <w:sz w:val="21"/>
                <w:szCs w:val="21"/>
              </w:rPr>
            </w:pPr>
          </w:p>
        </w:tc>
        <w:tc>
          <w:tcPr>
            <w:tcW w:w="1560" w:type="dxa"/>
            <w:vAlign w:val="center"/>
          </w:tcPr>
          <w:p w:rsidR="00A3638B" w:rsidRDefault="00A3638B">
            <w:pPr>
              <w:spacing w:line="240" w:lineRule="auto"/>
              <w:ind w:firstLineChars="0" w:firstLine="0"/>
              <w:jc w:val="center"/>
              <w:rPr>
                <w:rFonts w:cs="Calibri"/>
                <w:kern w:val="0"/>
                <w:sz w:val="21"/>
                <w:szCs w:val="21"/>
              </w:rPr>
            </w:pPr>
          </w:p>
        </w:tc>
        <w:tc>
          <w:tcPr>
            <w:tcW w:w="1175" w:type="dxa"/>
            <w:vAlign w:val="center"/>
          </w:tcPr>
          <w:p w:rsidR="00A3638B" w:rsidRDefault="00A3638B">
            <w:pPr>
              <w:spacing w:line="240" w:lineRule="auto"/>
              <w:ind w:firstLineChars="0" w:firstLine="0"/>
              <w:jc w:val="center"/>
              <w:rPr>
                <w:rFonts w:cs="Calibri"/>
                <w:kern w:val="0"/>
                <w:sz w:val="21"/>
                <w:szCs w:val="21"/>
              </w:rPr>
            </w:pPr>
          </w:p>
        </w:tc>
        <w:tc>
          <w:tcPr>
            <w:tcW w:w="1454" w:type="dxa"/>
            <w:vAlign w:val="center"/>
          </w:tcPr>
          <w:p w:rsidR="00A3638B" w:rsidRDefault="00A3638B">
            <w:pPr>
              <w:spacing w:line="240" w:lineRule="auto"/>
              <w:ind w:firstLineChars="0" w:firstLine="0"/>
              <w:jc w:val="center"/>
              <w:rPr>
                <w:rFonts w:cs="Calibri"/>
                <w:kern w:val="0"/>
                <w:sz w:val="21"/>
                <w:szCs w:val="21"/>
              </w:rPr>
            </w:pPr>
          </w:p>
        </w:tc>
      </w:tr>
      <w:tr w:rsidR="00A3638B">
        <w:trPr>
          <w:trHeight w:val="454"/>
        </w:trPr>
        <w:tc>
          <w:tcPr>
            <w:tcW w:w="846" w:type="dxa"/>
            <w:vAlign w:val="center"/>
          </w:tcPr>
          <w:p w:rsidR="00A3638B" w:rsidRDefault="00B11B3E">
            <w:pPr>
              <w:spacing w:line="240" w:lineRule="auto"/>
              <w:ind w:firstLineChars="0" w:firstLine="0"/>
              <w:jc w:val="center"/>
              <w:rPr>
                <w:rFonts w:cs="Calibri"/>
                <w:kern w:val="0"/>
                <w:sz w:val="21"/>
                <w:szCs w:val="21"/>
              </w:rPr>
            </w:pPr>
            <w:r>
              <w:rPr>
                <w:rFonts w:cs="Calibri"/>
                <w:kern w:val="0"/>
                <w:sz w:val="21"/>
                <w:szCs w:val="21"/>
              </w:rPr>
              <w:t>6</w:t>
            </w:r>
          </w:p>
        </w:tc>
        <w:tc>
          <w:tcPr>
            <w:tcW w:w="1843" w:type="dxa"/>
            <w:vAlign w:val="center"/>
          </w:tcPr>
          <w:p w:rsidR="00A3638B" w:rsidRDefault="00A3638B">
            <w:pPr>
              <w:spacing w:line="240" w:lineRule="auto"/>
              <w:ind w:firstLineChars="0" w:firstLine="0"/>
              <w:jc w:val="center"/>
              <w:rPr>
                <w:rFonts w:cs="Calibri"/>
                <w:kern w:val="0"/>
                <w:sz w:val="21"/>
                <w:szCs w:val="21"/>
              </w:rPr>
            </w:pPr>
          </w:p>
        </w:tc>
        <w:tc>
          <w:tcPr>
            <w:tcW w:w="1842" w:type="dxa"/>
            <w:vAlign w:val="center"/>
          </w:tcPr>
          <w:p w:rsidR="00A3638B" w:rsidRDefault="00A3638B">
            <w:pPr>
              <w:spacing w:line="240" w:lineRule="auto"/>
              <w:ind w:firstLineChars="0" w:firstLine="0"/>
              <w:jc w:val="center"/>
              <w:rPr>
                <w:rFonts w:cs="Calibri"/>
                <w:kern w:val="0"/>
                <w:sz w:val="21"/>
                <w:szCs w:val="21"/>
              </w:rPr>
            </w:pPr>
          </w:p>
        </w:tc>
        <w:tc>
          <w:tcPr>
            <w:tcW w:w="1560" w:type="dxa"/>
            <w:vAlign w:val="center"/>
          </w:tcPr>
          <w:p w:rsidR="00A3638B" w:rsidRDefault="00A3638B">
            <w:pPr>
              <w:spacing w:line="240" w:lineRule="auto"/>
              <w:ind w:firstLineChars="0" w:firstLine="0"/>
              <w:jc w:val="center"/>
              <w:rPr>
                <w:rFonts w:cs="Calibri"/>
                <w:kern w:val="0"/>
                <w:sz w:val="21"/>
                <w:szCs w:val="21"/>
              </w:rPr>
            </w:pPr>
          </w:p>
        </w:tc>
        <w:tc>
          <w:tcPr>
            <w:tcW w:w="1175" w:type="dxa"/>
            <w:vAlign w:val="center"/>
          </w:tcPr>
          <w:p w:rsidR="00A3638B" w:rsidRDefault="00A3638B">
            <w:pPr>
              <w:spacing w:line="240" w:lineRule="auto"/>
              <w:ind w:firstLineChars="0" w:firstLine="0"/>
              <w:jc w:val="center"/>
              <w:rPr>
                <w:rFonts w:cs="Calibri"/>
                <w:kern w:val="0"/>
                <w:sz w:val="21"/>
                <w:szCs w:val="21"/>
              </w:rPr>
            </w:pPr>
          </w:p>
        </w:tc>
        <w:tc>
          <w:tcPr>
            <w:tcW w:w="1454" w:type="dxa"/>
            <w:vAlign w:val="center"/>
          </w:tcPr>
          <w:p w:rsidR="00A3638B" w:rsidRDefault="00A3638B">
            <w:pPr>
              <w:spacing w:line="240" w:lineRule="auto"/>
              <w:ind w:firstLineChars="0" w:firstLine="0"/>
              <w:jc w:val="center"/>
              <w:rPr>
                <w:rFonts w:cs="Calibri"/>
                <w:kern w:val="0"/>
                <w:sz w:val="21"/>
                <w:szCs w:val="21"/>
              </w:rPr>
            </w:pPr>
          </w:p>
        </w:tc>
      </w:tr>
      <w:tr w:rsidR="00A3638B">
        <w:trPr>
          <w:trHeight w:val="454"/>
        </w:trPr>
        <w:tc>
          <w:tcPr>
            <w:tcW w:w="846" w:type="dxa"/>
            <w:vAlign w:val="center"/>
          </w:tcPr>
          <w:p w:rsidR="00A3638B" w:rsidRDefault="00A3638B">
            <w:pPr>
              <w:spacing w:line="240" w:lineRule="auto"/>
              <w:ind w:firstLineChars="0" w:firstLine="0"/>
              <w:jc w:val="center"/>
              <w:rPr>
                <w:rFonts w:cs="Calibri"/>
                <w:kern w:val="0"/>
                <w:sz w:val="21"/>
                <w:szCs w:val="21"/>
              </w:rPr>
            </w:pPr>
          </w:p>
        </w:tc>
        <w:tc>
          <w:tcPr>
            <w:tcW w:w="1843" w:type="dxa"/>
            <w:vAlign w:val="center"/>
          </w:tcPr>
          <w:p w:rsidR="00A3638B" w:rsidRDefault="00A3638B">
            <w:pPr>
              <w:spacing w:line="240" w:lineRule="auto"/>
              <w:ind w:firstLineChars="0" w:firstLine="0"/>
              <w:jc w:val="center"/>
              <w:rPr>
                <w:rFonts w:cs="Calibri"/>
                <w:kern w:val="0"/>
                <w:sz w:val="21"/>
                <w:szCs w:val="21"/>
              </w:rPr>
            </w:pPr>
          </w:p>
        </w:tc>
        <w:tc>
          <w:tcPr>
            <w:tcW w:w="1842" w:type="dxa"/>
            <w:vAlign w:val="center"/>
          </w:tcPr>
          <w:p w:rsidR="00A3638B" w:rsidRDefault="00A3638B">
            <w:pPr>
              <w:spacing w:line="240" w:lineRule="auto"/>
              <w:ind w:firstLineChars="0" w:firstLine="0"/>
              <w:jc w:val="center"/>
              <w:rPr>
                <w:rFonts w:cs="Calibri"/>
                <w:kern w:val="0"/>
                <w:sz w:val="21"/>
                <w:szCs w:val="21"/>
              </w:rPr>
            </w:pPr>
          </w:p>
        </w:tc>
        <w:tc>
          <w:tcPr>
            <w:tcW w:w="1560" w:type="dxa"/>
            <w:vAlign w:val="center"/>
          </w:tcPr>
          <w:p w:rsidR="00A3638B" w:rsidRDefault="00A3638B">
            <w:pPr>
              <w:spacing w:line="240" w:lineRule="auto"/>
              <w:ind w:firstLineChars="0" w:firstLine="0"/>
              <w:jc w:val="center"/>
              <w:rPr>
                <w:rFonts w:cs="Calibri"/>
                <w:kern w:val="0"/>
                <w:sz w:val="21"/>
                <w:szCs w:val="21"/>
              </w:rPr>
            </w:pPr>
          </w:p>
        </w:tc>
        <w:tc>
          <w:tcPr>
            <w:tcW w:w="1175" w:type="dxa"/>
            <w:vAlign w:val="center"/>
          </w:tcPr>
          <w:p w:rsidR="00A3638B" w:rsidRDefault="00A3638B">
            <w:pPr>
              <w:spacing w:line="240" w:lineRule="auto"/>
              <w:ind w:firstLineChars="0" w:firstLine="0"/>
              <w:jc w:val="center"/>
              <w:rPr>
                <w:rFonts w:cs="Calibri"/>
                <w:kern w:val="0"/>
                <w:sz w:val="21"/>
                <w:szCs w:val="21"/>
              </w:rPr>
            </w:pPr>
          </w:p>
        </w:tc>
        <w:tc>
          <w:tcPr>
            <w:tcW w:w="1454" w:type="dxa"/>
            <w:vAlign w:val="center"/>
          </w:tcPr>
          <w:p w:rsidR="00A3638B" w:rsidRDefault="00A3638B">
            <w:pPr>
              <w:spacing w:line="240" w:lineRule="auto"/>
              <w:ind w:firstLineChars="0" w:firstLine="0"/>
              <w:jc w:val="center"/>
              <w:rPr>
                <w:rFonts w:cs="Calibri"/>
                <w:kern w:val="0"/>
                <w:sz w:val="21"/>
                <w:szCs w:val="21"/>
              </w:rPr>
            </w:pPr>
          </w:p>
        </w:tc>
      </w:tr>
      <w:tr w:rsidR="00A3638B">
        <w:trPr>
          <w:trHeight w:val="454"/>
        </w:trPr>
        <w:tc>
          <w:tcPr>
            <w:tcW w:w="846" w:type="dxa"/>
            <w:vAlign w:val="center"/>
          </w:tcPr>
          <w:p w:rsidR="00A3638B" w:rsidRDefault="00A3638B">
            <w:pPr>
              <w:spacing w:line="240" w:lineRule="auto"/>
              <w:ind w:firstLineChars="0" w:firstLine="0"/>
              <w:jc w:val="center"/>
              <w:rPr>
                <w:rFonts w:cs="Calibri"/>
                <w:kern w:val="0"/>
                <w:sz w:val="21"/>
                <w:szCs w:val="21"/>
              </w:rPr>
            </w:pPr>
          </w:p>
        </w:tc>
        <w:tc>
          <w:tcPr>
            <w:tcW w:w="1843" w:type="dxa"/>
            <w:vAlign w:val="center"/>
          </w:tcPr>
          <w:p w:rsidR="00A3638B" w:rsidRDefault="00A3638B">
            <w:pPr>
              <w:spacing w:line="240" w:lineRule="auto"/>
              <w:ind w:firstLineChars="0" w:firstLine="0"/>
              <w:jc w:val="center"/>
              <w:rPr>
                <w:rFonts w:cs="Calibri"/>
                <w:kern w:val="0"/>
                <w:sz w:val="21"/>
                <w:szCs w:val="21"/>
              </w:rPr>
            </w:pPr>
          </w:p>
        </w:tc>
        <w:tc>
          <w:tcPr>
            <w:tcW w:w="1842" w:type="dxa"/>
            <w:vAlign w:val="center"/>
          </w:tcPr>
          <w:p w:rsidR="00A3638B" w:rsidRDefault="00A3638B">
            <w:pPr>
              <w:spacing w:line="240" w:lineRule="auto"/>
              <w:ind w:firstLineChars="0" w:firstLine="0"/>
              <w:jc w:val="center"/>
              <w:rPr>
                <w:rFonts w:cs="Calibri"/>
                <w:kern w:val="0"/>
                <w:sz w:val="21"/>
                <w:szCs w:val="21"/>
              </w:rPr>
            </w:pPr>
          </w:p>
        </w:tc>
        <w:tc>
          <w:tcPr>
            <w:tcW w:w="1560" w:type="dxa"/>
            <w:vAlign w:val="center"/>
          </w:tcPr>
          <w:p w:rsidR="00A3638B" w:rsidRDefault="00A3638B">
            <w:pPr>
              <w:spacing w:line="240" w:lineRule="auto"/>
              <w:ind w:firstLineChars="0" w:firstLine="0"/>
              <w:jc w:val="center"/>
              <w:rPr>
                <w:rFonts w:cs="Calibri"/>
                <w:kern w:val="0"/>
                <w:sz w:val="21"/>
                <w:szCs w:val="21"/>
              </w:rPr>
            </w:pPr>
          </w:p>
        </w:tc>
        <w:tc>
          <w:tcPr>
            <w:tcW w:w="1175" w:type="dxa"/>
            <w:vAlign w:val="center"/>
          </w:tcPr>
          <w:p w:rsidR="00A3638B" w:rsidRDefault="00A3638B">
            <w:pPr>
              <w:spacing w:line="240" w:lineRule="auto"/>
              <w:ind w:firstLineChars="0" w:firstLine="0"/>
              <w:jc w:val="center"/>
              <w:rPr>
                <w:rFonts w:cs="Calibri"/>
                <w:kern w:val="0"/>
                <w:sz w:val="21"/>
                <w:szCs w:val="21"/>
              </w:rPr>
            </w:pPr>
          </w:p>
        </w:tc>
        <w:tc>
          <w:tcPr>
            <w:tcW w:w="1454" w:type="dxa"/>
            <w:vAlign w:val="center"/>
          </w:tcPr>
          <w:p w:rsidR="00A3638B" w:rsidRDefault="00A3638B">
            <w:pPr>
              <w:spacing w:line="240" w:lineRule="auto"/>
              <w:ind w:firstLineChars="0" w:firstLine="0"/>
              <w:jc w:val="center"/>
              <w:rPr>
                <w:rFonts w:cs="Calibri"/>
                <w:kern w:val="0"/>
                <w:sz w:val="21"/>
                <w:szCs w:val="21"/>
              </w:rPr>
            </w:pPr>
          </w:p>
        </w:tc>
      </w:tr>
    </w:tbl>
    <w:p w:rsidR="00A3638B" w:rsidRDefault="00A3638B">
      <w:pPr>
        <w:ind w:firstLine="480"/>
      </w:pPr>
    </w:p>
    <w:p w:rsidR="00A3638B" w:rsidRDefault="00B11B3E">
      <w:pPr>
        <w:ind w:firstLine="480"/>
      </w:pPr>
      <w:r>
        <w:rPr>
          <w:rFonts w:hint="eastAsia"/>
        </w:rPr>
        <w:t>注：增加或删除条款，请在本表中标明删除条款位置或添加位置。</w:t>
      </w:r>
    </w:p>
    <w:p w:rsidR="00A3638B" w:rsidRDefault="00A3638B">
      <w:pPr>
        <w:ind w:firstLine="480"/>
      </w:pPr>
    </w:p>
    <w:p w:rsidR="00A3638B" w:rsidRDefault="00A3638B">
      <w:pPr>
        <w:ind w:firstLine="480"/>
      </w:pPr>
    </w:p>
    <w:p w:rsidR="00A3638B" w:rsidRDefault="00A3638B">
      <w:pPr>
        <w:ind w:firstLine="480"/>
      </w:pPr>
    </w:p>
    <w:p w:rsidR="00A3638B" w:rsidRDefault="00A3638B">
      <w:pPr>
        <w:ind w:firstLine="480"/>
      </w:pPr>
    </w:p>
    <w:p w:rsidR="00A3638B" w:rsidRDefault="00A3638B">
      <w:pPr>
        <w:ind w:firstLine="480"/>
      </w:pPr>
    </w:p>
    <w:p w:rsidR="00A3638B" w:rsidRDefault="00B11B3E">
      <w:pPr>
        <w:spacing w:line="480" w:lineRule="auto"/>
        <w:ind w:firstLine="480"/>
        <w:jc w:val="right"/>
      </w:pPr>
      <w:r>
        <w:rPr>
          <w:rFonts w:hint="eastAsia"/>
        </w:rPr>
        <w:t>投标人：</w:t>
      </w:r>
      <w:r>
        <w:rPr>
          <w:rFonts w:hint="eastAsia"/>
        </w:rPr>
        <w:t>____________________(</w:t>
      </w:r>
      <w:r>
        <w:rPr>
          <w:rFonts w:hint="eastAsia"/>
        </w:rPr>
        <w:t>盖单位章</w:t>
      </w:r>
      <w:r>
        <w:rPr>
          <w:rFonts w:hint="eastAsia"/>
        </w:rPr>
        <w:t>)</w:t>
      </w:r>
    </w:p>
    <w:p w:rsidR="00A3638B" w:rsidRDefault="00B11B3E">
      <w:pPr>
        <w:spacing w:line="480" w:lineRule="auto"/>
        <w:ind w:firstLine="480"/>
        <w:jc w:val="right"/>
      </w:pPr>
      <w:r>
        <w:rPr>
          <w:rFonts w:hint="eastAsia"/>
        </w:rPr>
        <w:t>法定代表人或其委托代理人：</w:t>
      </w:r>
      <w:r>
        <w:rPr>
          <w:rFonts w:hint="eastAsia"/>
        </w:rPr>
        <w:t>____________(</w:t>
      </w:r>
      <w:r>
        <w:rPr>
          <w:rFonts w:hint="eastAsia"/>
        </w:rPr>
        <w:t>签字</w:t>
      </w:r>
      <w:r>
        <w:rPr>
          <w:rFonts w:hint="eastAsia"/>
        </w:rPr>
        <w:t>)</w:t>
      </w:r>
    </w:p>
    <w:p w:rsidR="00A3638B" w:rsidRDefault="00B11B3E">
      <w:pPr>
        <w:spacing w:line="480" w:lineRule="auto"/>
        <w:ind w:firstLine="480"/>
        <w:jc w:val="right"/>
      </w:pPr>
      <w:r>
        <w:rPr>
          <w:rFonts w:hint="eastAsia"/>
        </w:rPr>
        <w:t>__________</w:t>
      </w:r>
      <w:r>
        <w:rPr>
          <w:rFonts w:hint="eastAsia"/>
        </w:rPr>
        <w:t>年</w:t>
      </w:r>
      <w:r>
        <w:rPr>
          <w:rFonts w:hint="eastAsia"/>
        </w:rPr>
        <w:t>_________</w:t>
      </w:r>
      <w:r>
        <w:rPr>
          <w:rFonts w:hint="eastAsia"/>
        </w:rPr>
        <w:t>月</w:t>
      </w:r>
      <w:r>
        <w:rPr>
          <w:rFonts w:hint="eastAsia"/>
        </w:rPr>
        <w:t>_________</w:t>
      </w:r>
      <w:r>
        <w:rPr>
          <w:rFonts w:hint="eastAsia"/>
        </w:rPr>
        <w:t>日</w:t>
      </w:r>
    </w:p>
    <w:p w:rsidR="00A3638B" w:rsidRDefault="00B11B3E">
      <w:pPr>
        <w:widowControl/>
        <w:spacing w:line="240" w:lineRule="auto"/>
        <w:ind w:firstLineChars="0" w:firstLine="0"/>
        <w:jc w:val="left"/>
        <w:rPr>
          <w:bCs/>
          <w:szCs w:val="32"/>
        </w:rPr>
      </w:pPr>
      <w:r>
        <w:rPr>
          <w:b/>
        </w:rPr>
        <w:br w:type="page"/>
      </w:r>
    </w:p>
    <w:p w:rsidR="00A3638B" w:rsidRDefault="00B11B3E">
      <w:pPr>
        <w:pStyle w:val="-2"/>
        <w:numPr>
          <w:ilvl w:val="0"/>
          <w:numId w:val="0"/>
        </w:numPr>
        <w:ind w:left="576"/>
        <w:jc w:val="center"/>
      </w:pPr>
      <w:bookmarkStart w:id="593" w:name="_Toc488064853"/>
      <w:bookmarkStart w:id="594" w:name="_Toc437271308"/>
      <w:r>
        <w:rPr>
          <w:rFonts w:hint="eastAsia"/>
        </w:rPr>
        <w:lastRenderedPageBreak/>
        <w:t>九、项目公司设立方案</w:t>
      </w:r>
      <w:bookmarkEnd w:id="593"/>
      <w:bookmarkEnd w:id="594"/>
    </w:p>
    <w:p w:rsidR="00A3638B" w:rsidRDefault="00B11B3E">
      <w:pPr>
        <w:ind w:firstLine="480"/>
      </w:pPr>
      <w:r>
        <w:rPr>
          <w:rFonts w:hint="eastAsia"/>
        </w:rPr>
        <w:t>设立方案中至少应包含股东简介、股东出资方案、拟组建的组织机构设置及相应的职责范围、拟派驻项目公司的主要人员情况等内容。</w:t>
      </w:r>
    </w:p>
    <w:p w:rsidR="00A3638B" w:rsidRDefault="00B11B3E">
      <w:pPr>
        <w:pStyle w:val="-3"/>
        <w:numPr>
          <w:ilvl w:val="0"/>
          <w:numId w:val="8"/>
        </w:numPr>
      </w:pPr>
      <w:bookmarkStart w:id="595" w:name="_Toc437271309"/>
      <w:bookmarkStart w:id="596" w:name="_Toc488064854"/>
      <w:r>
        <w:rPr>
          <w:rFonts w:hint="eastAsia"/>
        </w:rPr>
        <w:t>拟组建项目组织机构组成表</w:t>
      </w:r>
      <w:bookmarkEnd w:id="595"/>
      <w:bookmarkEnd w:id="596"/>
    </w:p>
    <w:tbl>
      <w:tblPr>
        <w:tblStyle w:val="a9"/>
        <w:tblW w:w="8720" w:type="dxa"/>
        <w:tblLayout w:type="fixed"/>
        <w:tblLook w:val="04A0"/>
      </w:tblPr>
      <w:tblGrid>
        <w:gridCol w:w="704"/>
        <w:gridCol w:w="1181"/>
        <w:gridCol w:w="1181"/>
        <w:gridCol w:w="1182"/>
        <w:gridCol w:w="1276"/>
        <w:gridCol w:w="1950"/>
        <w:gridCol w:w="1246"/>
      </w:tblGrid>
      <w:tr w:rsidR="00A3638B">
        <w:trPr>
          <w:trHeight w:val="567"/>
        </w:trPr>
        <w:tc>
          <w:tcPr>
            <w:tcW w:w="704"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序号</w:t>
            </w:r>
          </w:p>
        </w:tc>
        <w:tc>
          <w:tcPr>
            <w:tcW w:w="1181"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姓名</w:t>
            </w:r>
          </w:p>
        </w:tc>
        <w:tc>
          <w:tcPr>
            <w:tcW w:w="1181"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职务</w:t>
            </w:r>
          </w:p>
        </w:tc>
        <w:tc>
          <w:tcPr>
            <w:tcW w:w="1182"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职称</w:t>
            </w:r>
          </w:p>
        </w:tc>
        <w:tc>
          <w:tcPr>
            <w:tcW w:w="1276"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所学专业</w:t>
            </w:r>
          </w:p>
        </w:tc>
        <w:tc>
          <w:tcPr>
            <w:tcW w:w="1950"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本项目所担当职务</w:t>
            </w:r>
          </w:p>
        </w:tc>
        <w:tc>
          <w:tcPr>
            <w:tcW w:w="1246" w:type="dxa"/>
            <w:vAlign w:val="center"/>
          </w:tcPr>
          <w:p w:rsidR="00A3638B" w:rsidRDefault="00B11B3E">
            <w:pPr>
              <w:spacing w:line="240" w:lineRule="auto"/>
              <w:ind w:firstLineChars="0" w:firstLine="0"/>
              <w:jc w:val="center"/>
              <w:rPr>
                <w:rFonts w:cs="Calibri"/>
                <w:b/>
                <w:kern w:val="0"/>
                <w:sz w:val="21"/>
                <w:szCs w:val="21"/>
              </w:rPr>
            </w:pPr>
            <w:r>
              <w:rPr>
                <w:rFonts w:cs="Calibri" w:hint="eastAsia"/>
                <w:b/>
                <w:kern w:val="0"/>
                <w:sz w:val="21"/>
                <w:szCs w:val="21"/>
              </w:rPr>
              <w:t>备注</w:t>
            </w: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r w:rsidR="00A3638B">
        <w:trPr>
          <w:trHeight w:val="454"/>
        </w:trPr>
        <w:tc>
          <w:tcPr>
            <w:tcW w:w="704"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1" w:type="dxa"/>
          </w:tcPr>
          <w:p w:rsidR="00A3638B" w:rsidRDefault="00A3638B">
            <w:pPr>
              <w:spacing w:line="240" w:lineRule="auto"/>
              <w:ind w:firstLineChars="0" w:firstLine="0"/>
              <w:rPr>
                <w:rFonts w:cs="Calibri"/>
                <w:kern w:val="0"/>
                <w:sz w:val="21"/>
                <w:szCs w:val="21"/>
              </w:rPr>
            </w:pPr>
          </w:p>
        </w:tc>
        <w:tc>
          <w:tcPr>
            <w:tcW w:w="1182" w:type="dxa"/>
          </w:tcPr>
          <w:p w:rsidR="00A3638B" w:rsidRDefault="00A3638B">
            <w:pPr>
              <w:spacing w:line="240" w:lineRule="auto"/>
              <w:ind w:firstLineChars="0" w:firstLine="0"/>
              <w:rPr>
                <w:rFonts w:cs="Calibri"/>
                <w:kern w:val="0"/>
                <w:sz w:val="21"/>
                <w:szCs w:val="21"/>
              </w:rPr>
            </w:pPr>
          </w:p>
        </w:tc>
        <w:tc>
          <w:tcPr>
            <w:tcW w:w="1276" w:type="dxa"/>
          </w:tcPr>
          <w:p w:rsidR="00A3638B" w:rsidRDefault="00A3638B">
            <w:pPr>
              <w:spacing w:line="240" w:lineRule="auto"/>
              <w:ind w:firstLineChars="0" w:firstLine="0"/>
              <w:rPr>
                <w:rFonts w:cs="Calibri"/>
                <w:kern w:val="0"/>
                <w:sz w:val="21"/>
                <w:szCs w:val="21"/>
              </w:rPr>
            </w:pPr>
          </w:p>
        </w:tc>
        <w:tc>
          <w:tcPr>
            <w:tcW w:w="1950" w:type="dxa"/>
          </w:tcPr>
          <w:p w:rsidR="00A3638B" w:rsidRDefault="00A3638B">
            <w:pPr>
              <w:spacing w:line="240" w:lineRule="auto"/>
              <w:ind w:firstLineChars="0" w:firstLine="0"/>
              <w:rPr>
                <w:rFonts w:cs="Calibri"/>
                <w:kern w:val="0"/>
                <w:sz w:val="21"/>
                <w:szCs w:val="21"/>
              </w:rPr>
            </w:pPr>
          </w:p>
        </w:tc>
        <w:tc>
          <w:tcPr>
            <w:tcW w:w="1246" w:type="dxa"/>
          </w:tcPr>
          <w:p w:rsidR="00A3638B" w:rsidRDefault="00A3638B">
            <w:pPr>
              <w:spacing w:line="240" w:lineRule="auto"/>
              <w:ind w:firstLineChars="0" w:firstLine="0"/>
              <w:rPr>
                <w:rFonts w:cs="Calibri"/>
                <w:kern w:val="0"/>
                <w:sz w:val="21"/>
                <w:szCs w:val="21"/>
              </w:rPr>
            </w:pPr>
          </w:p>
        </w:tc>
      </w:tr>
    </w:tbl>
    <w:p w:rsidR="00A3638B" w:rsidRDefault="00A3638B">
      <w:pPr>
        <w:ind w:firstLine="480"/>
      </w:pPr>
    </w:p>
    <w:p w:rsidR="00A3638B" w:rsidRDefault="00B11B3E">
      <w:pPr>
        <w:ind w:firstLine="480"/>
      </w:pPr>
      <w:r>
        <w:br w:type="page"/>
      </w:r>
    </w:p>
    <w:p w:rsidR="00A3638B" w:rsidRDefault="00B11B3E">
      <w:pPr>
        <w:pStyle w:val="-3"/>
        <w:numPr>
          <w:ilvl w:val="0"/>
          <w:numId w:val="8"/>
        </w:numPr>
      </w:pPr>
      <w:bookmarkStart w:id="597" w:name="_Toc437271310"/>
      <w:bookmarkStart w:id="598" w:name="_Toc488064855"/>
      <w:r>
        <w:rPr>
          <w:rFonts w:hint="eastAsia"/>
        </w:rPr>
        <w:lastRenderedPageBreak/>
        <w:t>主要人员简历表</w:t>
      </w:r>
      <w:bookmarkEnd w:id="597"/>
      <w:bookmarkEnd w:id="598"/>
    </w:p>
    <w:p w:rsidR="00A3638B" w:rsidRDefault="00B11B3E">
      <w:pPr>
        <w:ind w:firstLine="480"/>
      </w:pPr>
      <w:r>
        <w:rPr>
          <w:rFonts w:hint="eastAsia"/>
        </w:rPr>
        <w:t>“主要人员简历表”中的项目负责人应附身份证、职称证、学历证、养老保险复印件，管理过的项目业绩须附合同协议书复印件；其他主要人员应附职称证（执业证或上岗证书）、养老保险复印件。</w:t>
      </w:r>
    </w:p>
    <w:tbl>
      <w:tblPr>
        <w:tblStyle w:val="a9"/>
        <w:tblW w:w="8720" w:type="dxa"/>
        <w:tblLayout w:type="fixed"/>
        <w:tblLook w:val="04A0"/>
      </w:tblPr>
      <w:tblGrid>
        <w:gridCol w:w="1453"/>
        <w:gridCol w:w="527"/>
        <w:gridCol w:w="850"/>
        <w:gridCol w:w="1418"/>
        <w:gridCol w:w="1417"/>
        <w:gridCol w:w="1701"/>
        <w:gridCol w:w="1354"/>
      </w:tblGrid>
      <w:tr w:rsidR="00A3638B">
        <w:trPr>
          <w:trHeight w:val="567"/>
        </w:trPr>
        <w:tc>
          <w:tcPr>
            <w:tcW w:w="1453" w:type="dxa"/>
            <w:vAlign w:val="center"/>
          </w:tcPr>
          <w:p w:rsidR="00A3638B" w:rsidRDefault="00B11B3E">
            <w:pPr>
              <w:spacing w:line="240" w:lineRule="auto"/>
              <w:ind w:firstLineChars="0" w:firstLine="0"/>
              <w:rPr>
                <w:rFonts w:cs="Calibri"/>
                <w:kern w:val="0"/>
                <w:sz w:val="21"/>
                <w:szCs w:val="21"/>
              </w:rPr>
            </w:pPr>
            <w:r>
              <w:rPr>
                <w:rFonts w:cs="Calibri" w:hint="eastAsia"/>
                <w:kern w:val="0"/>
                <w:sz w:val="21"/>
                <w:szCs w:val="21"/>
              </w:rPr>
              <w:t>姓名</w:t>
            </w:r>
          </w:p>
        </w:tc>
        <w:tc>
          <w:tcPr>
            <w:tcW w:w="1377" w:type="dxa"/>
            <w:gridSpan w:val="2"/>
            <w:vAlign w:val="center"/>
          </w:tcPr>
          <w:p w:rsidR="00A3638B" w:rsidRDefault="00A3638B">
            <w:pPr>
              <w:spacing w:line="240" w:lineRule="auto"/>
              <w:ind w:firstLineChars="0" w:firstLine="0"/>
              <w:rPr>
                <w:rFonts w:cs="Calibri"/>
                <w:kern w:val="0"/>
                <w:sz w:val="21"/>
                <w:szCs w:val="21"/>
              </w:rPr>
            </w:pPr>
          </w:p>
        </w:tc>
        <w:tc>
          <w:tcPr>
            <w:tcW w:w="1418" w:type="dxa"/>
            <w:vAlign w:val="center"/>
          </w:tcPr>
          <w:p w:rsidR="00A3638B" w:rsidRDefault="00B11B3E">
            <w:pPr>
              <w:spacing w:line="240" w:lineRule="auto"/>
              <w:ind w:firstLineChars="0" w:firstLine="0"/>
              <w:rPr>
                <w:rFonts w:cs="Calibri"/>
                <w:kern w:val="0"/>
                <w:sz w:val="21"/>
                <w:szCs w:val="21"/>
              </w:rPr>
            </w:pPr>
            <w:r>
              <w:rPr>
                <w:rFonts w:cs="Calibri" w:hint="eastAsia"/>
                <w:kern w:val="0"/>
                <w:sz w:val="21"/>
                <w:szCs w:val="21"/>
              </w:rPr>
              <w:t>年龄</w:t>
            </w:r>
          </w:p>
        </w:tc>
        <w:tc>
          <w:tcPr>
            <w:tcW w:w="1417" w:type="dxa"/>
            <w:vAlign w:val="center"/>
          </w:tcPr>
          <w:p w:rsidR="00A3638B" w:rsidRDefault="00A3638B">
            <w:pPr>
              <w:spacing w:line="240" w:lineRule="auto"/>
              <w:ind w:firstLineChars="0" w:firstLine="0"/>
              <w:rPr>
                <w:rFonts w:cs="Calibri"/>
                <w:kern w:val="0"/>
                <w:sz w:val="21"/>
                <w:szCs w:val="21"/>
              </w:rPr>
            </w:pPr>
          </w:p>
        </w:tc>
        <w:tc>
          <w:tcPr>
            <w:tcW w:w="1701" w:type="dxa"/>
            <w:vAlign w:val="center"/>
          </w:tcPr>
          <w:p w:rsidR="00A3638B" w:rsidRDefault="00B11B3E">
            <w:pPr>
              <w:spacing w:line="240" w:lineRule="auto"/>
              <w:ind w:firstLineChars="0" w:firstLine="0"/>
              <w:rPr>
                <w:rFonts w:cs="Calibri"/>
                <w:kern w:val="0"/>
                <w:sz w:val="21"/>
                <w:szCs w:val="21"/>
              </w:rPr>
            </w:pPr>
            <w:r>
              <w:rPr>
                <w:rFonts w:cs="Calibri" w:hint="eastAsia"/>
                <w:kern w:val="0"/>
                <w:sz w:val="21"/>
                <w:szCs w:val="21"/>
              </w:rPr>
              <w:t>学历</w:t>
            </w:r>
          </w:p>
        </w:tc>
        <w:tc>
          <w:tcPr>
            <w:tcW w:w="1354" w:type="dxa"/>
            <w:vAlign w:val="center"/>
          </w:tcPr>
          <w:p w:rsidR="00A3638B" w:rsidRDefault="00A3638B">
            <w:pPr>
              <w:spacing w:line="240" w:lineRule="auto"/>
              <w:ind w:firstLineChars="0" w:firstLine="0"/>
              <w:rPr>
                <w:rFonts w:cs="Calibri"/>
                <w:kern w:val="0"/>
                <w:sz w:val="21"/>
                <w:szCs w:val="21"/>
              </w:rPr>
            </w:pPr>
          </w:p>
        </w:tc>
      </w:tr>
      <w:tr w:rsidR="00A3638B">
        <w:trPr>
          <w:trHeight w:val="567"/>
        </w:trPr>
        <w:tc>
          <w:tcPr>
            <w:tcW w:w="1453" w:type="dxa"/>
            <w:vAlign w:val="center"/>
          </w:tcPr>
          <w:p w:rsidR="00A3638B" w:rsidRDefault="00B11B3E">
            <w:pPr>
              <w:spacing w:line="240" w:lineRule="auto"/>
              <w:ind w:firstLineChars="0" w:firstLine="0"/>
              <w:rPr>
                <w:rFonts w:cs="Calibri"/>
                <w:kern w:val="0"/>
                <w:sz w:val="21"/>
                <w:szCs w:val="21"/>
              </w:rPr>
            </w:pPr>
            <w:r>
              <w:rPr>
                <w:rFonts w:cs="Calibri" w:hint="eastAsia"/>
                <w:kern w:val="0"/>
                <w:sz w:val="21"/>
                <w:szCs w:val="21"/>
              </w:rPr>
              <w:t>职称</w:t>
            </w:r>
          </w:p>
        </w:tc>
        <w:tc>
          <w:tcPr>
            <w:tcW w:w="1377" w:type="dxa"/>
            <w:gridSpan w:val="2"/>
            <w:vAlign w:val="center"/>
          </w:tcPr>
          <w:p w:rsidR="00A3638B" w:rsidRDefault="00A3638B">
            <w:pPr>
              <w:spacing w:line="240" w:lineRule="auto"/>
              <w:ind w:firstLineChars="0" w:firstLine="0"/>
              <w:rPr>
                <w:rFonts w:cs="Calibri"/>
                <w:kern w:val="0"/>
                <w:sz w:val="21"/>
                <w:szCs w:val="21"/>
              </w:rPr>
            </w:pPr>
          </w:p>
        </w:tc>
        <w:tc>
          <w:tcPr>
            <w:tcW w:w="1418" w:type="dxa"/>
            <w:vAlign w:val="center"/>
          </w:tcPr>
          <w:p w:rsidR="00A3638B" w:rsidRDefault="00B11B3E">
            <w:pPr>
              <w:spacing w:line="240" w:lineRule="auto"/>
              <w:ind w:firstLineChars="0" w:firstLine="0"/>
              <w:rPr>
                <w:rFonts w:cs="Calibri"/>
                <w:kern w:val="0"/>
                <w:sz w:val="21"/>
                <w:szCs w:val="21"/>
              </w:rPr>
            </w:pPr>
            <w:r>
              <w:rPr>
                <w:rFonts w:cs="Calibri" w:hint="eastAsia"/>
                <w:kern w:val="0"/>
                <w:sz w:val="21"/>
                <w:szCs w:val="21"/>
              </w:rPr>
              <w:t>职务</w:t>
            </w:r>
          </w:p>
        </w:tc>
        <w:tc>
          <w:tcPr>
            <w:tcW w:w="1417" w:type="dxa"/>
            <w:vAlign w:val="center"/>
          </w:tcPr>
          <w:p w:rsidR="00A3638B" w:rsidRDefault="00A3638B">
            <w:pPr>
              <w:spacing w:line="240" w:lineRule="auto"/>
              <w:ind w:firstLineChars="0" w:firstLine="0"/>
              <w:rPr>
                <w:rFonts w:cs="Calibri"/>
                <w:kern w:val="0"/>
                <w:sz w:val="21"/>
                <w:szCs w:val="21"/>
              </w:rPr>
            </w:pPr>
          </w:p>
        </w:tc>
        <w:tc>
          <w:tcPr>
            <w:tcW w:w="1701" w:type="dxa"/>
            <w:vAlign w:val="center"/>
          </w:tcPr>
          <w:p w:rsidR="00A3638B" w:rsidRDefault="00B11B3E">
            <w:pPr>
              <w:spacing w:line="240" w:lineRule="auto"/>
              <w:ind w:firstLineChars="0" w:firstLine="0"/>
              <w:rPr>
                <w:rFonts w:cs="Calibri"/>
                <w:kern w:val="0"/>
                <w:sz w:val="21"/>
                <w:szCs w:val="21"/>
              </w:rPr>
            </w:pPr>
            <w:r>
              <w:rPr>
                <w:rFonts w:cs="Calibri" w:hint="eastAsia"/>
                <w:kern w:val="0"/>
                <w:sz w:val="21"/>
                <w:szCs w:val="21"/>
              </w:rPr>
              <w:t>拟在本项目任职</w:t>
            </w:r>
          </w:p>
        </w:tc>
        <w:tc>
          <w:tcPr>
            <w:tcW w:w="1354" w:type="dxa"/>
            <w:vAlign w:val="center"/>
          </w:tcPr>
          <w:p w:rsidR="00A3638B" w:rsidRDefault="00A3638B">
            <w:pPr>
              <w:spacing w:line="240" w:lineRule="auto"/>
              <w:ind w:firstLineChars="0" w:firstLine="0"/>
              <w:rPr>
                <w:rFonts w:cs="Calibri"/>
                <w:kern w:val="0"/>
                <w:sz w:val="21"/>
                <w:szCs w:val="21"/>
              </w:rPr>
            </w:pPr>
          </w:p>
        </w:tc>
      </w:tr>
      <w:tr w:rsidR="00A3638B">
        <w:tc>
          <w:tcPr>
            <w:tcW w:w="1453" w:type="dxa"/>
          </w:tcPr>
          <w:p w:rsidR="00A3638B" w:rsidRDefault="00B11B3E">
            <w:pPr>
              <w:ind w:firstLineChars="0" w:firstLine="0"/>
              <w:rPr>
                <w:rFonts w:cs="Calibri"/>
                <w:kern w:val="0"/>
                <w:sz w:val="21"/>
                <w:szCs w:val="20"/>
              </w:rPr>
            </w:pPr>
            <w:r>
              <w:rPr>
                <w:rFonts w:cs="Calibri" w:hint="eastAsia"/>
                <w:kern w:val="0"/>
                <w:sz w:val="21"/>
                <w:szCs w:val="20"/>
              </w:rPr>
              <w:t>毕业学校</w:t>
            </w:r>
          </w:p>
        </w:tc>
        <w:tc>
          <w:tcPr>
            <w:tcW w:w="7267" w:type="dxa"/>
            <w:gridSpan w:val="6"/>
          </w:tcPr>
          <w:p w:rsidR="00A3638B" w:rsidRDefault="00B11B3E">
            <w:pPr>
              <w:ind w:firstLineChars="0" w:firstLine="0"/>
              <w:rPr>
                <w:rFonts w:cs="Calibri"/>
                <w:kern w:val="0"/>
                <w:sz w:val="21"/>
                <w:szCs w:val="20"/>
              </w:rPr>
            </w:pPr>
            <w:r>
              <w:rPr>
                <w:rFonts w:cs="Calibri" w:hint="eastAsia"/>
                <w:kern w:val="0"/>
                <w:sz w:val="21"/>
                <w:szCs w:val="20"/>
              </w:rPr>
              <w:t xml:space="preserve">     </w:t>
            </w:r>
            <w:r>
              <w:rPr>
                <w:rFonts w:cs="Calibri" w:hint="eastAsia"/>
                <w:kern w:val="0"/>
                <w:sz w:val="21"/>
                <w:szCs w:val="20"/>
              </w:rPr>
              <w:t>年毕业于</w:t>
            </w:r>
            <w:r>
              <w:rPr>
                <w:rFonts w:cs="Calibri" w:hint="eastAsia"/>
                <w:kern w:val="0"/>
                <w:sz w:val="21"/>
                <w:szCs w:val="20"/>
              </w:rPr>
              <w:t xml:space="preserve">            </w:t>
            </w:r>
            <w:r>
              <w:rPr>
                <w:rFonts w:cs="Calibri" w:hint="eastAsia"/>
                <w:kern w:val="0"/>
                <w:sz w:val="21"/>
                <w:szCs w:val="20"/>
              </w:rPr>
              <w:t>学校</w:t>
            </w:r>
            <w:r>
              <w:rPr>
                <w:rFonts w:cs="Calibri" w:hint="eastAsia"/>
                <w:kern w:val="0"/>
                <w:sz w:val="21"/>
                <w:szCs w:val="20"/>
              </w:rPr>
              <w:t xml:space="preserve">             </w:t>
            </w:r>
            <w:r>
              <w:rPr>
                <w:rFonts w:cs="Calibri" w:hint="eastAsia"/>
                <w:kern w:val="0"/>
                <w:sz w:val="21"/>
                <w:szCs w:val="20"/>
              </w:rPr>
              <w:t>专业</w:t>
            </w:r>
          </w:p>
        </w:tc>
      </w:tr>
      <w:tr w:rsidR="00A3638B">
        <w:tc>
          <w:tcPr>
            <w:tcW w:w="1980" w:type="dxa"/>
            <w:gridSpan w:val="2"/>
          </w:tcPr>
          <w:p w:rsidR="00A3638B" w:rsidRDefault="00B11B3E">
            <w:pPr>
              <w:ind w:firstLineChars="0" w:firstLine="0"/>
              <w:jc w:val="center"/>
              <w:rPr>
                <w:rFonts w:cs="Calibri"/>
                <w:kern w:val="0"/>
                <w:sz w:val="21"/>
                <w:szCs w:val="20"/>
              </w:rPr>
            </w:pPr>
            <w:r>
              <w:rPr>
                <w:rFonts w:cs="Calibri" w:hint="eastAsia"/>
                <w:kern w:val="0"/>
                <w:sz w:val="21"/>
                <w:szCs w:val="20"/>
              </w:rPr>
              <w:t>时间</w:t>
            </w:r>
          </w:p>
        </w:tc>
        <w:tc>
          <w:tcPr>
            <w:tcW w:w="3685" w:type="dxa"/>
            <w:gridSpan w:val="3"/>
          </w:tcPr>
          <w:p w:rsidR="00A3638B" w:rsidRDefault="00B11B3E">
            <w:pPr>
              <w:ind w:firstLineChars="0" w:firstLine="0"/>
              <w:jc w:val="center"/>
              <w:rPr>
                <w:rFonts w:cs="Calibri"/>
                <w:kern w:val="0"/>
                <w:sz w:val="21"/>
                <w:szCs w:val="20"/>
              </w:rPr>
            </w:pPr>
            <w:r>
              <w:rPr>
                <w:rFonts w:cs="Calibri" w:hint="eastAsia"/>
                <w:kern w:val="0"/>
                <w:sz w:val="21"/>
                <w:szCs w:val="20"/>
              </w:rPr>
              <w:t>参加过的类似项目</w:t>
            </w:r>
          </w:p>
        </w:tc>
        <w:tc>
          <w:tcPr>
            <w:tcW w:w="1701" w:type="dxa"/>
          </w:tcPr>
          <w:p w:rsidR="00A3638B" w:rsidRDefault="00B11B3E">
            <w:pPr>
              <w:ind w:firstLineChars="0" w:firstLine="0"/>
              <w:jc w:val="center"/>
              <w:rPr>
                <w:rFonts w:cs="Calibri"/>
                <w:kern w:val="0"/>
                <w:sz w:val="21"/>
                <w:szCs w:val="20"/>
              </w:rPr>
            </w:pPr>
            <w:r>
              <w:rPr>
                <w:rFonts w:cs="Calibri" w:hint="eastAsia"/>
                <w:kern w:val="0"/>
                <w:sz w:val="21"/>
                <w:szCs w:val="20"/>
              </w:rPr>
              <w:t>担任职务</w:t>
            </w:r>
          </w:p>
        </w:tc>
        <w:tc>
          <w:tcPr>
            <w:tcW w:w="1354" w:type="dxa"/>
          </w:tcPr>
          <w:p w:rsidR="00A3638B" w:rsidRDefault="00B11B3E">
            <w:pPr>
              <w:ind w:firstLineChars="0" w:firstLine="0"/>
              <w:jc w:val="center"/>
              <w:rPr>
                <w:rFonts w:cs="Calibri"/>
                <w:kern w:val="0"/>
                <w:sz w:val="21"/>
                <w:szCs w:val="20"/>
              </w:rPr>
            </w:pPr>
            <w:r>
              <w:rPr>
                <w:rFonts w:cs="Calibri" w:hint="eastAsia"/>
                <w:kern w:val="0"/>
                <w:sz w:val="21"/>
                <w:szCs w:val="20"/>
              </w:rPr>
              <w:t>备注</w:t>
            </w: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r w:rsidR="00A3638B">
        <w:tc>
          <w:tcPr>
            <w:tcW w:w="1980" w:type="dxa"/>
            <w:gridSpan w:val="2"/>
          </w:tcPr>
          <w:p w:rsidR="00A3638B" w:rsidRDefault="00A3638B">
            <w:pPr>
              <w:ind w:firstLineChars="0" w:firstLine="0"/>
              <w:rPr>
                <w:rFonts w:cs="Calibri"/>
                <w:kern w:val="0"/>
                <w:szCs w:val="20"/>
              </w:rPr>
            </w:pPr>
          </w:p>
        </w:tc>
        <w:tc>
          <w:tcPr>
            <w:tcW w:w="3685" w:type="dxa"/>
            <w:gridSpan w:val="3"/>
          </w:tcPr>
          <w:p w:rsidR="00A3638B" w:rsidRDefault="00A3638B">
            <w:pPr>
              <w:ind w:firstLineChars="0" w:firstLine="0"/>
              <w:rPr>
                <w:rFonts w:cs="Calibri"/>
                <w:kern w:val="0"/>
                <w:szCs w:val="20"/>
              </w:rPr>
            </w:pPr>
          </w:p>
        </w:tc>
        <w:tc>
          <w:tcPr>
            <w:tcW w:w="1701" w:type="dxa"/>
          </w:tcPr>
          <w:p w:rsidR="00A3638B" w:rsidRDefault="00A3638B">
            <w:pPr>
              <w:ind w:firstLineChars="0" w:firstLine="0"/>
              <w:rPr>
                <w:rFonts w:cs="Calibri"/>
                <w:kern w:val="0"/>
                <w:szCs w:val="20"/>
              </w:rPr>
            </w:pPr>
          </w:p>
        </w:tc>
        <w:tc>
          <w:tcPr>
            <w:tcW w:w="1354" w:type="dxa"/>
          </w:tcPr>
          <w:p w:rsidR="00A3638B" w:rsidRDefault="00A3638B">
            <w:pPr>
              <w:ind w:firstLineChars="0" w:firstLine="0"/>
              <w:rPr>
                <w:rFonts w:cs="Calibri"/>
                <w:kern w:val="0"/>
                <w:szCs w:val="20"/>
              </w:rPr>
            </w:pPr>
          </w:p>
        </w:tc>
      </w:tr>
    </w:tbl>
    <w:p w:rsidR="00A3638B" w:rsidRDefault="00A3638B">
      <w:pPr>
        <w:ind w:firstLine="480"/>
      </w:pPr>
    </w:p>
    <w:p w:rsidR="00A3638B" w:rsidRDefault="00A3638B">
      <w:pPr>
        <w:ind w:firstLine="480"/>
      </w:pPr>
    </w:p>
    <w:p w:rsidR="00A3638B" w:rsidRDefault="00B11B3E">
      <w:pPr>
        <w:ind w:firstLine="480"/>
      </w:pPr>
      <w:r>
        <w:br w:type="page"/>
      </w:r>
    </w:p>
    <w:p w:rsidR="00A3638B" w:rsidRDefault="00B11B3E">
      <w:pPr>
        <w:pStyle w:val="-2"/>
        <w:numPr>
          <w:ilvl w:val="0"/>
          <w:numId w:val="0"/>
        </w:numPr>
        <w:ind w:left="576"/>
        <w:jc w:val="center"/>
      </w:pPr>
      <w:bookmarkStart w:id="599" w:name="_Toc437271311"/>
      <w:bookmarkStart w:id="600" w:name="_Toc488064856"/>
      <w:r>
        <w:rPr>
          <w:rFonts w:hint="eastAsia"/>
        </w:rPr>
        <w:lastRenderedPageBreak/>
        <w:t>十、资格文件</w:t>
      </w:r>
      <w:bookmarkEnd w:id="599"/>
      <w:bookmarkEnd w:id="600"/>
    </w:p>
    <w:p w:rsidR="00A3638B" w:rsidRDefault="00B11B3E">
      <w:pPr>
        <w:pStyle w:val="-3"/>
        <w:numPr>
          <w:ilvl w:val="0"/>
          <w:numId w:val="9"/>
        </w:numPr>
      </w:pPr>
      <w:bookmarkStart w:id="601" w:name="_Toc437271312"/>
      <w:bookmarkStart w:id="602" w:name="_Toc488064857"/>
      <w:r>
        <w:rPr>
          <w:rFonts w:hint="eastAsia"/>
        </w:rPr>
        <w:t>投标人基本情况</w:t>
      </w:r>
      <w:bookmarkEnd w:id="601"/>
      <w:bookmarkEnd w:id="602"/>
    </w:p>
    <w:tbl>
      <w:tblPr>
        <w:tblStyle w:val="a9"/>
        <w:tblW w:w="8720" w:type="dxa"/>
        <w:tblLayout w:type="fixed"/>
        <w:tblLook w:val="04A0"/>
      </w:tblPr>
      <w:tblGrid>
        <w:gridCol w:w="1413"/>
        <w:gridCol w:w="1077"/>
        <w:gridCol w:w="1246"/>
        <w:gridCol w:w="937"/>
        <w:gridCol w:w="142"/>
        <w:gridCol w:w="1413"/>
        <w:gridCol w:w="1246"/>
        <w:gridCol w:w="1246"/>
      </w:tblGrid>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投标人名称</w:t>
            </w:r>
          </w:p>
        </w:tc>
        <w:tc>
          <w:tcPr>
            <w:tcW w:w="7307" w:type="dxa"/>
            <w:gridSpan w:val="7"/>
            <w:vAlign w:val="center"/>
          </w:tcPr>
          <w:p w:rsidR="00A3638B" w:rsidRDefault="00A3638B">
            <w:pPr>
              <w:ind w:firstLineChars="0" w:firstLine="0"/>
              <w:jc w:val="center"/>
              <w:rPr>
                <w:rFonts w:cs="Calibri"/>
                <w:kern w:val="0"/>
                <w:sz w:val="21"/>
                <w:szCs w:val="21"/>
              </w:rPr>
            </w:pP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注册地址</w:t>
            </w:r>
          </w:p>
        </w:tc>
        <w:tc>
          <w:tcPr>
            <w:tcW w:w="3260" w:type="dxa"/>
            <w:gridSpan w:val="3"/>
            <w:vAlign w:val="center"/>
          </w:tcPr>
          <w:p w:rsidR="00A3638B" w:rsidRDefault="00A3638B">
            <w:pPr>
              <w:ind w:firstLineChars="0" w:firstLine="0"/>
              <w:jc w:val="center"/>
              <w:rPr>
                <w:rFonts w:cs="Calibri"/>
                <w:kern w:val="0"/>
                <w:sz w:val="21"/>
                <w:szCs w:val="21"/>
              </w:rPr>
            </w:pPr>
          </w:p>
        </w:tc>
        <w:tc>
          <w:tcPr>
            <w:tcW w:w="1555" w:type="dxa"/>
            <w:gridSpan w:val="2"/>
            <w:vAlign w:val="center"/>
          </w:tcPr>
          <w:p w:rsidR="00A3638B" w:rsidRDefault="00B11B3E">
            <w:pPr>
              <w:ind w:firstLineChars="0" w:firstLine="0"/>
              <w:jc w:val="center"/>
              <w:rPr>
                <w:rFonts w:cs="Calibri"/>
                <w:kern w:val="0"/>
                <w:sz w:val="21"/>
                <w:szCs w:val="21"/>
              </w:rPr>
            </w:pPr>
            <w:r>
              <w:rPr>
                <w:rFonts w:cs="Calibri" w:hint="eastAsia"/>
                <w:kern w:val="0"/>
                <w:sz w:val="21"/>
                <w:szCs w:val="21"/>
              </w:rPr>
              <w:t>邮政编码</w:t>
            </w:r>
          </w:p>
        </w:tc>
        <w:tc>
          <w:tcPr>
            <w:tcW w:w="2492" w:type="dxa"/>
            <w:gridSpan w:val="2"/>
            <w:vAlign w:val="center"/>
          </w:tcPr>
          <w:p w:rsidR="00A3638B" w:rsidRDefault="00A3638B">
            <w:pPr>
              <w:ind w:firstLineChars="0" w:firstLine="0"/>
              <w:jc w:val="center"/>
              <w:rPr>
                <w:rFonts w:cs="Calibri"/>
                <w:kern w:val="0"/>
                <w:sz w:val="21"/>
                <w:szCs w:val="21"/>
              </w:rPr>
            </w:pP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联系方式</w:t>
            </w:r>
          </w:p>
        </w:tc>
        <w:tc>
          <w:tcPr>
            <w:tcW w:w="1077"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联系人</w:t>
            </w:r>
          </w:p>
        </w:tc>
        <w:tc>
          <w:tcPr>
            <w:tcW w:w="2183" w:type="dxa"/>
            <w:gridSpan w:val="2"/>
            <w:vAlign w:val="center"/>
          </w:tcPr>
          <w:p w:rsidR="00A3638B" w:rsidRDefault="00A3638B">
            <w:pPr>
              <w:ind w:firstLineChars="0" w:firstLine="0"/>
              <w:jc w:val="center"/>
              <w:rPr>
                <w:rFonts w:cs="Calibri"/>
                <w:kern w:val="0"/>
                <w:sz w:val="21"/>
                <w:szCs w:val="21"/>
              </w:rPr>
            </w:pPr>
          </w:p>
        </w:tc>
        <w:tc>
          <w:tcPr>
            <w:tcW w:w="1555" w:type="dxa"/>
            <w:gridSpan w:val="2"/>
            <w:vAlign w:val="center"/>
          </w:tcPr>
          <w:p w:rsidR="00A3638B" w:rsidRDefault="00B11B3E">
            <w:pPr>
              <w:ind w:firstLineChars="0" w:firstLine="0"/>
              <w:jc w:val="center"/>
              <w:rPr>
                <w:rFonts w:cs="Calibri"/>
                <w:kern w:val="0"/>
                <w:sz w:val="21"/>
                <w:szCs w:val="21"/>
              </w:rPr>
            </w:pPr>
            <w:r>
              <w:rPr>
                <w:rFonts w:cs="Calibri" w:hint="eastAsia"/>
                <w:kern w:val="0"/>
                <w:sz w:val="21"/>
                <w:szCs w:val="21"/>
              </w:rPr>
              <w:t>电话</w:t>
            </w:r>
          </w:p>
        </w:tc>
        <w:tc>
          <w:tcPr>
            <w:tcW w:w="2492" w:type="dxa"/>
            <w:gridSpan w:val="2"/>
            <w:vAlign w:val="center"/>
          </w:tcPr>
          <w:p w:rsidR="00A3638B" w:rsidRDefault="00A3638B">
            <w:pPr>
              <w:ind w:firstLineChars="0" w:firstLine="0"/>
              <w:jc w:val="center"/>
              <w:rPr>
                <w:rFonts w:cs="Calibri"/>
                <w:kern w:val="0"/>
                <w:sz w:val="21"/>
                <w:szCs w:val="21"/>
              </w:rPr>
            </w:pPr>
          </w:p>
        </w:tc>
      </w:tr>
      <w:tr w:rsidR="00A3638B">
        <w:tc>
          <w:tcPr>
            <w:tcW w:w="1413" w:type="dxa"/>
            <w:vAlign w:val="center"/>
          </w:tcPr>
          <w:p w:rsidR="00A3638B" w:rsidRDefault="00A3638B">
            <w:pPr>
              <w:ind w:firstLineChars="0" w:firstLine="0"/>
              <w:jc w:val="center"/>
              <w:rPr>
                <w:rFonts w:cs="Calibri"/>
                <w:kern w:val="0"/>
                <w:sz w:val="21"/>
                <w:szCs w:val="21"/>
              </w:rPr>
            </w:pPr>
          </w:p>
        </w:tc>
        <w:tc>
          <w:tcPr>
            <w:tcW w:w="1077"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传真</w:t>
            </w:r>
          </w:p>
        </w:tc>
        <w:tc>
          <w:tcPr>
            <w:tcW w:w="2183" w:type="dxa"/>
            <w:gridSpan w:val="2"/>
            <w:vAlign w:val="center"/>
          </w:tcPr>
          <w:p w:rsidR="00A3638B" w:rsidRDefault="00A3638B">
            <w:pPr>
              <w:ind w:firstLineChars="0" w:firstLine="0"/>
              <w:jc w:val="center"/>
              <w:rPr>
                <w:rFonts w:cs="Calibri"/>
                <w:kern w:val="0"/>
                <w:sz w:val="21"/>
                <w:szCs w:val="21"/>
              </w:rPr>
            </w:pPr>
          </w:p>
        </w:tc>
        <w:tc>
          <w:tcPr>
            <w:tcW w:w="1555" w:type="dxa"/>
            <w:gridSpan w:val="2"/>
            <w:vAlign w:val="center"/>
          </w:tcPr>
          <w:p w:rsidR="00A3638B" w:rsidRDefault="00B11B3E">
            <w:pPr>
              <w:ind w:firstLineChars="0" w:firstLine="0"/>
              <w:jc w:val="center"/>
              <w:rPr>
                <w:rFonts w:cs="Calibri"/>
                <w:kern w:val="0"/>
                <w:sz w:val="21"/>
                <w:szCs w:val="21"/>
              </w:rPr>
            </w:pPr>
            <w:r>
              <w:rPr>
                <w:rFonts w:cs="Calibri" w:hint="eastAsia"/>
                <w:kern w:val="0"/>
                <w:sz w:val="21"/>
                <w:szCs w:val="21"/>
              </w:rPr>
              <w:t>网址</w:t>
            </w:r>
          </w:p>
        </w:tc>
        <w:tc>
          <w:tcPr>
            <w:tcW w:w="2492" w:type="dxa"/>
            <w:gridSpan w:val="2"/>
            <w:vAlign w:val="center"/>
          </w:tcPr>
          <w:p w:rsidR="00A3638B" w:rsidRDefault="00A3638B">
            <w:pPr>
              <w:ind w:firstLineChars="0" w:firstLine="0"/>
              <w:jc w:val="center"/>
              <w:rPr>
                <w:rFonts w:cs="Calibri"/>
                <w:kern w:val="0"/>
                <w:sz w:val="21"/>
                <w:szCs w:val="21"/>
              </w:rPr>
            </w:pP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组织结构</w:t>
            </w:r>
          </w:p>
        </w:tc>
        <w:tc>
          <w:tcPr>
            <w:tcW w:w="7307" w:type="dxa"/>
            <w:gridSpan w:val="7"/>
            <w:vAlign w:val="center"/>
          </w:tcPr>
          <w:p w:rsidR="00A3638B" w:rsidRDefault="00A3638B">
            <w:pPr>
              <w:ind w:firstLineChars="0" w:firstLine="0"/>
              <w:jc w:val="center"/>
              <w:rPr>
                <w:rFonts w:cs="Calibri"/>
                <w:kern w:val="0"/>
                <w:sz w:val="21"/>
                <w:szCs w:val="21"/>
              </w:rPr>
            </w:pP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法定代表人</w:t>
            </w:r>
          </w:p>
        </w:tc>
        <w:tc>
          <w:tcPr>
            <w:tcW w:w="1077"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姓名</w:t>
            </w:r>
          </w:p>
        </w:tc>
        <w:tc>
          <w:tcPr>
            <w:tcW w:w="1246" w:type="dxa"/>
            <w:vAlign w:val="center"/>
          </w:tcPr>
          <w:p w:rsidR="00A3638B" w:rsidRDefault="00A3638B">
            <w:pPr>
              <w:ind w:firstLineChars="0" w:firstLine="0"/>
              <w:jc w:val="center"/>
              <w:rPr>
                <w:rFonts w:cs="Calibri"/>
                <w:kern w:val="0"/>
                <w:sz w:val="21"/>
                <w:szCs w:val="21"/>
              </w:rPr>
            </w:pPr>
          </w:p>
        </w:tc>
        <w:tc>
          <w:tcPr>
            <w:tcW w:w="1079" w:type="dxa"/>
            <w:gridSpan w:val="2"/>
            <w:vAlign w:val="center"/>
          </w:tcPr>
          <w:p w:rsidR="00A3638B" w:rsidRDefault="00B11B3E">
            <w:pPr>
              <w:ind w:firstLineChars="0" w:firstLine="0"/>
              <w:jc w:val="center"/>
              <w:rPr>
                <w:rFonts w:cs="Calibri"/>
                <w:kern w:val="0"/>
                <w:sz w:val="21"/>
                <w:szCs w:val="21"/>
              </w:rPr>
            </w:pPr>
            <w:r>
              <w:rPr>
                <w:rFonts w:cs="Calibri" w:hint="eastAsia"/>
                <w:kern w:val="0"/>
                <w:sz w:val="21"/>
                <w:szCs w:val="21"/>
              </w:rPr>
              <w:t>技术职称</w:t>
            </w:r>
          </w:p>
        </w:tc>
        <w:tc>
          <w:tcPr>
            <w:tcW w:w="1413" w:type="dxa"/>
            <w:vAlign w:val="center"/>
          </w:tcPr>
          <w:p w:rsidR="00A3638B" w:rsidRDefault="00A3638B">
            <w:pPr>
              <w:ind w:firstLineChars="0" w:firstLine="0"/>
              <w:jc w:val="center"/>
              <w:rPr>
                <w:rFonts w:cs="Calibri"/>
                <w:kern w:val="0"/>
                <w:sz w:val="21"/>
                <w:szCs w:val="21"/>
              </w:rPr>
            </w:pPr>
          </w:p>
        </w:tc>
        <w:tc>
          <w:tcPr>
            <w:tcW w:w="1246"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电话</w:t>
            </w:r>
          </w:p>
        </w:tc>
        <w:tc>
          <w:tcPr>
            <w:tcW w:w="1246" w:type="dxa"/>
          </w:tcPr>
          <w:p w:rsidR="00A3638B" w:rsidRDefault="00A3638B">
            <w:pPr>
              <w:ind w:firstLineChars="0" w:firstLine="0"/>
              <w:rPr>
                <w:rFonts w:cs="Calibri"/>
                <w:kern w:val="0"/>
                <w:sz w:val="21"/>
                <w:szCs w:val="21"/>
              </w:rPr>
            </w:pP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成立时间</w:t>
            </w:r>
          </w:p>
        </w:tc>
        <w:tc>
          <w:tcPr>
            <w:tcW w:w="2323" w:type="dxa"/>
            <w:gridSpan w:val="2"/>
          </w:tcPr>
          <w:p w:rsidR="00A3638B" w:rsidRDefault="00A3638B">
            <w:pPr>
              <w:ind w:firstLineChars="0" w:firstLine="0"/>
              <w:rPr>
                <w:rFonts w:cs="Calibri"/>
                <w:kern w:val="0"/>
                <w:sz w:val="21"/>
                <w:szCs w:val="21"/>
              </w:rPr>
            </w:pPr>
          </w:p>
        </w:tc>
        <w:tc>
          <w:tcPr>
            <w:tcW w:w="4984" w:type="dxa"/>
            <w:gridSpan w:val="5"/>
          </w:tcPr>
          <w:p w:rsidR="00A3638B" w:rsidRDefault="00B11B3E">
            <w:pPr>
              <w:ind w:firstLineChars="0" w:firstLine="0"/>
              <w:rPr>
                <w:rFonts w:cs="Calibri"/>
                <w:kern w:val="0"/>
                <w:sz w:val="21"/>
                <w:szCs w:val="21"/>
              </w:rPr>
            </w:pPr>
            <w:r>
              <w:rPr>
                <w:rFonts w:cs="Calibri" w:hint="eastAsia"/>
                <w:kern w:val="0"/>
                <w:sz w:val="21"/>
                <w:szCs w:val="21"/>
              </w:rPr>
              <w:t>员工总人数：</w:t>
            </w: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营业执照号</w:t>
            </w:r>
          </w:p>
        </w:tc>
        <w:tc>
          <w:tcPr>
            <w:tcW w:w="2323" w:type="dxa"/>
            <w:gridSpan w:val="2"/>
          </w:tcPr>
          <w:p w:rsidR="00A3638B" w:rsidRDefault="00A3638B">
            <w:pPr>
              <w:ind w:firstLineChars="0" w:firstLine="0"/>
              <w:rPr>
                <w:rFonts w:cs="Calibri"/>
                <w:kern w:val="0"/>
                <w:sz w:val="21"/>
                <w:szCs w:val="21"/>
              </w:rPr>
            </w:pPr>
          </w:p>
        </w:tc>
        <w:tc>
          <w:tcPr>
            <w:tcW w:w="937" w:type="dxa"/>
            <w:vMerge w:val="restart"/>
            <w:vAlign w:val="center"/>
          </w:tcPr>
          <w:p w:rsidR="00A3638B" w:rsidRDefault="00B11B3E">
            <w:pPr>
              <w:ind w:firstLineChars="0" w:firstLine="0"/>
              <w:jc w:val="center"/>
              <w:rPr>
                <w:rFonts w:cs="Calibri"/>
                <w:kern w:val="0"/>
                <w:sz w:val="21"/>
                <w:szCs w:val="21"/>
              </w:rPr>
            </w:pPr>
            <w:r>
              <w:rPr>
                <w:rFonts w:cs="Calibri" w:hint="eastAsia"/>
                <w:kern w:val="0"/>
                <w:sz w:val="21"/>
                <w:szCs w:val="21"/>
              </w:rPr>
              <w:t>其中</w:t>
            </w:r>
          </w:p>
        </w:tc>
        <w:tc>
          <w:tcPr>
            <w:tcW w:w="1555" w:type="dxa"/>
            <w:gridSpan w:val="2"/>
            <w:vAlign w:val="center"/>
          </w:tcPr>
          <w:p w:rsidR="00A3638B" w:rsidRDefault="00B11B3E">
            <w:pPr>
              <w:ind w:firstLineChars="0" w:firstLine="0"/>
              <w:jc w:val="center"/>
              <w:rPr>
                <w:rFonts w:cs="Calibri"/>
                <w:kern w:val="0"/>
                <w:sz w:val="21"/>
                <w:szCs w:val="21"/>
              </w:rPr>
            </w:pPr>
            <w:r>
              <w:rPr>
                <w:rFonts w:cs="Calibri" w:hint="eastAsia"/>
                <w:kern w:val="0"/>
                <w:sz w:val="21"/>
                <w:szCs w:val="21"/>
              </w:rPr>
              <w:t>高级职称人员</w:t>
            </w:r>
          </w:p>
        </w:tc>
        <w:tc>
          <w:tcPr>
            <w:tcW w:w="2492" w:type="dxa"/>
            <w:gridSpan w:val="2"/>
          </w:tcPr>
          <w:p w:rsidR="00A3638B" w:rsidRDefault="00A3638B">
            <w:pPr>
              <w:ind w:firstLineChars="0" w:firstLine="0"/>
              <w:rPr>
                <w:rFonts w:cs="Calibri"/>
                <w:kern w:val="0"/>
                <w:sz w:val="21"/>
                <w:szCs w:val="21"/>
              </w:rPr>
            </w:pP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注册资金</w:t>
            </w:r>
          </w:p>
        </w:tc>
        <w:tc>
          <w:tcPr>
            <w:tcW w:w="2323" w:type="dxa"/>
            <w:gridSpan w:val="2"/>
          </w:tcPr>
          <w:p w:rsidR="00A3638B" w:rsidRDefault="00A3638B">
            <w:pPr>
              <w:ind w:firstLineChars="0" w:firstLine="0"/>
              <w:rPr>
                <w:rFonts w:cs="Calibri"/>
                <w:kern w:val="0"/>
                <w:sz w:val="21"/>
                <w:szCs w:val="21"/>
              </w:rPr>
            </w:pPr>
          </w:p>
        </w:tc>
        <w:tc>
          <w:tcPr>
            <w:tcW w:w="937" w:type="dxa"/>
            <w:vMerge/>
          </w:tcPr>
          <w:p w:rsidR="00A3638B" w:rsidRDefault="00A3638B">
            <w:pPr>
              <w:ind w:firstLineChars="0" w:firstLine="0"/>
              <w:rPr>
                <w:rFonts w:cs="Calibri"/>
                <w:kern w:val="0"/>
                <w:sz w:val="21"/>
                <w:szCs w:val="21"/>
              </w:rPr>
            </w:pPr>
          </w:p>
        </w:tc>
        <w:tc>
          <w:tcPr>
            <w:tcW w:w="1555" w:type="dxa"/>
            <w:gridSpan w:val="2"/>
            <w:vAlign w:val="center"/>
          </w:tcPr>
          <w:p w:rsidR="00A3638B" w:rsidRDefault="00B11B3E">
            <w:pPr>
              <w:ind w:firstLineChars="0" w:firstLine="0"/>
              <w:jc w:val="center"/>
              <w:rPr>
                <w:rFonts w:cs="Calibri"/>
                <w:kern w:val="0"/>
                <w:sz w:val="21"/>
                <w:szCs w:val="21"/>
              </w:rPr>
            </w:pPr>
            <w:r>
              <w:rPr>
                <w:rFonts w:cs="Calibri" w:hint="eastAsia"/>
                <w:kern w:val="0"/>
                <w:sz w:val="21"/>
                <w:szCs w:val="21"/>
              </w:rPr>
              <w:t>中级职称人员</w:t>
            </w:r>
          </w:p>
        </w:tc>
        <w:tc>
          <w:tcPr>
            <w:tcW w:w="2492" w:type="dxa"/>
            <w:gridSpan w:val="2"/>
          </w:tcPr>
          <w:p w:rsidR="00A3638B" w:rsidRDefault="00A3638B">
            <w:pPr>
              <w:ind w:firstLineChars="0" w:firstLine="0"/>
              <w:rPr>
                <w:rFonts w:cs="Calibri"/>
                <w:kern w:val="0"/>
                <w:sz w:val="21"/>
                <w:szCs w:val="21"/>
              </w:rPr>
            </w:pP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开户银行</w:t>
            </w:r>
          </w:p>
        </w:tc>
        <w:tc>
          <w:tcPr>
            <w:tcW w:w="2323" w:type="dxa"/>
            <w:gridSpan w:val="2"/>
          </w:tcPr>
          <w:p w:rsidR="00A3638B" w:rsidRDefault="00A3638B">
            <w:pPr>
              <w:ind w:firstLineChars="0" w:firstLine="0"/>
              <w:rPr>
                <w:rFonts w:cs="Calibri"/>
                <w:kern w:val="0"/>
                <w:sz w:val="21"/>
                <w:szCs w:val="21"/>
              </w:rPr>
            </w:pPr>
          </w:p>
        </w:tc>
        <w:tc>
          <w:tcPr>
            <w:tcW w:w="937" w:type="dxa"/>
            <w:vMerge/>
          </w:tcPr>
          <w:p w:rsidR="00A3638B" w:rsidRDefault="00A3638B">
            <w:pPr>
              <w:ind w:firstLineChars="0" w:firstLine="0"/>
              <w:rPr>
                <w:rFonts w:cs="Calibri"/>
                <w:kern w:val="0"/>
                <w:sz w:val="21"/>
                <w:szCs w:val="21"/>
              </w:rPr>
            </w:pPr>
          </w:p>
        </w:tc>
        <w:tc>
          <w:tcPr>
            <w:tcW w:w="1555" w:type="dxa"/>
            <w:gridSpan w:val="2"/>
            <w:vAlign w:val="center"/>
          </w:tcPr>
          <w:p w:rsidR="00A3638B" w:rsidRDefault="00B11B3E">
            <w:pPr>
              <w:ind w:firstLineChars="0" w:firstLine="0"/>
              <w:jc w:val="center"/>
              <w:rPr>
                <w:rFonts w:cs="Calibri"/>
                <w:kern w:val="0"/>
                <w:sz w:val="21"/>
                <w:szCs w:val="21"/>
              </w:rPr>
            </w:pPr>
            <w:r>
              <w:rPr>
                <w:rFonts w:cs="Calibri" w:hint="eastAsia"/>
                <w:kern w:val="0"/>
                <w:sz w:val="21"/>
                <w:szCs w:val="21"/>
              </w:rPr>
              <w:t>初级职称人员</w:t>
            </w:r>
          </w:p>
        </w:tc>
        <w:tc>
          <w:tcPr>
            <w:tcW w:w="2492" w:type="dxa"/>
            <w:gridSpan w:val="2"/>
          </w:tcPr>
          <w:p w:rsidR="00A3638B" w:rsidRDefault="00A3638B">
            <w:pPr>
              <w:ind w:firstLineChars="0" w:firstLine="0"/>
              <w:rPr>
                <w:rFonts w:cs="Calibri"/>
                <w:kern w:val="0"/>
                <w:sz w:val="21"/>
                <w:szCs w:val="21"/>
              </w:rPr>
            </w:pP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账号</w:t>
            </w:r>
          </w:p>
        </w:tc>
        <w:tc>
          <w:tcPr>
            <w:tcW w:w="2323" w:type="dxa"/>
            <w:gridSpan w:val="2"/>
          </w:tcPr>
          <w:p w:rsidR="00A3638B" w:rsidRDefault="00A3638B">
            <w:pPr>
              <w:ind w:firstLineChars="0" w:firstLine="0"/>
              <w:rPr>
                <w:rFonts w:cs="Calibri"/>
                <w:kern w:val="0"/>
                <w:sz w:val="21"/>
                <w:szCs w:val="21"/>
              </w:rPr>
            </w:pPr>
          </w:p>
        </w:tc>
        <w:tc>
          <w:tcPr>
            <w:tcW w:w="937" w:type="dxa"/>
            <w:vMerge/>
          </w:tcPr>
          <w:p w:rsidR="00A3638B" w:rsidRDefault="00A3638B">
            <w:pPr>
              <w:ind w:firstLineChars="0" w:firstLine="0"/>
              <w:rPr>
                <w:rFonts w:cs="Calibri"/>
                <w:kern w:val="0"/>
                <w:sz w:val="21"/>
                <w:szCs w:val="21"/>
              </w:rPr>
            </w:pPr>
          </w:p>
        </w:tc>
        <w:tc>
          <w:tcPr>
            <w:tcW w:w="1555" w:type="dxa"/>
            <w:gridSpan w:val="2"/>
            <w:vAlign w:val="center"/>
          </w:tcPr>
          <w:p w:rsidR="00A3638B" w:rsidRDefault="00B11B3E">
            <w:pPr>
              <w:ind w:firstLineChars="0" w:firstLine="0"/>
              <w:jc w:val="center"/>
              <w:rPr>
                <w:rFonts w:cs="Calibri"/>
                <w:kern w:val="0"/>
                <w:sz w:val="21"/>
                <w:szCs w:val="21"/>
              </w:rPr>
            </w:pPr>
            <w:r>
              <w:rPr>
                <w:rFonts w:cs="Calibri" w:hint="eastAsia"/>
                <w:kern w:val="0"/>
                <w:sz w:val="21"/>
                <w:szCs w:val="21"/>
              </w:rPr>
              <w:t>技工</w:t>
            </w:r>
          </w:p>
        </w:tc>
        <w:tc>
          <w:tcPr>
            <w:tcW w:w="2492" w:type="dxa"/>
            <w:gridSpan w:val="2"/>
          </w:tcPr>
          <w:p w:rsidR="00A3638B" w:rsidRDefault="00A3638B">
            <w:pPr>
              <w:ind w:firstLineChars="0" w:firstLine="0"/>
              <w:rPr>
                <w:rFonts w:cs="Calibri"/>
                <w:kern w:val="0"/>
                <w:sz w:val="21"/>
                <w:szCs w:val="21"/>
              </w:rPr>
            </w:pP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经营范围</w:t>
            </w:r>
          </w:p>
        </w:tc>
        <w:tc>
          <w:tcPr>
            <w:tcW w:w="7307" w:type="dxa"/>
            <w:gridSpan w:val="7"/>
          </w:tcPr>
          <w:p w:rsidR="00A3638B" w:rsidRDefault="00A3638B">
            <w:pPr>
              <w:ind w:firstLineChars="0" w:firstLine="0"/>
              <w:rPr>
                <w:rFonts w:cs="Calibri"/>
                <w:kern w:val="0"/>
                <w:sz w:val="21"/>
                <w:szCs w:val="21"/>
              </w:rPr>
            </w:pPr>
          </w:p>
          <w:p w:rsidR="00A3638B" w:rsidRDefault="00A3638B">
            <w:pPr>
              <w:ind w:firstLineChars="0" w:firstLine="0"/>
              <w:rPr>
                <w:rFonts w:cs="Calibri"/>
                <w:kern w:val="0"/>
                <w:sz w:val="21"/>
                <w:szCs w:val="21"/>
              </w:rPr>
            </w:pPr>
          </w:p>
          <w:p w:rsidR="00A3638B" w:rsidRDefault="00A3638B">
            <w:pPr>
              <w:ind w:firstLineChars="0" w:firstLine="0"/>
              <w:rPr>
                <w:rFonts w:cs="Calibri"/>
                <w:kern w:val="0"/>
                <w:sz w:val="21"/>
                <w:szCs w:val="21"/>
              </w:rPr>
            </w:pPr>
          </w:p>
          <w:p w:rsidR="00A3638B" w:rsidRDefault="00A3638B">
            <w:pPr>
              <w:ind w:firstLineChars="0" w:firstLine="0"/>
              <w:rPr>
                <w:rFonts w:cs="Calibri"/>
                <w:kern w:val="0"/>
                <w:sz w:val="21"/>
                <w:szCs w:val="21"/>
              </w:rPr>
            </w:pPr>
          </w:p>
        </w:tc>
      </w:tr>
      <w:tr w:rsidR="00A3638B">
        <w:tc>
          <w:tcPr>
            <w:tcW w:w="1413"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备注</w:t>
            </w:r>
          </w:p>
        </w:tc>
        <w:tc>
          <w:tcPr>
            <w:tcW w:w="7307" w:type="dxa"/>
            <w:gridSpan w:val="7"/>
          </w:tcPr>
          <w:p w:rsidR="00A3638B" w:rsidRDefault="00A3638B">
            <w:pPr>
              <w:ind w:firstLineChars="0" w:firstLine="0"/>
              <w:rPr>
                <w:rFonts w:cs="Calibri"/>
                <w:kern w:val="0"/>
                <w:sz w:val="21"/>
                <w:szCs w:val="21"/>
              </w:rPr>
            </w:pPr>
          </w:p>
        </w:tc>
      </w:tr>
    </w:tbl>
    <w:p w:rsidR="00A3638B" w:rsidRDefault="00A3638B">
      <w:pPr>
        <w:ind w:firstLine="480"/>
      </w:pPr>
    </w:p>
    <w:p w:rsidR="00A3638B" w:rsidRDefault="00B11B3E">
      <w:pPr>
        <w:ind w:firstLine="480"/>
      </w:pPr>
      <w:r>
        <w:rPr>
          <w:rFonts w:hint="eastAsia"/>
        </w:rPr>
        <w:t>注：应附投标人营业执照副本、组织机构代码证副本、税务登记证副本及其年检合格的证明材料；基本户开户证明；纳税凭证；社保缴纳证明；资质证书副本（如有）等相关资料的复印件。组成联合体的，应提供联合体各方的中请人基本情况表及相关证明文件。</w:t>
      </w:r>
    </w:p>
    <w:p w:rsidR="00A3638B" w:rsidRDefault="00A3638B">
      <w:pPr>
        <w:ind w:firstLine="480"/>
      </w:pPr>
    </w:p>
    <w:p w:rsidR="00A3638B" w:rsidRDefault="00B11B3E">
      <w:pPr>
        <w:widowControl/>
        <w:spacing w:line="240" w:lineRule="auto"/>
        <w:ind w:firstLineChars="0" w:firstLine="0"/>
        <w:jc w:val="left"/>
      </w:pPr>
      <w:r>
        <w:br w:type="page"/>
      </w:r>
    </w:p>
    <w:p w:rsidR="00A3638B" w:rsidRDefault="00B11B3E">
      <w:pPr>
        <w:pStyle w:val="-3"/>
        <w:numPr>
          <w:ilvl w:val="0"/>
          <w:numId w:val="9"/>
        </w:numPr>
      </w:pPr>
      <w:bookmarkStart w:id="603" w:name="_Toc437271313"/>
      <w:bookmarkStart w:id="604" w:name="_Toc488064858"/>
      <w:r>
        <w:rPr>
          <w:rFonts w:hint="eastAsia"/>
        </w:rPr>
        <w:lastRenderedPageBreak/>
        <w:t>近年财务状况表</w:t>
      </w:r>
      <w:bookmarkEnd w:id="603"/>
      <w:bookmarkEnd w:id="604"/>
    </w:p>
    <w:tbl>
      <w:tblPr>
        <w:tblStyle w:val="a9"/>
        <w:tblW w:w="8720" w:type="dxa"/>
        <w:tblLayout w:type="fixed"/>
        <w:tblLook w:val="04A0"/>
      </w:tblPr>
      <w:tblGrid>
        <w:gridCol w:w="1980"/>
        <w:gridCol w:w="1685"/>
        <w:gridCol w:w="1685"/>
        <w:gridCol w:w="1685"/>
        <w:gridCol w:w="1685"/>
      </w:tblGrid>
      <w:tr w:rsidR="00A3638B">
        <w:tc>
          <w:tcPr>
            <w:tcW w:w="1980"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指标名称</w:t>
            </w:r>
          </w:p>
        </w:tc>
        <w:tc>
          <w:tcPr>
            <w:tcW w:w="1685" w:type="dxa"/>
            <w:vAlign w:val="center"/>
          </w:tcPr>
          <w:p w:rsidR="00A3638B" w:rsidRDefault="00B11B3E" w:rsidP="00B85F12">
            <w:pPr>
              <w:ind w:firstLineChars="0" w:firstLine="0"/>
              <w:jc w:val="center"/>
              <w:rPr>
                <w:rFonts w:cs="Calibri"/>
                <w:kern w:val="0"/>
                <w:sz w:val="21"/>
                <w:szCs w:val="21"/>
              </w:rPr>
            </w:pPr>
            <w:r>
              <w:rPr>
                <w:rFonts w:cs="Calibri" w:hint="eastAsia"/>
                <w:kern w:val="0"/>
                <w:sz w:val="21"/>
                <w:szCs w:val="21"/>
                <w:u w:val="single"/>
              </w:rPr>
              <w:t>_201</w:t>
            </w:r>
            <w:r w:rsidR="00B85F12">
              <w:rPr>
                <w:rFonts w:cs="Calibri" w:hint="eastAsia"/>
                <w:kern w:val="0"/>
                <w:sz w:val="21"/>
                <w:szCs w:val="21"/>
                <w:u w:val="single"/>
              </w:rPr>
              <w:t>4</w:t>
            </w:r>
            <w:r>
              <w:rPr>
                <w:rFonts w:cs="Calibri" w:hint="eastAsia"/>
                <w:kern w:val="0"/>
                <w:sz w:val="21"/>
                <w:szCs w:val="21"/>
              </w:rPr>
              <w:t>年</w:t>
            </w:r>
          </w:p>
        </w:tc>
        <w:tc>
          <w:tcPr>
            <w:tcW w:w="1685" w:type="dxa"/>
            <w:vAlign w:val="center"/>
          </w:tcPr>
          <w:p w:rsidR="00A3638B" w:rsidRDefault="00B11B3E" w:rsidP="00B85F12">
            <w:pPr>
              <w:ind w:firstLineChars="0" w:firstLine="0"/>
              <w:jc w:val="center"/>
              <w:rPr>
                <w:rFonts w:cs="Calibri"/>
                <w:kern w:val="0"/>
                <w:sz w:val="21"/>
                <w:szCs w:val="21"/>
              </w:rPr>
            </w:pPr>
            <w:r>
              <w:rPr>
                <w:rFonts w:cs="Calibri" w:hint="eastAsia"/>
                <w:kern w:val="0"/>
                <w:sz w:val="21"/>
                <w:szCs w:val="21"/>
                <w:u w:val="single"/>
              </w:rPr>
              <w:t>__201</w:t>
            </w:r>
            <w:r w:rsidR="00B85F12">
              <w:rPr>
                <w:rFonts w:cs="Calibri" w:hint="eastAsia"/>
                <w:kern w:val="0"/>
                <w:sz w:val="21"/>
                <w:szCs w:val="21"/>
                <w:u w:val="single"/>
              </w:rPr>
              <w:t>5</w:t>
            </w:r>
            <w:r>
              <w:rPr>
                <w:rFonts w:cs="Calibri" w:hint="eastAsia"/>
                <w:kern w:val="0"/>
                <w:sz w:val="21"/>
                <w:szCs w:val="21"/>
              </w:rPr>
              <w:t>年</w:t>
            </w:r>
          </w:p>
        </w:tc>
        <w:tc>
          <w:tcPr>
            <w:tcW w:w="1685" w:type="dxa"/>
            <w:vAlign w:val="center"/>
          </w:tcPr>
          <w:p w:rsidR="00A3638B" w:rsidRDefault="00B11B3E" w:rsidP="00B85F12">
            <w:pPr>
              <w:ind w:firstLineChars="0" w:firstLine="0"/>
              <w:jc w:val="center"/>
              <w:rPr>
                <w:rFonts w:cs="Calibri"/>
                <w:kern w:val="0"/>
                <w:sz w:val="21"/>
                <w:szCs w:val="21"/>
              </w:rPr>
            </w:pPr>
            <w:r>
              <w:rPr>
                <w:rFonts w:cs="Calibri" w:hint="eastAsia"/>
                <w:kern w:val="0"/>
                <w:sz w:val="21"/>
                <w:szCs w:val="21"/>
                <w:u w:val="single"/>
              </w:rPr>
              <w:t>_201</w:t>
            </w:r>
            <w:r w:rsidR="00B85F12">
              <w:rPr>
                <w:rFonts w:cs="Calibri" w:hint="eastAsia"/>
                <w:kern w:val="0"/>
                <w:sz w:val="21"/>
                <w:szCs w:val="21"/>
                <w:u w:val="single"/>
              </w:rPr>
              <w:t>6</w:t>
            </w:r>
            <w:r>
              <w:rPr>
                <w:rFonts w:cs="Calibri" w:hint="eastAsia"/>
                <w:kern w:val="0"/>
                <w:sz w:val="21"/>
                <w:szCs w:val="21"/>
              </w:rPr>
              <w:t>年</w:t>
            </w:r>
          </w:p>
        </w:tc>
        <w:tc>
          <w:tcPr>
            <w:tcW w:w="1685"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备注</w:t>
            </w:r>
          </w:p>
        </w:tc>
      </w:tr>
      <w:tr w:rsidR="00A3638B">
        <w:tc>
          <w:tcPr>
            <w:tcW w:w="1980"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资产负债率</w:t>
            </w:r>
            <w:r>
              <w:rPr>
                <w:rFonts w:asciiTheme="minorEastAsia" w:eastAsiaTheme="minorEastAsia" w:hAnsiTheme="minorEastAsia" w:cs="Calibri" w:hint="eastAsia"/>
                <w:kern w:val="0"/>
                <w:sz w:val="21"/>
                <w:szCs w:val="21"/>
              </w:rPr>
              <w:t>(％)</w:t>
            </w: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r>
      <w:tr w:rsidR="00A3638B">
        <w:tc>
          <w:tcPr>
            <w:tcW w:w="1980" w:type="dxa"/>
            <w:vAlign w:val="center"/>
          </w:tcPr>
          <w:p w:rsidR="00A3638B" w:rsidRDefault="00B11B3E">
            <w:pPr>
              <w:ind w:firstLineChars="0" w:firstLine="0"/>
              <w:rPr>
                <w:rFonts w:cs="Calibri"/>
                <w:kern w:val="0"/>
                <w:sz w:val="21"/>
                <w:szCs w:val="21"/>
              </w:rPr>
            </w:pPr>
            <w:r>
              <w:rPr>
                <w:rFonts w:cs="Calibri" w:hint="eastAsia"/>
                <w:kern w:val="0"/>
                <w:sz w:val="21"/>
                <w:szCs w:val="21"/>
              </w:rPr>
              <w:t>净资产收益率（％）</w:t>
            </w: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r>
      <w:tr w:rsidR="00A3638B">
        <w:tc>
          <w:tcPr>
            <w:tcW w:w="1980" w:type="dxa"/>
            <w:vAlign w:val="center"/>
          </w:tcPr>
          <w:p w:rsidR="00A3638B" w:rsidRDefault="00B11B3E">
            <w:pPr>
              <w:pStyle w:val="Default"/>
              <w:spacing w:line="500" w:lineRule="exact"/>
              <w:ind w:firstLine="420"/>
              <w:jc w:val="center"/>
              <w:rPr>
                <w:rFonts w:ascii="Arial" w:hAnsi="Arial" w:cs="Calibri"/>
                <w:color w:val="auto"/>
                <w:sz w:val="21"/>
                <w:szCs w:val="21"/>
              </w:rPr>
            </w:pPr>
            <w:r>
              <w:rPr>
                <w:rFonts w:ascii="Arial" w:hAnsi="Arial" w:cs="Calibri" w:hint="eastAsia"/>
                <w:color w:val="auto"/>
                <w:sz w:val="21"/>
                <w:szCs w:val="21"/>
              </w:rPr>
              <w:t>注册资金</w:t>
            </w: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r>
      <w:tr w:rsidR="00A3638B">
        <w:tc>
          <w:tcPr>
            <w:tcW w:w="1980" w:type="dxa"/>
            <w:vAlign w:val="center"/>
          </w:tcPr>
          <w:p w:rsidR="00A3638B" w:rsidRDefault="00B11B3E">
            <w:pPr>
              <w:pStyle w:val="Default"/>
              <w:spacing w:line="500" w:lineRule="exact"/>
              <w:ind w:firstLine="420"/>
              <w:jc w:val="center"/>
              <w:rPr>
                <w:rFonts w:ascii="Arial" w:hAnsi="Arial" w:cs="Calibri"/>
                <w:color w:val="auto"/>
                <w:sz w:val="21"/>
                <w:szCs w:val="21"/>
              </w:rPr>
            </w:pPr>
            <w:r>
              <w:rPr>
                <w:rFonts w:ascii="Arial" w:hAnsi="Arial" w:cs="Calibri" w:hint="eastAsia"/>
                <w:color w:val="auto"/>
                <w:sz w:val="21"/>
                <w:szCs w:val="21"/>
              </w:rPr>
              <w:t>总资产</w:t>
            </w: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r>
      <w:tr w:rsidR="00A3638B">
        <w:tc>
          <w:tcPr>
            <w:tcW w:w="1980" w:type="dxa"/>
            <w:vAlign w:val="center"/>
          </w:tcPr>
          <w:p w:rsidR="00A3638B" w:rsidRDefault="00B11B3E">
            <w:pPr>
              <w:pStyle w:val="Default"/>
              <w:spacing w:line="500" w:lineRule="exact"/>
              <w:ind w:firstLine="420"/>
              <w:jc w:val="center"/>
              <w:rPr>
                <w:rFonts w:ascii="Arial" w:hAnsi="Arial" w:cs="Calibri"/>
                <w:color w:val="auto"/>
                <w:sz w:val="21"/>
                <w:szCs w:val="21"/>
              </w:rPr>
            </w:pPr>
            <w:r>
              <w:rPr>
                <w:rFonts w:ascii="Arial" w:hAnsi="Arial" w:cs="Calibri" w:hint="eastAsia"/>
                <w:color w:val="auto"/>
                <w:sz w:val="21"/>
                <w:szCs w:val="21"/>
              </w:rPr>
              <w:t>净资产</w:t>
            </w: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r>
      <w:tr w:rsidR="00A3638B">
        <w:tc>
          <w:tcPr>
            <w:tcW w:w="1980" w:type="dxa"/>
            <w:vAlign w:val="center"/>
          </w:tcPr>
          <w:p w:rsidR="00A3638B" w:rsidRDefault="00B11B3E">
            <w:pPr>
              <w:pStyle w:val="Default"/>
              <w:spacing w:line="500" w:lineRule="exact"/>
              <w:ind w:firstLine="420"/>
              <w:jc w:val="center"/>
              <w:rPr>
                <w:rFonts w:hAnsi="宋体" w:cs="Arial"/>
                <w:color w:val="000000" w:themeColor="text1"/>
                <w:sz w:val="21"/>
              </w:rPr>
            </w:pPr>
            <w:r>
              <w:rPr>
                <w:rFonts w:hAnsi="宋体" w:cs="Arial" w:hint="eastAsia"/>
                <w:color w:val="000000" w:themeColor="text1"/>
                <w:sz w:val="21"/>
              </w:rPr>
              <w:t>净利润</w:t>
            </w: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r>
      <w:tr w:rsidR="00A3638B">
        <w:tc>
          <w:tcPr>
            <w:tcW w:w="1980" w:type="dxa"/>
            <w:vAlign w:val="center"/>
          </w:tcPr>
          <w:p w:rsidR="00A3638B" w:rsidRDefault="00B11B3E">
            <w:pPr>
              <w:pStyle w:val="Default"/>
              <w:spacing w:line="500" w:lineRule="exact"/>
              <w:ind w:firstLine="420"/>
              <w:jc w:val="center"/>
              <w:rPr>
                <w:rFonts w:hAnsi="宋体" w:cs="Arial"/>
                <w:color w:val="000000" w:themeColor="text1"/>
                <w:sz w:val="21"/>
              </w:rPr>
            </w:pPr>
            <w:r>
              <w:rPr>
                <w:rFonts w:hAnsi="宋体" w:cs="Arial" w:hint="eastAsia"/>
                <w:color w:val="000000" w:themeColor="text1"/>
                <w:sz w:val="21"/>
              </w:rPr>
              <w:t>负债合计</w:t>
            </w: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r>
      <w:tr w:rsidR="00A3638B">
        <w:tc>
          <w:tcPr>
            <w:tcW w:w="1980"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r>
      <w:tr w:rsidR="00A3638B">
        <w:tc>
          <w:tcPr>
            <w:tcW w:w="1980" w:type="dxa"/>
            <w:vAlign w:val="center"/>
          </w:tcPr>
          <w:p w:rsidR="00A3638B" w:rsidRDefault="00B11B3E">
            <w:pPr>
              <w:ind w:firstLineChars="0" w:firstLine="0"/>
              <w:jc w:val="center"/>
              <w:rPr>
                <w:rFonts w:cs="Calibri"/>
                <w:kern w:val="0"/>
                <w:sz w:val="21"/>
                <w:szCs w:val="21"/>
              </w:rPr>
            </w:pPr>
            <w:r>
              <w:rPr>
                <w:rFonts w:cs="Calibri" w:hint="eastAsia"/>
                <w:kern w:val="0"/>
                <w:sz w:val="21"/>
                <w:szCs w:val="21"/>
              </w:rPr>
              <w:t>……</w:t>
            </w: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c>
          <w:tcPr>
            <w:tcW w:w="1685" w:type="dxa"/>
            <w:vAlign w:val="center"/>
          </w:tcPr>
          <w:p w:rsidR="00A3638B" w:rsidRDefault="00A3638B">
            <w:pPr>
              <w:ind w:firstLineChars="0" w:firstLine="0"/>
              <w:jc w:val="center"/>
              <w:rPr>
                <w:rFonts w:cs="Calibri"/>
                <w:kern w:val="0"/>
                <w:sz w:val="21"/>
                <w:szCs w:val="21"/>
              </w:rPr>
            </w:pPr>
          </w:p>
        </w:tc>
      </w:tr>
    </w:tbl>
    <w:p w:rsidR="00A3638B" w:rsidRDefault="00A3638B">
      <w:pPr>
        <w:ind w:firstLine="480"/>
      </w:pPr>
    </w:p>
    <w:p w:rsidR="00A3638B" w:rsidRDefault="00B11B3E">
      <w:pPr>
        <w:ind w:firstLine="480"/>
      </w:pPr>
      <w:r>
        <w:rPr>
          <w:rFonts w:hint="eastAsia"/>
        </w:rPr>
        <w:t>注：本表应附经会计师事务所或审计机构审计的财务会计报表，包括资产负债表、现金流量表、利润表和财务情况说明书的复印件。</w:t>
      </w:r>
    </w:p>
    <w:p w:rsidR="00A3638B" w:rsidRDefault="00A3638B">
      <w:pPr>
        <w:ind w:firstLine="480"/>
      </w:pPr>
    </w:p>
    <w:p w:rsidR="00A3638B" w:rsidRDefault="00A3638B">
      <w:pPr>
        <w:ind w:firstLine="480"/>
      </w:pPr>
    </w:p>
    <w:p w:rsidR="00A3638B" w:rsidRDefault="00B11B3E">
      <w:pPr>
        <w:ind w:firstLine="480"/>
      </w:pPr>
      <w:r>
        <w:br w:type="page"/>
      </w:r>
    </w:p>
    <w:p w:rsidR="00A3638B" w:rsidRDefault="00B11B3E">
      <w:pPr>
        <w:pStyle w:val="-3"/>
        <w:numPr>
          <w:ilvl w:val="0"/>
          <w:numId w:val="9"/>
        </w:numPr>
      </w:pPr>
      <w:bookmarkStart w:id="605" w:name="_Toc488064859"/>
      <w:r>
        <w:rPr>
          <w:rFonts w:hint="eastAsia"/>
        </w:rPr>
        <w:lastRenderedPageBreak/>
        <w:t>近年完成的类似项目（</w:t>
      </w:r>
      <w:r>
        <w:rPr>
          <w:rFonts w:hint="eastAsia"/>
        </w:rPr>
        <w:t>PPP</w:t>
      </w:r>
      <w:r>
        <w:rPr>
          <w:rFonts w:hint="eastAsia"/>
        </w:rPr>
        <w:t>项目）情况表</w:t>
      </w:r>
      <w:bookmarkEnd w:id="605"/>
    </w:p>
    <w:tbl>
      <w:tblPr>
        <w:tblStyle w:val="a9"/>
        <w:tblW w:w="8720" w:type="dxa"/>
        <w:tblLayout w:type="fixed"/>
        <w:tblLook w:val="04A0"/>
      </w:tblPr>
      <w:tblGrid>
        <w:gridCol w:w="988"/>
        <w:gridCol w:w="2500"/>
        <w:gridCol w:w="1744"/>
        <w:gridCol w:w="1744"/>
        <w:gridCol w:w="1744"/>
      </w:tblGrid>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序号</w:t>
            </w:r>
          </w:p>
        </w:tc>
        <w:tc>
          <w:tcPr>
            <w:tcW w:w="2500" w:type="dxa"/>
          </w:tcPr>
          <w:p w:rsidR="00A3638B" w:rsidRDefault="00B11B3E">
            <w:pPr>
              <w:ind w:firstLineChars="0" w:firstLine="0"/>
              <w:jc w:val="center"/>
              <w:rPr>
                <w:rFonts w:cs="Calibri"/>
                <w:kern w:val="0"/>
                <w:szCs w:val="20"/>
              </w:rPr>
            </w:pPr>
            <w:r>
              <w:rPr>
                <w:rFonts w:cs="Calibri" w:hint="eastAsia"/>
                <w:kern w:val="0"/>
                <w:szCs w:val="20"/>
              </w:rPr>
              <w:t>项目名称</w:t>
            </w:r>
          </w:p>
        </w:tc>
        <w:tc>
          <w:tcPr>
            <w:tcW w:w="1744" w:type="dxa"/>
          </w:tcPr>
          <w:p w:rsidR="00A3638B" w:rsidRDefault="00B11B3E">
            <w:pPr>
              <w:ind w:firstLineChars="0" w:firstLine="0"/>
              <w:jc w:val="center"/>
              <w:rPr>
                <w:rFonts w:cs="Calibri"/>
                <w:kern w:val="0"/>
                <w:szCs w:val="20"/>
              </w:rPr>
            </w:pPr>
            <w:r>
              <w:rPr>
                <w:rFonts w:cs="Calibri" w:hint="eastAsia"/>
                <w:kern w:val="0"/>
                <w:szCs w:val="20"/>
              </w:rPr>
              <w:t>投资额</w:t>
            </w:r>
          </w:p>
        </w:tc>
        <w:tc>
          <w:tcPr>
            <w:tcW w:w="1744" w:type="dxa"/>
          </w:tcPr>
          <w:p w:rsidR="00A3638B" w:rsidRDefault="00B11B3E">
            <w:pPr>
              <w:ind w:firstLineChars="0" w:firstLine="0"/>
              <w:jc w:val="center"/>
              <w:rPr>
                <w:rFonts w:cs="Calibri"/>
                <w:kern w:val="0"/>
                <w:szCs w:val="20"/>
              </w:rPr>
            </w:pPr>
            <w:r>
              <w:rPr>
                <w:rFonts w:cs="Calibri" w:hint="eastAsia"/>
                <w:kern w:val="0"/>
                <w:szCs w:val="20"/>
              </w:rPr>
              <w:t>政府主体</w:t>
            </w:r>
          </w:p>
        </w:tc>
        <w:tc>
          <w:tcPr>
            <w:tcW w:w="1744" w:type="dxa"/>
          </w:tcPr>
          <w:p w:rsidR="00A3638B" w:rsidRDefault="00B11B3E">
            <w:pPr>
              <w:ind w:firstLineChars="0" w:firstLine="0"/>
              <w:jc w:val="center"/>
              <w:rPr>
                <w:rFonts w:cs="Calibri"/>
                <w:kern w:val="0"/>
                <w:szCs w:val="20"/>
              </w:rPr>
            </w:pPr>
            <w:r>
              <w:rPr>
                <w:rFonts w:cs="Calibri" w:hint="eastAsia"/>
                <w:kern w:val="0"/>
                <w:szCs w:val="20"/>
              </w:rPr>
              <w:t>项目情况简述</w:t>
            </w:r>
          </w:p>
        </w:tc>
      </w:tr>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1</w:t>
            </w:r>
          </w:p>
        </w:tc>
        <w:tc>
          <w:tcPr>
            <w:tcW w:w="2500"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r>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2</w:t>
            </w:r>
          </w:p>
        </w:tc>
        <w:tc>
          <w:tcPr>
            <w:tcW w:w="2500"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r>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3</w:t>
            </w:r>
          </w:p>
        </w:tc>
        <w:tc>
          <w:tcPr>
            <w:tcW w:w="2500"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r>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4</w:t>
            </w:r>
          </w:p>
        </w:tc>
        <w:tc>
          <w:tcPr>
            <w:tcW w:w="2500"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r>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5</w:t>
            </w:r>
          </w:p>
        </w:tc>
        <w:tc>
          <w:tcPr>
            <w:tcW w:w="2500"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r>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6</w:t>
            </w:r>
          </w:p>
        </w:tc>
        <w:tc>
          <w:tcPr>
            <w:tcW w:w="2500"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r>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7</w:t>
            </w:r>
          </w:p>
        </w:tc>
        <w:tc>
          <w:tcPr>
            <w:tcW w:w="2500"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r>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8</w:t>
            </w:r>
          </w:p>
        </w:tc>
        <w:tc>
          <w:tcPr>
            <w:tcW w:w="2500"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r>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9</w:t>
            </w:r>
          </w:p>
        </w:tc>
        <w:tc>
          <w:tcPr>
            <w:tcW w:w="2500"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r>
      <w:tr w:rsidR="00A3638B">
        <w:tc>
          <w:tcPr>
            <w:tcW w:w="988" w:type="dxa"/>
          </w:tcPr>
          <w:p w:rsidR="00A3638B" w:rsidRDefault="00B11B3E">
            <w:pPr>
              <w:ind w:firstLineChars="0" w:firstLine="0"/>
              <w:jc w:val="center"/>
              <w:rPr>
                <w:rFonts w:cs="Calibri"/>
                <w:kern w:val="0"/>
                <w:szCs w:val="20"/>
              </w:rPr>
            </w:pPr>
            <w:r>
              <w:rPr>
                <w:rFonts w:cs="Calibri" w:hint="eastAsia"/>
                <w:kern w:val="0"/>
                <w:szCs w:val="20"/>
              </w:rPr>
              <w:t>……</w:t>
            </w:r>
          </w:p>
        </w:tc>
        <w:tc>
          <w:tcPr>
            <w:tcW w:w="2500"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c>
          <w:tcPr>
            <w:tcW w:w="1744" w:type="dxa"/>
          </w:tcPr>
          <w:p w:rsidR="00A3638B" w:rsidRDefault="00A3638B">
            <w:pPr>
              <w:ind w:firstLineChars="0" w:firstLine="0"/>
              <w:rPr>
                <w:rFonts w:cs="Calibri"/>
                <w:kern w:val="0"/>
                <w:szCs w:val="20"/>
              </w:rPr>
            </w:pPr>
          </w:p>
        </w:tc>
      </w:tr>
    </w:tbl>
    <w:p w:rsidR="00A3638B" w:rsidRDefault="00A3638B">
      <w:pPr>
        <w:ind w:firstLineChars="0" w:firstLine="0"/>
      </w:pPr>
    </w:p>
    <w:p w:rsidR="00A3638B" w:rsidRDefault="00B11B3E">
      <w:pPr>
        <w:ind w:firstLineChars="0" w:firstLine="0"/>
      </w:pPr>
      <w:r>
        <w:rPr>
          <w:rFonts w:hint="eastAsia"/>
        </w:rPr>
        <w:t>注：应附上述项目的合同协议书复印件，及政府主体出具的运营情况说明。</w:t>
      </w:r>
    </w:p>
    <w:p w:rsidR="00A3638B" w:rsidRDefault="00A3638B">
      <w:pPr>
        <w:ind w:firstLineChars="0" w:firstLine="0"/>
      </w:pPr>
    </w:p>
    <w:p w:rsidR="00A3638B" w:rsidRDefault="00B11B3E">
      <w:pPr>
        <w:pStyle w:val="-3"/>
        <w:numPr>
          <w:ilvl w:val="0"/>
          <w:numId w:val="9"/>
        </w:numPr>
      </w:pPr>
      <w:bookmarkStart w:id="606" w:name="_Toc437271315"/>
      <w:bookmarkStart w:id="607" w:name="_Toc488064860"/>
      <w:r>
        <w:rPr>
          <w:rFonts w:hint="eastAsia"/>
        </w:rPr>
        <w:t>近年发生的诉讼及仲裁情况</w:t>
      </w:r>
      <w:bookmarkEnd w:id="606"/>
      <w:bookmarkEnd w:id="607"/>
    </w:p>
    <w:p w:rsidR="00A3638B" w:rsidRDefault="00B11B3E">
      <w:pPr>
        <w:ind w:firstLine="480"/>
      </w:pPr>
      <w:r>
        <w:rPr>
          <w:rFonts w:hint="eastAsia"/>
        </w:rPr>
        <w:t>注：应说明相关情况，并附法院或仲裁机构做出的判决、裁决等有关法律文件的复印件。</w:t>
      </w:r>
    </w:p>
    <w:p w:rsidR="00A3638B" w:rsidRDefault="00A3638B">
      <w:pPr>
        <w:ind w:firstLine="480"/>
      </w:pPr>
    </w:p>
    <w:p w:rsidR="00A3638B" w:rsidRDefault="00A3638B">
      <w:pPr>
        <w:ind w:firstLine="480"/>
      </w:pPr>
    </w:p>
    <w:p w:rsidR="00A3638B" w:rsidRDefault="00B11B3E">
      <w:pPr>
        <w:pStyle w:val="22"/>
        <w:numPr>
          <w:ilvl w:val="0"/>
          <w:numId w:val="9"/>
        </w:numPr>
        <w:spacing w:before="312" w:after="156"/>
        <w:ind w:firstLineChars="0"/>
        <w:rPr>
          <w:rFonts w:ascii="Arial" w:hAnsi="Arial"/>
          <w:sz w:val="24"/>
        </w:rPr>
      </w:pPr>
      <w:r>
        <w:rPr>
          <w:rFonts w:ascii="Arial" w:hAnsi="Arial" w:hint="eastAsia"/>
          <w:sz w:val="24"/>
        </w:rPr>
        <w:t>融资能力（银行授信证明文件）</w:t>
      </w:r>
    </w:p>
    <w:p w:rsidR="00A3638B" w:rsidRDefault="00A3638B">
      <w:pPr>
        <w:spacing w:before="240" w:after="120"/>
        <w:ind w:left="442" w:firstLineChars="0" w:firstLine="0"/>
      </w:pPr>
    </w:p>
    <w:p w:rsidR="00A3638B" w:rsidRDefault="00B11B3E">
      <w:pPr>
        <w:pStyle w:val="22"/>
        <w:numPr>
          <w:ilvl w:val="0"/>
          <w:numId w:val="9"/>
        </w:numPr>
        <w:spacing w:before="312" w:after="156"/>
        <w:ind w:firstLineChars="0"/>
        <w:rPr>
          <w:rFonts w:ascii="Arial" w:hAnsi="Arial"/>
          <w:sz w:val="24"/>
        </w:rPr>
      </w:pPr>
      <w:r>
        <w:rPr>
          <w:rFonts w:ascii="Arial" w:hAnsi="Arial" w:hint="eastAsia"/>
          <w:sz w:val="24"/>
        </w:rPr>
        <w:t>企业近年经营管理的类似项目情况表</w:t>
      </w:r>
    </w:p>
    <w:tbl>
      <w:tblPr>
        <w:tblW w:w="9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871"/>
        <w:gridCol w:w="1845"/>
        <w:gridCol w:w="1845"/>
        <w:gridCol w:w="1845"/>
      </w:tblGrid>
      <w:tr w:rsidR="00A3638B">
        <w:trPr>
          <w:jc w:val="center"/>
        </w:trPr>
        <w:tc>
          <w:tcPr>
            <w:tcW w:w="817" w:type="dxa"/>
          </w:tcPr>
          <w:p w:rsidR="00A3638B" w:rsidRDefault="00B11B3E">
            <w:pPr>
              <w:spacing w:line="440" w:lineRule="exact"/>
              <w:ind w:firstLineChars="0" w:firstLine="0"/>
              <w:jc w:val="center"/>
              <w:rPr>
                <w:rFonts w:ascii="宋体" w:hAnsi="宋体"/>
                <w:color w:val="000000"/>
                <w:sz w:val="22"/>
              </w:rPr>
            </w:pPr>
            <w:r>
              <w:rPr>
                <w:rFonts w:ascii="宋体" w:hAnsi="宋体" w:hint="eastAsia"/>
                <w:color w:val="000000"/>
                <w:sz w:val="22"/>
              </w:rPr>
              <w:t>序号</w:t>
            </w:r>
          </w:p>
        </w:tc>
        <w:tc>
          <w:tcPr>
            <w:tcW w:w="2871" w:type="dxa"/>
          </w:tcPr>
          <w:p w:rsidR="00A3638B" w:rsidRDefault="00B11B3E">
            <w:pPr>
              <w:spacing w:line="440" w:lineRule="exact"/>
              <w:ind w:firstLineChars="0" w:firstLine="0"/>
              <w:jc w:val="center"/>
              <w:rPr>
                <w:rFonts w:ascii="宋体" w:hAnsi="宋体"/>
                <w:color w:val="000000"/>
                <w:sz w:val="22"/>
              </w:rPr>
            </w:pPr>
            <w:r>
              <w:rPr>
                <w:rFonts w:ascii="宋体" w:hAnsi="宋体" w:hint="eastAsia"/>
                <w:color w:val="000000"/>
                <w:sz w:val="22"/>
              </w:rPr>
              <w:t>项目名称</w:t>
            </w:r>
          </w:p>
        </w:tc>
        <w:tc>
          <w:tcPr>
            <w:tcW w:w="1845" w:type="dxa"/>
          </w:tcPr>
          <w:p w:rsidR="00A3638B" w:rsidRDefault="00B11B3E">
            <w:pPr>
              <w:spacing w:line="440" w:lineRule="exact"/>
              <w:ind w:firstLineChars="0" w:firstLine="0"/>
              <w:jc w:val="center"/>
              <w:rPr>
                <w:rFonts w:ascii="宋体" w:hAnsi="宋体"/>
                <w:color w:val="000000"/>
                <w:sz w:val="22"/>
              </w:rPr>
            </w:pPr>
            <w:r>
              <w:rPr>
                <w:rFonts w:ascii="宋体" w:hAnsi="宋体" w:hint="eastAsia"/>
                <w:color w:val="000000"/>
                <w:sz w:val="22"/>
              </w:rPr>
              <w:t>投资额</w:t>
            </w:r>
          </w:p>
        </w:tc>
        <w:tc>
          <w:tcPr>
            <w:tcW w:w="1845" w:type="dxa"/>
          </w:tcPr>
          <w:p w:rsidR="00A3638B" w:rsidRDefault="00B11B3E">
            <w:pPr>
              <w:spacing w:line="440" w:lineRule="exact"/>
              <w:ind w:firstLineChars="0" w:firstLine="0"/>
              <w:jc w:val="center"/>
              <w:rPr>
                <w:rFonts w:ascii="宋体" w:hAnsi="宋体"/>
                <w:color w:val="000000"/>
                <w:sz w:val="22"/>
              </w:rPr>
            </w:pPr>
            <w:r>
              <w:rPr>
                <w:rFonts w:ascii="宋体" w:hAnsi="宋体" w:hint="eastAsia"/>
                <w:color w:val="000000"/>
                <w:sz w:val="22"/>
              </w:rPr>
              <w:t>政府主体</w:t>
            </w:r>
          </w:p>
        </w:tc>
        <w:tc>
          <w:tcPr>
            <w:tcW w:w="1845" w:type="dxa"/>
          </w:tcPr>
          <w:p w:rsidR="00A3638B" w:rsidRDefault="00B11B3E">
            <w:pPr>
              <w:spacing w:line="440" w:lineRule="exact"/>
              <w:ind w:firstLineChars="0" w:firstLine="0"/>
              <w:jc w:val="center"/>
              <w:rPr>
                <w:rFonts w:ascii="宋体" w:hAnsi="宋体"/>
                <w:color w:val="000000"/>
                <w:sz w:val="22"/>
              </w:rPr>
            </w:pPr>
            <w:r>
              <w:rPr>
                <w:rFonts w:ascii="宋体" w:hAnsi="宋体" w:hint="eastAsia"/>
                <w:color w:val="000000"/>
                <w:sz w:val="22"/>
              </w:rPr>
              <w:t>项目情况简述</w:t>
            </w:r>
          </w:p>
        </w:tc>
      </w:tr>
      <w:tr w:rsidR="00A3638B">
        <w:trPr>
          <w:jc w:val="center"/>
        </w:trPr>
        <w:tc>
          <w:tcPr>
            <w:tcW w:w="817" w:type="dxa"/>
          </w:tcPr>
          <w:p w:rsidR="00A3638B" w:rsidRDefault="00B11B3E">
            <w:pPr>
              <w:spacing w:line="440" w:lineRule="exact"/>
              <w:ind w:firstLine="480"/>
              <w:jc w:val="center"/>
              <w:rPr>
                <w:rFonts w:ascii="宋体" w:hAnsi="宋体"/>
                <w:color w:val="000000"/>
              </w:rPr>
            </w:pPr>
            <w:r>
              <w:rPr>
                <w:rFonts w:ascii="宋体" w:hAnsi="宋体"/>
                <w:color w:val="000000"/>
              </w:rPr>
              <w:t>1</w:t>
            </w:r>
          </w:p>
        </w:tc>
        <w:tc>
          <w:tcPr>
            <w:tcW w:w="2871"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r>
      <w:tr w:rsidR="00A3638B">
        <w:trPr>
          <w:jc w:val="center"/>
        </w:trPr>
        <w:tc>
          <w:tcPr>
            <w:tcW w:w="817" w:type="dxa"/>
          </w:tcPr>
          <w:p w:rsidR="00A3638B" w:rsidRDefault="00B11B3E">
            <w:pPr>
              <w:spacing w:line="440" w:lineRule="exact"/>
              <w:ind w:firstLine="480"/>
              <w:jc w:val="center"/>
              <w:rPr>
                <w:rFonts w:ascii="宋体" w:hAnsi="宋体"/>
                <w:color w:val="000000"/>
              </w:rPr>
            </w:pPr>
            <w:r>
              <w:rPr>
                <w:rFonts w:ascii="宋体" w:hAnsi="宋体"/>
                <w:color w:val="000000"/>
              </w:rPr>
              <w:t>2</w:t>
            </w:r>
          </w:p>
        </w:tc>
        <w:tc>
          <w:tcPr>
            <w:tcW w:w="2871"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r>
      <w:tr w:rsidR="00A3638B">
        <w:trPr>
          <w:jc w:val="center"/>
        </w:trPr>
        <w:tc>
          <w:tcPr>
            <w:tcW w:w="817" w:type="dxa"/>
          </w:tcPr>
          <w:p w:rsidR="00A3638B" w:rsidRDefault="00B11B3E">
            <w:pPr>
              <w:spacing w:line="440" w:lineRule="exact"/>
              <w:ind w:firstLine="480"/>
              <w:jc w:val="center"/>
              <w:rPr>
                <w:rFonts w:ascii="宋体" w:hAnsi="宋体"/>
                <w:color w:val="000000"/>
              </w:rPr>
            </w:pPr>
            <w:r>
              <w:rPr>
                <w:rFonts w:ascii="宋体" w:hAnsi="宋体"/>
                <w:color w:val="000000"/>
              </w:rPr>
              <w:t>3</w:t>
            </w:r>
          </w:p>
        </w:tc>
        <w:tc>
          <w:tcPr>
            <w:tcW w:w="2871"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r>
      <w:tr w:rsidR="00A3638B">
        <w:trPr>
          <w:jc w:val="center"/>
        </w:trPr>
        <w:tc>
          <w:tcPr>
            <w:tcW w:w="817" w:type="dxa"/>
          </w:tcPr>
          <w:p w:rsidR="00A3638B" w:rsidRDefault="00B11B3E">
            <w:pPr>
              <w:spacing w:line="440" w:lineRule="exact"/>
              <w:ind w:firstLine="480"/>
              <w:jc w:val="center"/>
              <w:rPr>
                <w:rFonts w:ascii="宋体" w:hAnsi="宋体"/>
                <w:color w:val="000000"/>
              </w:rPr>
            </w:pPr>
            <w:r>
              <w:rPr>
                <w:rFonts w:ascii="宋体" w:hAnsi="宋体"/>
                <w:color w:val="000000"/>
              </w:rPr>
              <w:lastRenderedPageBreak/>
              <w:t>4</w:t>
            </w:r>
          </w:p>
        </w:tc>
        <w:tc>
          <w:tcPr>
            <w:tcW w:w="2871"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r>
      <w:tr w:rsidR="00A3638B">
        <w:trPr>
          <w:jc w:val="center"/>
        </w:trPr>
        <w:tc>
          <w:tcPr>
            <w:tcW w:w="817" w:type="dxa"/>
          </w:tcPr>
          <w:p w:rsidR="00A3638B" w:rsidRDefault="00B11B3E">
            <w:pPr>
              <w:spacing w:line="440" w:lineRule="exact"/>
              <w:ind w:firstLine="480"/>
              <w:jc w:val="center"/>
              <w:rPr>
                <w:rFonts w:ascii="宋体" w:hAnsi="宋体"/>
                <w:color w:val="000000"/>
              </w:rPr>
            </w:pPr>
            <w:r>
              <w:rPr>
                <w:rFonts w:ascii="宋体" w:hAnsi="宋体"/>
                <w:color w:val="000000"/>
              </w:rPr>
              <w:t>5</w:t>
            </w:r>
          </w:p>
        </w:tc>
        <w:tc>
          <w:tcPr>
            <w:tcW w:w="2871"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r>
      <w:tr w:rsidR="00A3638B">
        <w:trPr>
          <w:jc w:val="center"/>
        </w:trPr>
        <w:tc>
          <w:tcPr>
            <w:tcW w:w="817" w:type="dxa"/>
          </w:tcPr>
          <w:p w:rsidR="00A3638B" w:rsidRDefault="00B11B3E">
            <w:pPr>
              <w:spacing w:line="440" w:lineRule="exact"/>
              <w:ind w:firstLine="480"/>
              <w:jc w:val="center"/>
              <w:rPr>
                <w:rFonts w:ascii="宋体" w:hAnsi="宋体"/>
                <w:color w:val="000000"/>
              </w:rPr>
            </w:pPr>
            <w:r>
              <w:rPr>
                <w:rFonts w:ascii="宋体" w:hAnsi="宋体"/>
                <w:color w:val="000000"/>
              </w:rPr>
              <w:t>6</w:t>
            </w:r>
          </w:p>
        </w:tc>
        <w:tc>
          <w:tcPr>
            <w:tcW w:w="2871"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r>
      <w:tr w:rsidR="00A3638B">
        <w:trPr>
          <w:jc w:val="center"/>
        </w:trPr>
        <w:tc>
          <w:tcPr>
            <w:tcW w:w="817" w:type="dxa"/>
          </w:tcPr>
          <w:p w:rsidR="00A3638B" w:rsidRDefault="00B11B3E">
            <w:pPr>
              <w:spacing w:line="440" w:lineRule="exact"/>
              <w:ind w:firstLine="480"/>
              <w:jc w:val="center"/>
              <w:rPr>
                <w:rFonts w:ascii="宋体" w:hAnsi="宋体"/>
                <w:color w:val="000000"/>
              </w:rPr>
            </w:pPr>
            <w:r>
              <w:rPr>
                <w:rFonts w:ascii="宋体" w:hAnsi="宋体"/>
                <w:color w:val="000000"/>
              </w:rPr>
              <w:t>7</w:t>
            </w:r>
          </w:p>
        </w:tc>
        <w:tc>
          <w:tcPr>
            <w:tcW w:w="2871"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r>
      <w:tr w:rsidR="00A3638B">
        <w:trPr>
          <w:jc w:val="center"/>
        </w:trPr>
        <w:tc>
          <w:tcPr>
            <w:tcW w:w="817" w:type="dxa"/>
          </w:tcPr>
          <w:p w:rsidR="00A3638B" w:rsidRDefault="00B11B3E">
            <w:pPr>
              <w:spacing w:line="440" w:lineRule="exact"/>
              <w:ind w:firstLine="480"/>
              <w:jc w:val="center"/>
              <w:rPr>
                <w:rFonts w:ascii="宋体" w:hAnsi="宋体"/>
                <w:color w:val="000000"/>
              </w:rPr>
            </w:pPr>
            <w:r>
              <w:rPr>
                <w:rFonts w:ascii="宋体" w:hAnsi="宋体"/>
                <w:color w:val="000000"/>
              </w:rPr>
              <w:t>8</w:t>
            </w:r>
          </w:p>
        </w:tc>
        <w:tc>
          <w:tcPr>
            <w:tcW w:w="2871"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r>
      <w:tr w:rsidR="00A3638B">
        <w:trPr>
          <w:jc w:val="center"/>
        </w:trPr>
        <w:tc>
          <w:tcPr>
            <w:tcW w:w="817" w:type="dxa"/>
          </w:tcPr>
          <w:p w:rsidR="00A3638B" w:rsidRDefault="00B11B3E">
            <w:pPr>
              <w:spacing w:line="440" w:lineRule="exact"/>
              <w:ind w:firstLine="480"/>
              <w:jc w:val="center"/>
              <w:rPr>
                <w:rFonts w:ascii="宋体" w:hAnsi="宋体"/>
                <w:color w:val="000000"/>
              </w:rPr>
            </w:pPr>
            <w:r>
              <w:rPr>
                <w:rFonts w:ascii="宋体" w:hAnsi="宋体"/>
                <w:color w:val="000000"/>
              </w:rPr>
              <w:t>9</w:t>
            </w:r>
          </w:p>
        </w:tc>
        <w:tc>
          <w:tcPr>
            <w:tcW w:w="2871"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r>
      <w:tr w:rsidR="00A3638B">
        <w:trPr>
          <w:jc w:val="center"/>
        </w:trPr>
        <w:tc>
          <w:tcPr>
            <w:tcW w:w="817" w:type="dxa"/>
          </w:tcPr>
          <w:p w:rsidR="00A3638B" w:rsidRDefault="00B11B3E">
            <w:pPr>
              <w:spacing w:line="440" w:lineRule="exact"/>
              <w:ind w:firstLine="480"/>
              <w:jc w:val="center"/>
              <w:rPr>
                <w:rFonts w:ascii="宋体" w:hAnsi="宋体"/>
                <w:color w:val="000000"/>
              </w:rPr>
            </w:pPr>
            <w:r>
              <w:rPr>
                <w:rFonts w:ascii="宋体" w:hAnsi="宋体"/>
                <w:color w:val="000000"/>
              </w:rPr>
              <w:t>…</w:t>
            </w:r>
          </w:p>
        </w:tc>
        <w:tc>
          <w:tcPr>
            <w:tcW w:w="2871"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c>
          <w:tcPr>
            <w:tcW w:w="1845" w:type="dxa"/>
          </w:tcPr>
          <w:p w:rsidR="00A3638B" w:rsidRDefault="00A3638B">
            <w:pPr>
              <w:spacing w:line="440" w:lineRule="exact"/>
              <w:ind w:firstLine="480"/>
              <w:rPr>
                <w:rFonts w:ascii="宋体" w:hAnsi="宋体"/>
                <w:color w:val="000000"/>
              </w:rPr>
            </w:pPr>
          </w:p>
        </w:tc>
      </w:tr>
    </w:tbl>
    <w:p w:rsidR="00A3638B" w:rsidRDefault="00B11B3E">
      <w:pPr>
        <w:widowControl/>
        <w:snapToGrid w:val="0"/>
        <w:spacing w:before="240" w:after="120"/>
        <w:ind w:firstLineChars="0" w:firstLine="480"/>
        <w:jc w:val="left"/>
        <w:rPr>
          <w:rFonts w:ascii="宋体" w:hAnsi="宋体"/>
          <w:color w:val="000000"/>
        </w:rPr>
      </w:pPr>
      <w:r>
        <w:rPr>
          <w:rFonts w:ascii="宋体" w:hAnsi="宋体"/>
          <w:color w:val="000000"/>
        </w:rPr>
        <w:t>注：本表后应附上述运营业绩的合同</w:t>
      </w:r>
      <w:r>
        <w:rPr>
          <w:rFonts w:ascii="宋体" w:hAnsi="宋体" w:hint="eastAsia"/>
          <w:color w:val="000000"/>
        </w:rPr>
        <w:t>复印件</w:t>
      </w:r>
      <w:r>
        <w:rPr>
          <w:rFonts w:ascii="宋体" w:hAnsi="宋体"/>
          <w:color w:val="000000"/>
        </w:rPr>
        <w:t>以及场馆建筑面积的相关证明文件（如场馆产权证、工程规划许可证、竣工验收文件等材料）的扫描件，开标时提供合同原件及场馆建筑面积相关证明文件的扫描件备查。</w:t>
      </w:r>
    </w:p>
    <w:p w:rsidR="00A3638B" w:rsidRDefault="00A3638B">
      <w:pPr>
        <w:ind w:firstLine="480"/>
      </w:pPr>
    </w:p>
    <w:p w:rsidR="00A3638B" w:rsidRDefault="00B11B3E">
      <w:pPr>
        <w:ind w:firstLine="480"/>
      </w:pPr>
      <w:r>
        <w:br w:type="page"/>
      </w:r>
    </w:p>
    <w:p w:rsidR="00A3638B" w:rsidRDefault="00B11B3E">
      <w:pPr>
        <w:pStyle w:val="-2"/>
        <w:numPr>
          <w:ilvl w:val="0"/>
          <w:numId w:val="0"/>
        </w:numPr>
        <w:ind w:left="576"/>
        <w:jc w:val="center"/>
      </w:pPr>
      <w:bookmarkStart w:id="608" w:name="_Toc488064861"/>
      <w:bookmarkStart w:id="609" w:name="_Toc437271316"/>
      <w:r>
        <w:rPr>
          <w:rFonts w:hint="eastAsia"/>
        </w:rPr>
        <w:lastRenderedPageBreak/>
        <w:t>十一、投标人拟定的项目实施方案</w:t>
      </w:r>
      <w:bookmarkEnd w:id="608"/>
      <w:bookmarkEnd w:id="609"/>
    </w:p>
    <w:p w:rsidR="00A3638B" w:rsidRDefault="00B11B3E">
      <w:pPr>
        <w:ind w:firstLine="480"/>
      </w:pPr>
      <w:r>
        <w:rPr>
          <w:rFonts w:hint="eastAsia"/>
        </w:rPr>
        <w:t>投标人拟定的项目实施方案中应包含但不限于以下内容：</w:t>
      </w:r>
    </w:p>
    <w:p w:rsidR="00A3638B" w:rsidRDefault="00B11B3E">
      <w:pPr>
        <w:pStyle w:val="-3"/>
        <w:numPr>
          <w:ilvl w:val="0"/>
          <w:numId w:val="0"/>
        </w:numPr>
      </w:pPr>
      <w:bookmarkStart w:id="610" w:name="_Toc488064862"/>
      <w:bookmarkStart w:id="611" w:name="_Toc437271317"/>
      <w:r>
        <w:rPr>
          <w:rFonts w:hint="eastAsia"/>
        </w:rPr>
        <w:t>一、财务方案</w:t>
      </w:r>
      <w:bookmarkEnd w:id="610"/>
      <w:bookmarkEnd w:id="611"/>
    </w:p>
    <w:p w:rsidR="00A3638B" w:rsidRDefault="00B11B3E">
      <w:pPr>
        <w:ind w:firstLine="480"/>
      </w:pPr>
      <w:r>
        <w:rPr>
          <w:rFonts w:hint="eastAsia"/>
        </w:rPr>
        <w:t>1</w:t>
      </w:r>
      <w:r>
        <w:rPr>
          <w:rFonts w:hint="eastAsia"/>
        </w:rPr>
        <w:t>、筹资方案的内容：</w:t>
      </w:r>
    </w:p>
    <w:p w:rsidR="00A3638B" w:rsidRDefault="00B11B3E">
      <w:pPr>
        <w:ind w:firstLine="480"/>
      </w:pPr>
      <w:r>
        <w:rPr>
          <w:rFonts w:hint="eastAsia"/>
        </w:rPr>
        <w:t>（</w:t>
      </w:r>
      <w:r>
        <w:rPr>
          <w:rFonts w:hint="eastAsia"/>
        </w:rPr>
        <w:t>1</w:t>
      </w:r>
      <w:r>
        <w:rPr>
          <w:rFonts w:hint="eastAsia"/>
        </w:rPr>
        <w:t>）融资计划安排；</w:t>
      </w:r>
    </w:p>
    <w:p w:rsidR="00A3638B" w:rsidRDefault="00B11B3E">
      <w:pPr>
        <w:ind w:firstLine="480"/>
      </w:pPr>
      <w:r>
        <w:rPr>
          <w:rFonts w:hint="eastAsia"/>
        </w:rPr>
        <w:t>（</w:t>
      </w:r>
      <w:r>
        <w:rPr>
          <w:rFonts w:hint="eastAsia"/>
        </w:rPr>
        <w:t>2</w:t>
      </w:r>
      <w:r>
        <w:rPr>
          <w:rFonts w:hint="eastAsia"/>
        </w:rPr>
        <w:t>）融资方式：融资种类，风险及控制措施；</w:t>
      </w:r>
    </w:p>
    <w:p w:rsidR="00A3638B" w:rsidRDefault="00B11B3E">
      <w:pPr>
        <w:ind w:firstLine="480"/>
      </w:pPr>
      <w:r>
        <w:rPr>
          <w:rFonts w:hint="eastAsia"/>
        </w:rPr>
        <w:t>（</w:t>
      </w:r>
      <w:r>
        <w:rPr>
          <w:rFonts w:hint="eastAsia"/>
        </w:rPr>
        <w:t>3</w:t>
      </w:r>
      <w:r>
        <w:rPr>
          <w:rFonts w:hint="eastAsia"/>
        </w:rPr>
        <w:t>）融资成本：项目公司融资结构，加权资金成本；</w:t>
      </w:r>
    </w:p>
    <w:p w:rsidR="00A3638B" w:rsidRDefault="00B11B3E">
      <w:pPr>
        <w:ind w:firstLine="480"/>
      </w:pPr>
      <w:r>
        <w:rPr>
          <w:rFonts w:hint="eastAsia"/>
        </w:rPr>
        <w:t>（</w:t>
      </w:r>
      <w:r>
        <w:rPr>
          <w:rFonts w:hint="eastAsia"/>
        </w:rPr>
        <w:t>4</w:t>
      </w:r>
      <w:r>
        <w:rPr>
          <w:rFonts w:hint="eastAsia"/>
        </w:rPr>
        <w:t>）其他内容：投资估算；</w:t>
      </w:r>
    </w:p>
    <w:p w:rsidR="00A3638B" w:rsidRDefault="00B11B3E">
      <w:pPr>
        <w:ind w:firstLine="480"/>
      </w:pPr>
      <w:r>
        <w:rPr>
          <w:rFonts w:hint="eastAsia"/>
        </w:rPr>
        <w:t>2</w:t>
      </w:r>
      <w:r>
        <w:rPr>
          <w:rFonts w:hint="eastAsia"/>
        </w:rPr>
        <w:t>、融资能力证明材料：</w:t>
      </w:r>
    </w:p>
    <w:p w:rsidR="00A3638B" w:rsidRDefault="00B11B3E">
      <w:pPr>
        <w:ind w:firstLine="480"/>
      </w:pPr>
      <w:r>
        <w:rPr>
          <w:rFonts w:hint="eastAsia"/>
        </w:rPr>
        <w:t>银行和其他金融机构的融资支持文件：贷款承诺函、初步合作意向函等，其中明确描述对本项目提供融资支持的具体方式、金额、期限和条件。</w:t>
      </w:r>
    </w:p>
    <w:p w:rsidR="00A3638B" w:rsidRDefault="00B11B3E">
      <w:pPr>
        <w:pStyle w:val="-3"/>
        <w:numPr>
          <w:ilvl w:val="0"/>
          <w:numId w:val="0"/>
        </w:numPr>
      </w:pPr>
      <w:bookmarkStart w:id="612" w:name="_Toc437271318"/>
      <w:bookmarkStart w:id="613" w:name="_Toc488064863"/>
      <w:r>
        <w:rPr>
          <w:rFonts w:hint="eastAsia"/>
        </w:rPr>
        <w:t>二、建设方案及建设能力证明</w:t>
      </w:r>
      <w:bookmarkEnd w:id="612"/>
      <w:bookmarkEnd w:id="613"/>
    </w:p>
    <w:p w:rsidR="00A3638B" w:rsidRDefault="00B11B3E">
      <w:pPr>
        <w:ind w:firstLine="480"/>
      </w:pPr>
      <w:r>
        <w:rPr>
          <w:rFonts w:hint="eastAsia"/>
        </w:rPr>
        <w:t>1</w:t>
      </w:r>
      <w:r>
        <w:rPr>
          <w:rFonts w:hint="eastAsia"/>
        </w:rPr>
        <w:t>、建设方案的内容：</w:t>
      </w:r>
    </w:p>
    <w:p w:rsidR="00A3638B" w:rsidRDefault="00B11B3E">
      <w:pPr>
        <w:ind w:firstLine="480"/>
      </w:pPr>
      <w:r>
        <w:rPr>
          <w:rFonts w:hint="eastAsia"/>
        </w:rPr>
        <w:t>（</w:t>
      </w:r>
      <w:r>
        <w:rPr>
          <w:rFonts w:hint="eastAsia"/>
        </w:rPr>
        <w:t>1</w:t>
      </w:r>
      <w:r>
        <w:rPr>
          <w:rFonts w:hint="eastAsia"/>
        </w:rPr>
        <w:t>）工程进度控制、质量控制、安全控制及投资控制方案；</w:t>
      </w:r>
    </w:p>
    <w:p w:rsidR="00A3638B" w:rsidRDefault="00B11B3E">
      <w:pPr>
        <w:ind w:firstLine="480"/>
      </w:pPr>
      <w:r>
        <w:rPr>
          <w:rFonts w:hint="eastAsia"/>
        </w:rPr>
        <w:t>（</w:t>
      </w:r>
      <w:r>
        <w:rPr>
          <w:rFonts w:hint="eastAsia"/>
        </w:rPr>
        <w:t>2</w:t>
      </w:r>
      <w:r>
        <w:rPr>
          <w:rFonts w:hint="eastAsia"/>
        </w:rPr>
        <w:t>）项目管理组织机构，拟组建管理机构、岗位要求及职责；</w:t>
      </w:r>
    </w:p>
    <w:p w:rsidR="00A3638B" w:rsidRPr="00AC7FC7" w:rsidRDefault="00B11B3E">
      <w:pPr>
        <w:ind w:firstLine="480"/>
      </w:pPr>
      <w:r w:rsidRPr="00AC7FC7">
        <w:rPr>
          <w:rFonts w:hint="eastAsia"/>
        </w:rPr>
        <w:t>（</w:t>
      </w:r>
      <w:r w:rsidRPr="00AC7FC7">
        <w:rPr>
          <w:rFonts w:hint="eastAsia"/>
        </w:rPr>
        <w:t>3</w:t>
      </w:r>
      <w:r w:rsidRPr="00AC7FC7">
        <w:rPr>
          <w:rFonts w:hint="eastAsia"/>
        </w:rPr>
        <w:t>）关于建设过程中新材料、新工艺、新技术（</w:t>
      </w:r>
      <w:r w:rsidRPr="00AC7FC7">
        <w:rPr>
          <w:rFonts w:hint="eastAsia"/>
        </w:rPr>
        <w:t>BIM</w:t>
      </w:r>
      <w:r w:rsidRPr="00AC7FC7">
        <w:rPr>
          <w:rFonts w:hint="eastAsia"/>
        </w:rPr>
        <w:t>）等的应用；</w:t>
      </w:r>
    </w:p>
    <w:p w:rsidR="00A3638B" w:rsidRDefault="00B11B3E">
      <w:pPr>
        <w:ind w:firstLine="480"/>
      </w:pPr>
      <w:r w:rsidRPr="00AC7FC7">
        <w:rPr>
          <w:rFonts w:hint="eastAsia"/>
        </w:rPr>
        <w:t>（</w:t>
      </w:r>
      <w:r w:rsidRPr="00AC7FC7">
        <w:rPr>
          <w:rFonts w:hint="eastAsia"/>
        </w:rPr>
        <w:t>4</w:t>
      </w:r>
      <w:r w:rsidRPr="00AC7FC7">
        <w:rPr>
          <w:rFonts w:hint="eastAsia"/>
        </w:rPr>
        <w:t>）关于是否承诺本工程获得鲁班奖。</w:t>
      </w:r>
    </w:p>
    <w:p w:rsidR="00A3638B" w:rsidRDefault="00B11B3E">
      <w:pPr>
        <w:ind w:firstLine="480"/>
      </w:pPr>
      <w:r>
        <w:t>2</w:t>
      </w:r>
      <w:r>
        <w:rPr>
          <w:rFonts w:hint="eastAsia"/>
        </w:rPr>
        <w:t>、建设能力证明材料：</w:t>
      </w:r>
    </w:p>
    <w:p w:rsidR="00A3638B" w:rsidRDefault="00B11B3E">
      <w:pPr>
        <w:ind w:firstLine="480"/>
      </w:pPr>
      <w:r>
        <w:rPr>
          <w:rFonts w:hint="eastAsia"/>
        </w:rPr>
        <w:t>（</w:t>
      </w:r>
      <w:r>
        <w:rPr>
          <w:rFonts w:hint="eastAsia"/>
        </w:rPr>
        <w:t>1</w:t>
      </w:r>
      <w:r>
        <w:rPr>
          <w:rFonts w:hint="eastAsia"/>
        </w:rPr>
        <w:t>）建设资质证明材料，须提供投标人或联合体成员公司所具有与项目建设相关的资质。</w:t>
      </w:r>
    </w:p>
    <w:p w:rsidR="00A3638B" w:rsidRDefault="00B11B3E">
      <w:pPr>
        <w:ind w:firstLine="480"/>
      </w:pPr>
      <w:r>
        <w:rPr>
          <w:rFonts w:hint="eastAsia"/>
        </w:rPr>
        <w:t>（</w:t>
      </w:r>
      <w:r>
        <w:rPr>
          <w:rFonts w:hint="eastAsia"/>
        </w:rPr>
        <w:t>2</w:t>
      </w:r>
      <w:r>
        <w:rPr>
          <w:rFonts w:hint="eastAsia"/>
        </w:rPr>
        <w:t>）建设经验证明材料，须提供投标人或联合体成员公司过往类似建设项目的证明材料，包括但不限于：中标通知书或合同等。</w:t>
      </w:r>
    </w:p>
    <w:p w:rsidR="00A3638B" w:rsidRDefault="00B11B3E">
      <w:pPr>
        <w:ind w:firstLine="480"/>
      </w:pPr>
      <w:r>
        <w:rPr>
          <w:rFonts w:hint="eastAsia"/>
        </w:rPr>
        <w:t>（</w:t>
      </w:r>
      <w:r>
        <w:rPr>
          <w:rFonts w:hint="eastAsia"/>
        </w:rPr>
        <w:t>3</w:t>
      </w:r>
      <w:r>
        <w:rPr>
          <w:rFonts w:hint="eastAsia"/>
        </w:rPr>
        <w:t>）其他需要说明的内容。</w:t>
      </w:r>
    </w:p>
    <w:p w:rsidR="00A3638B" w:rsidRDefault="00B11B3E">
      <w:pPr>
        <w:pStyle w:val="-3"/>
        <w:numPr>
          <w:ilvl w:val="0"/>
          <w:numId w:val="0"/>
        </w:numPr>
      </w:pPr>
      <w:bookmarkStart w:id="614" w:name="_Toc488064864"/>
      <w:r>
        <w:rPr>
          <w:rFonts w:hint="eastAsia"/>
        </w:rPr>
        <w:t>三、运营方案及运营能证明</w:t>
      </w:r>
      <w:bookmarkEnd w:id="614"/>
    </w:p>
    <w:p w:rsidR="00A3638B" w:rsidRDefault="00B11B3E">
      <w:pPr>
        <w:ind w:firstLine="480"/>
      </w:pPr>
      <w:bookmarkStart w:id="615" w:name="_Toc437271319"/>
      <w:r>
        <w:rPr>
          <w:rFonts w:hint="eastAsia"/>
        </w:rPr>
        <w:t>1</w:t>
      </w:r>
      <w:r>
        <w:rPr>
          <w:rFonts w:hint="eastAsia"/>
        </w:rPr>
        <w:t>、运营方案的内容：</w:t>
      </w:r>
    </w:p>
    <w:p w:rsidR="00A3638B" w:rsidRDefault="00B11B3E">
      <w:pPr>
        <w:ind w:firstLine="480"/>
      </w:pPr>
      <w:r>
        <w:rPr>
          <w:rFonts w:hint="eastAsia"/>
        </w:rPr>
        <w:t>（</w:t>
      </w:r>
      <w:r>
        <w:rPr>
          <w:rFonts w:hint="eastAsia"/>
        </w:rPr>
        <w:t>1</w:t>
      </w:r>
      <w:r>
        <w:rPr>
          <w:rFonts w:hint="eastAsia"/>
        </w:rPr>
        <w:t>）</w:t>
      </w:r>
      <w:r>
        <w:tab/>
      </w:r>
      <w:r>
        <w:rPr>
          <w:rFonts w:hint="eastAsia"/>
        </w:rPr>
        <w:t>项目公司的运营管理组织机构、岗位要求及职责：</w:t>
      </w:r>
    </w:p>
    <w:p w:rsidR="00A3638B" w:rsidRDefault="00B11B3E">
      <w:pPr>
        <w:ind w:firstLine="480"/>
      </w:pPr>
      <w:r>
        <w:rPr>
          <w:rFonts w:hint="eastAsia"/>
        </w:rPr>
        <w:t>（</w:t>
      </w:r>
      <w:r>
        <w:rPr>
          <w:rFonts w:hint="eastAsia"/>
        </w:rPr>
        <w:t>2</w:t>
      </w:r>
      <w:r>
        <w:rPr>
          <w:rFonts w:hint="eastAsia"/>
        </w:rPr>
        <w:t>）</w:t>
      </w:r>
      <w:r>
        <w:tab/>
      </w:r>
      <w:r>
        <w:rPr>
          <w:rFonts w:hint="eastAsia"/>
        </w:rPr>
        <w:t>运营维护方案：许昌市文化艺术市场分析；许昌市文化艺术中心的战略</w:t>
      </w:r>
      <w:r>
        <w:rPr>
          <w:rFonts w:hint="eastAsia"/>
        </w:rPr>
        <w:lastRenderedPageBreak/>
        <w:t>定位、目标及运营计划（包括内部功能布局）；大剧院运营管理计划；本项目对许昌市的产业带动分析；安全生产方案；对公共突发事件的应急处理预案；物业管理方案等。</w:t>
      </w:r>
    </w:p>
    <w:p w:rsidR="00A3638B" w:rsidRDefault="00B11B3E">
      <w:pPr>
        <w:ind w:firstLine="480"/>
      </w:pPr>
      <w:r>
        <w:rPr>
          <w:rFonts w:hint="eastAsia"/>
        </w:rPr>
        <w:t>2</w:t>
      </w:r>
      <w:r>
        <w:rPr>
          <w:rFonts w:hint="eastAsia"/>
        </w:rPr>
        <w:t>、运营能力证明材料：</w:t>
      </w:r>
    </w:p>
    <w:p w:rsidR="00A3638B" w:rsidRDefault="00B11B3E">
      <w:pPr>
        <w:ind w:firstLine="480"/>
      </w:pPr>
      <w:r>
        <w:rPr>
          <w:rFonts w:hint="eastAsia"/>
        </w:rPr>
        <w:t>（</w:t>
      </w:r>
      <w:r>
        <w:rPr>
          <w:rFonts w:hint="eastAsia"/>
        </w:rPr>
        <w:t>1</w:t>
      </w:r>
      <w:r>
        <w:rPr>
          <w:rFonts w:hint="eastAsia"/>
        </w:rPr>
        <w:t>）投标人类似项目经营管理经验及案例；</w:t>
      </w:r>
    </w:p>
    <w:p w:rsidR="00A3638B" w:rsidRDefault="00B11B3E">
      <w:pPr>
        <w:ind w:firstLine="480"/>
      </w:pPr>
      <w:r>
        <w:rPr>
          <w:rFonts w:hint="eastAsia"/>
        </w:rPr>
        <w:t>（</w:t>
      </w:r>
      <w:r>
        <w:rPr>
          <w:rFonts w:hint="eastAsia"/>
        </w:rPr>
        <w:t>2</w:t>
      </w:r>
      <w:r>
        <w:rPr>
          <w:rFonts w:hint="eastAsia"/>
        </w:rPr>
        <w:t>）特许经营期内项目运营管理手册；</w:t>
      </w:r>
    </w:p>
    <w:p w:rsidR="00A3638B" w:rsidRDefault="00B11B3E">
      <w:pPr>
        <w:ind w:firstLine="480"/>
      </w:pPr>
      <w:r>
        <w:rPr>
          <w:rFonts w:hint="eastAsia"/>
        </w:rPr>
        <w:t>（</w:t>
      </w:r>
      <w:r>
        <w:rPr>
          <w:rFonts w:hint="eastAsia"/>
        </w:rPr>
        <w:t>3</w:t>
      </w:r>
      <w:r>
        <w:rPr>
          <w:rFonts w:hint="eastAsia"/>
        </w:rPr>
        <w:t>）特许经营期内的项目设施相关的检验与维护手册。</w:t>
      </w:r>
    </w:p>
    <w:p w:rsidR="00A3638B" w:rsidRDefault="00B11B3E">
      <w:pPr>
        <w:pStyle w:val="-3"/>
        <w:numPr>
          <w:ilvl w:val="0"/>
          <w:numId w:val="0"/>
        </w:numPr>
      </w:pPr>
      <w:bookmarkStart w:id="616" w:name="_Toc488064865"/>
      <w:r>
        <w:rPr>
          <w:rFonts w:hint="eastAsia"/>
        </w:rPr>
        <w:t>四、投资回报（收益）分析</w:t>
      </w:r>
      <w:bookmarkEnd w:id="615"/>
      <w:bookmarkEnd w:id="616"/>
    </w:p>
    <w:p w:rsidR="00A3638B" w:rsidRDefault="00B11B3E">
      <w:pPr>
        <w:ind w:firstLine="480"/>
      </w:pPr>
      <w:r>
        <w:rPr>
          <w:rFonts w:hint="eastAsia"/>
        </w:rPr>
        <w:t>投资回报的资金来源（使用者付费、可行性缺口补助），收益分配（含绩效考评和定价及其调整机制相结合</w:t>
      </w:r>
      <w:r>
        <w:rPr>
          <w:rFonts w:hint="eastAsia"/>
        </w:rPr>
        <w:t>)</w:t>
      </w:r>
    </w:p>
    <w:p w:rsidR="00A3638B" w:rsidRDefault="00B11B3E">
      <w:pPr>
        <w:pStyle w:val="-3"/>
        <w:numPr>
          <w:ilvl w:val="0"/>
          <w:numId w:val="0"/>
        </w:numPr>
      </w:pPr>
      <w:bookmarkStart w:id="617" w:name="_Toc488064866"/>
      <w:bookmarkStart w:id="618" w:name="_Toc437271320"/>
      <w:r>
        <w:rPr>
          <w:rFonts w:hint="eastAsia"/>
        </w:rPr>
        <w:t>五、风险责任划分</w:t>
      </w:r>
      <w:bookmarkEnd w:id="617"/>
      <w:bookmarkEnd w:id="618"/>
    </w:p>
    <w:p w:rsidR="00A3638B" w:rsidRDefault="00B11B3E">
      <w:pPr>
        <w:ind w:firstLine="480"/>
      </w:pPr>
      <w:r>
        <w:rPr>
          <w:rFonts w:hint="eastAsia"/>
        </w:rPr>
        <w:t>1</w:t>
      </w:r>
      <w:r>
        <w:rPr>
          <w:rFonts w:hint="eastAsia"/>
        </w:rPr>
        <w:t>、社会资本方承担的风险（设计、建设、财务和运营维护等商业风险）；</w:t>
      </w:r>
    </w:p>
    <w:p w:rsidR="00A3638B" w:rsidRDefault="00B11B3E">
      <w:pPr>
        <w:ind w:firstLine="480"/>
      </w:pPr>
      <w:r>
        <w:rPr>
          <w:rFonts w:hint="eastAsia"/>
        </w:rPr>
        <w:t>2</w:t>
      </w:r>
      <w:r>
        <w:rPr>
          <w:rFonts w:hint="eastAsia"/>
        </w:rPr>
        <w:t>、政府承担的风险（法律、政策等风险）；</w:t>
      </w:r>
    </w:p>
    <w:p w:rsidR="00A3638B" w:rsidRDefault="00B11B3E">
      <w:pPr>
        <w:ind w:firstLine="480"/>
      </w:pPr>
      <w:r>
        <w:rPr>
          <w:rFonts w:hint="eastAsia"/>
        </w:rPr>
        <w:t>3</w:t>
      </w:r>
      <w:r>
        <w:rPr>
          <w:rFonts w:hint="eastAsia"/>
        </w:rPr>
        <w:t>、项目融资风险（项目公司与社会资本方</w:t>
      </w:r>
      <w:r>
        <w:rPr>
          <w:rFonts w:hint="eastAsia"/>
        </w:rPr>
        <w:t>)</w:t>
      </w:r>
      <w:r>
        <w:rPr>
          <w:rFonts w:hint="eastAsia"/>
        </w:rPr>
        <w:t>；</w:t>
      </w:r>
    </w:p>
    <w:p w:rsidR="00A3638B" w:rsidRDefault="00B11B3E">
      <w:pPr>
        <w:ind w:firstLine="480"/>
      </w:pPr>
      <w:r>
        <w:rPr>
          <w:rFonts w:hint="eastAsia"/>
        </w:rPr>
        <w:t>4</w:t>
      </w:r>
      <w:r>
        <w:rPr>
          <w:rFonts w:hint="eastAsia"/>
        </w:rPr>
        <w:t>、其他合理共担风险（不可抗力）。</w:t>
      </w:r>
    </w:p>
    <w:p w:rsidR="00A3638B" w:rsidRDefault="00B11B3E">
      <w:pPr>
        <w:pStyle w:val="-3"/>
        <w:numPr>
          <w:ilvl w:val="0"/>
          <w:numId w:val="0"/>
        </w:numPr>
      </w:pPr>
      <w:bookmarkStart w:id="619" w:name="_Toc488064867"/>
      <w:r>
        <w:rPr>
          <w:rFonts w:hint="eastAsia"/>
        </w:rPr>
        <w:t>六、移交方案</w:t>
      </w:r>
      <w:bookmarkEnd w:id="619"/>
    </w:p>
    <w:p w:rsidR="00A3638B" w:rsidRDefault="00B11B3E">
      <w:pPr>
        <w:ind w:firstLine="480"/>
      </w:pPr>
      <w:r>
        <w:rPr>
          <w:rFonts w:hint="eastAsia"/>
        </w:rPr>
        <w:t>1</w:t>
      </w:r>
      <w:r>
        <w:rPr>
          <w:rFonts w:hint="eastAsia"/>
        </w:rPr>
        <w:t>、移交范围</w:t>
      </w:r>
    </w:p>
    <w:p w:rsidR="00A3638B" w:rsidRDefault="00B11B3E">
      <w:pPr>
        <w:ind w:firstLine="480"/>
      </w:pPr>
      <w:r>
        <w:rPr>
          <w:rFonts w:hint="eastAsia"/>
        </w:rPr>
        <w:t>2</w:t>
      </w:r>
      <w:r>
        <w:rPr>
          <w:rFonts w:hint="eastAsia"/>
        </w:rPr>
        <w:t>、移交条件和标准</w:t>
      </w:r>
    </w:p>
    <w:p w:rsidR="00A3638B" w:rsidRDefault="00B11B3E">
      <w:pPr>
        <w:ind w:firstLine="480"/>
      </w:pPr>
      <w:r>
        <w:rPr>
          <w:rFonts w:hint="eastAsia"/>
        </w:rPr>
        <w:t>3</w:t>
      </w:r>
      <w:r>
        <w:rPr>
          <w:rFonts w:hint="eastAsia"/>
        </w:rPr>
        <w:t>、移交程序</w:t>
      </w:r>
    </w:p>
    <w:p w:rsidR="00A3638B" w:rsidRDefault="00B11B3E">
      <w:pPr>
        <w:ind w:firstLine="480"/>
      </w:pPr>
      <w:r>
        <w:rPr>
          <w:rFonts w:hint="eastAsia"/>
        </w:rPr>
        <w:t>4</w:t>
      </w:r>
      <w:r>
        <w:rPr>
          <w:rFonts w:hint="eastAsia"/>
        </w:rPr>
        <w:t>、第三方出具的性能测试、资产评估报告</w:t>
      </w:r>
    </w:p>
    <w:p w:rsidR="00A3638B" w:rsidRDefault="00B11B3E">
      <w:pPr>
        <w:ind w:firstLine="480"/>
      </w:pPr>
      <w:r>
        <w:rPr>
          <w:rFonts w:hint="eastAsia"/>
        </w:rPr>
        <w:t>5</w:t>
      </w:r>
      <w:r>
        <w:rPr>
          <w:rFonts w:hint="eastAsia"/>
        </w:rPr>
        <w:t>、转让</w:t>
      </w:r>
    </w:p>
    <w:p w:rsidR="00A3638B" w:rsidRDefault="00B11B3E">
      <w:pPr>
        <w:ind w:firstLine="480"/>
      </w:pPr>
      <w:r>
        <w:rPr>
          <w:rFonts w:hint="eastAsia"/>
        </w:rPr>
        <w:t>6</w:t>
      </w:r>
      <w:r>
        <w:rPr>
          <w:rFonts w:hint="eastAsia"/>
        </w:rPr>
        <w:t>、风险转移</w:t>
      </w:r>
    </w:p>
    <w:p w:rsidR="00A3638B" w:rsidRDefault="00B11B3E">
      <w:pPr>
        <w:pStyle w:val="-3"/>
        <w:numPr>
          <w:ilvl w:val="0"/>
          <w:numId w:val="0"/>
        </w:numPr>
      </w:pPr>
      <w:bookmarkStart w:id="620" w:name="_Toc437271321"/>
      <w:bookmarkStart w:id="621" w:name="_Toc488064868"/>
      <w:r>
        <w:rPr>
          <w:rFonts w:hint="eastAsia"/>
        </w:rPr>
        <w:t>七、其他，如保险、审计、安全、劳务等法律规定的实施方案</w:t>
      </w:r>
      <w:bookmarkEnd w:id="620"/>
      <w:bookmarkEnd w:id="621"/>
    </w:p>
    <w:p w:rsidR="00A3638B" w:rsidRDefault="00A3638B">
      <w:pPr>
        <w:ind w:firstLine="480"/>
        <w:jc w:val="right"/>
      </w:pPr>
    </w:p>
    <w:p w:rsidR="00A3638B" w:rsidRDefault="00B11B3E">
      <w:pPr>
        <w:wordWrap w:val="0"/>
        <w:ind w:firstLine="480"/>
        <w:jc w:val="right"/>
      </w:pPr>
      <w:r>
        <w:rPr>
          <w:rFonts w:hint="eastAsia"/>
        </w:rPr>
        <w:t>投标人：</w:t>
      </w:r>
      <w:r>
        <w:rPr>
          <w:rFonts w:hint="eastAsia"/>
        </w:rPr>
        <w:t>_____________________(</w:t>
      </w:r>
      <w:r>
        <w:rPr>
          <w:rFonts w:hint="eastAsia"/>
        </w:rPr>
        <w:t>盖单位章</w:t>
      </w:r>
      <w:r>
        <w:rPr>
          <w:rFonts w:hint="eastAsia"/>
        </w:rPr>
        <w:t>)</w:t>
      </w:r>
    </w:p>
    <w:p w:rsidR="00A3638B" w:rsidRDefault="00B11B3E">
      <w:pPr>
        <w:ind w:firstLine="480"/>
        <w:jc w:val="right"/>
      </w:pPr>
      <w:r>
        <w:rPr>
          <w:rFonts w:hint="eastAsia"/>
        </w:rPr>
        <w:t>法定代表人或其委托代理人：</w:t>
      </w:r>
      <w:r>
        <w:rPr>
          <w:rFonts w:hint="eastAsia"/>
        </w:rPr>
        <w:t>____________(</w:t>
      </w:r>
      <w:r>
        <w:rPr>
          <w:rFonts w:hint="eastAsia"/>
        </w:rPr>
        <w:t>签字</w:t>
      </w:r>
      <w:r>
        <w:rPr>
          <w:rFonts w:hint="eastAsia"/>
        </w:rPr>
        <w:t>)</w:t>
      </w:r>
    </w:p>
    <w:p w:rsidR="00A3638B" w:rsidRDefault="00B11B3E">
      <w:pPr>
        <w:ind w:firstLine="480"/>
        <w:jc w:val="right"/>
      </w:pPr>
      <w:r>
        <w:rPr>
          <w:rFonts w:hint="eastAsia"/>
        </w:rPr>
        <w:lastRenderedPageBreak/>
        <w:t>__________</w:t>
      </w:r>
      <w:r>
        <w:rPr>
          <w:rFonts w:hint="eastAsia"/>
        </w:rPr>
        <w:t>年</w:t>
      </w:r>
      <w:r>
        <w:rPr>
          <w:rFonts w:hint="eastAsia"/>
        </w:rPr>
        <w:t>_________</w:t>
      </w:r>
      <w:r>
        <w:rPr>
          <w:rFonts w:hint="eastAsia"/>
        </w:rPr>
        <w:t>月</w:t>
      </w:r>
      <w:r>
        <w:rPr>
          <w:rFonts w:hint="eastAsia"/>
        </w:rPr>
        <w:t>_________</w:t>
      </w:r>
      <w:bookmarkStart w:id="622" w:name="_Toc437271322"/>
      <w:bookmarkStart w:id="623" w:name="_Toc488064869"/>
      <w:r>
        <w:rPr>
          <w:rFonts w:hint="eastAsia"/>
        </w:rPr>
        <w:t>日</w:t>
      </w:r>
    </w:p>
    <w:p w:rsidR="00A3638B" w:rsidRDefault="00B11B3E">
      <w:pPr>
        <w:pStyle w:val="-2"/>
        <w:numPr>
          <w:ilvl w:val="0"/>
          <w:numId w:val="0"/>
        </w:numPr>
        <w:ind w:left="576" w:firstLineChars="900" w:firstLine="2168"/>
      </w:pPr>
      <w:r>
        <w:rPr>
          <w:rFonts w:hint="eastAsia"/>
        </w:rPr>
        <w:t>十二、声明</w:t>
      </w:r>
    </w:p>
    <w:p w:rsidR="00A3638B" w:rsidRDefault="00B11B3E">
      <w:pPr>
        <w:ind w:firstLine="480"/>
      </w:pPr>
      <w:r>
        <w:rPr>
          <w:rFonts w:hint="eastAsia"/>
        </w:rPr>
        <w:t>我公司郑重声明：参加本次政府采购活动前</w:t>
      </w:r>
      <w:r>
        <w:t>3</w:t>
      </w:r>
      <w:r>
        <w:rPr>
          <w:rFonts w:hint="eastAsia"/>
        </w:rPr>
        <w:t>年内，我公司在经营活动中没有因违法经营受到刑事处罚或者责令停产停业、吊销许可证或者执照、较大数额罚款等行政处罚。没有被主管部门列入黑名单或黑名单处罚期已过。</w:t>
      </w:r>
    </w:p>
    <w:p w:rsidR="00A3638B" w:rsidRDefault="00A3638B">
      <w:pPr>
        <w:ind w:firstLine="480"/>
      </w:pPr>
    </w:p>
    <w:p w:rsidR="00A3638B" w:rsidRDefault="00B11B3E">
      <w:pPr>
        <w:ind w:firstLine="480"/>
        <w:jc w:val="right"/>
      </w:pPr>
      <w:r>
        <w:rPr>
          <w:rFonts w:hint="eastAsia"/>
        </w:rPr>
        <w:t>投标人：</w:t>
      </w:r>
      <w:r>
        <w:rPr>
          <w:rFonts w:hint="eastAsia"/>
        </w:rPr>
        <w:t>_____________________(</w:t>
      </w:r>
      <w:r>
        <w:rPr>
          <w:rFonts w:hint="eastAsia"/>
        </w:rPr>
        <w:t>盖单位章</w:t>
      </w:r>
      <w:r>
        <w:rPr>
          <w:rFonts w:hint="eastAsia"/>
        </w:rPr>
        <w:t>)</w:t>
      </w:r>
    </w:p>
    <w:p w:rsidR="00A3638B" w:rsidRDefault="00B11B3E">
      <w:pPr>
        <w:ind w:firstLine="480"/>
        <w:jc w:val="right"/>
      </w:pPr>
      <w:r>
        <w:rPr>
          <w:rFonts w:hint="eastAsia"/>
        </w:rPr>
        <w:t>法定代表人或其委托代理人：</w:t>
      </w:r>
      <w:r>
        <w:rPr>
          <w:rFonts w:hint="eastAsia"/>
        </w:rPr>
        <w:t>____________(</w:t>
      </w:r>
      <w:r>
        <w:rPr>
          <w:rFonts w:hint="eastAsia"/>
        </w:rPr>
        <w:t>签字</w:t>
      </w:r>
      <w:r>
        <w:rPr>
          <w:rFonts w:hint="eastAsia"/>
        </w:rPr>
        <w:t>)</w:t>
      </w:r>
    </w:p>
    <w:p w:rsidR="00A3638B" w:rsidRDefault="00B11B3E">
      <w:pPr>
        <w:ind w:firstLine="480"/>
        <w:jc w:val="right"/>
      </w:pPr>
      <w:r>
        <w:rPr>
          <w:rFonts w:hint="eastAsia"/>
        </w:rPr>
        <w:t>__________</w:t>
      </w:r>
      <w:r>
        <w:rPr>
          <w:rFonts w:hint="eastAsia"/>
        </w:rPr>
        <w:t>年</w:t>
      </w:r>
      <w:r>
        <w:rPr>
          <w:rFonts w:hint="eastAsia"/>
        </w:rPr>
        <w:t>_________</w:t>
      </w:r>
      <w:r>
        <w:rPr>
          <w:rFonts w:hint="eastAsia"/>
        </w:rPr>
        <w:t>月</w:t>
      </w:r>
      <w:r>
        <w:rPr>
          <w:rFonts w:hint="eastAsia"/>
        </w:rPr>
        <w:t>_________</w:t>
      </w:r>
      <w:r>
        <w:rPr>
          <w:rFonts w:hint="eastAsia"/>
        </w:rPr>
        <w:t>日</w:t>
      </w:r>
    </w:p>
    <w:p w:rsidR="00A3638B" w:rsidRDefault="00A3638B">
      <w:pPr>
        <w:pStyle w:val="-2"/>
        <w:numPr>
          <w:ilvl w:val="0"/>
          <w:numId w:val="0"/>
        </w:numPr>
        <w:ind w:left="576"/>
      </w:pPr>
    </w:p>
    <w:p w:rsidR="00A3638B" w:rsidRDefault="00B11B3E">
      <w:pPr>
        <w:pStyle w:val="-2"/>
        <w:numPr>
          <w:ilvl w:val="0"/>
          <w:numId w:val="0"/>
        </w:numPr>
        <w:ind w:left="576"/>
        <w:jc w:val="center"/>
      </w:pPr>
      <w:bookmarkStart w:id="624" w:name="_Toc437271325"/>
      <w:bookmarkStart w:id="625" w:name="_Toc488064870"/>
      <w:bookmarkEnd w:id="622"/>
      <w:bookmarkEnd w:id="623"/>
      <w:r>
        <w:rPr>
          <w:rFonts w:hint="eastAsia"/>
        </w:rPr>
        <w:t>十三、其他材料</w:t>
      </w:r>
      <w:bookmarkEnd w:id="624"/>
      <w:bookmarkEnd w:id="625"/>
    </w:p>
    <w:p w:rsidR="00A3638B" w:rsidRDefault="00B11B3E">
      <w:pPr>
        <w:pStyle w:val="3"/>
        <w:numPr>
          <w:ilvl w:val="0"/>
          <w:numId w:val="10"/>
        </w:numPr>
        <w:tabs>
          <w:tab w:val="clear" w:pos="284"/>
        </w:tabs>
        <w:spacing w:before="260" w:after="260"/>
        <w:jc w:val="both"/>
      </w:pPr>
      <w:bookmarkStart w:id="626" w:name="_Toc488064871"/>
      <w:r>
        <w:rPr>
          <w:rFonts w:hint="eastAsia"/>
        </w:rPr>
        <w:t>通过本项目资格预审的证明材料（如结果公示）</w:t>
      </w:r>
      <w:bookmarkEnd w:id="626"/>
    </w:p>
    <w:p w:rsidR="00A3638B" w:rsidRDefault="00B11B3E">
      <w:pPr>
        <w:pStyle w:val="3"/>
        <w:numPr>
          <w:ilvl w:val="0"/>
          <w:numId w:val="10"/>
        </w:numPr>
        <w:tabs>
          <w:tab w:val="clear" w:pos="284"/>
        </w:tabs>
        <w:spacing w:before="260" w:after="260"/>
        <w:jc w:val="both"/>
      </w:pPr>
      <w:bookmarkStart w:id="627" w:name="_Toc488064872"/>
      <w:r>
        <w:rPr>
          <w:rFonts w:hint="eastAsia"/>
        </w:rPr>
        <w:t>投标人承诺不存在下列情形之一：</w:t>
      </w:r>
      <w:bookmarkEnd w:id="627"/>
    </w:p>
    <w:p w:rsidR="00A3638B" w:rsidRDefault="00B11B3E">
      <w:pPr>
        <w:ind w:firstLineChars="171" w:firstLine="410"/>
        <w:rPr>
          <w:rFonts w:ascii="宋体" w:hAnsi="宋体" w:cs="Arial"/>
          <w:color w:val="000000"/>
          <w:szCs w:val="21"/>
        </w:rPr>
      </w:pPr>
      <w:r>
        <w:rPr>
          <w:rFonts w:ascii="宋体" w:hAnsi="宋体" w:cs="Arial" w:hint="eastAsia"/>
          <w:color w:val="000000"/>
          <w:szCs w:val="21"/>
        </w:rPr>
        <w:t>（</w:t>
      </w:r>
      <w:r>
        <w:rPr>
          <w:rFonts w:ascii="宋体" w:hAnsi="宋体" w:cs="Arial"/>
          <w:color w:val="000000"/>
          <w:szCs w:val="21"/>
        </w:rPr>
        <w:t>1）为本级政府所属融资平台公司及其他控股国有企业（符合《国务院办公厅转发财政部、国家发展改革委、中国人民银行关于在公共服务领域推广政府和社会资本合作模式的指导意见的通知》国办发[2015]42号文件规定的除外）；</w:t>
      </w:r>
    </w:p>
    <w:p w:rsidR="00A3638B" w:rsidRDefault="00B11B3E">
      <w:pPr>
        <w:ind w:left="360" w:firstLineChars="27" w:firstLine="65"/>
        <w:rPr>
          <w:rFonts w:ascii="宋体" w:hAnsi="宋体" w:cs="Arial"/>
          <w:color w:val="000000"/>
          <w:szCs w:val="21"/>
        </w:rPr>
      </w:pPr>
      <w:r>
        <w:rPr>
          <w:rFonts w:ascii="宋体" w:hAnsi="宋体" w:cs="Arial" w:hint="eastAsia"/>
          <w:color w:val="000000"/>
          <w:szCs w:val="21"/>
        </w:rPr>
        <w:t>（</w:t>
      </w:r>
      <w:r>
        <w:rPr>
          <w:rFonts w:ascii="宋体" w:hAnsi="宋体" w:cs="Arial"/>
          <w:color w:val="000000"/>
          <w:szCs w:val="21"/>
        </w:rPr>
        <w:t xml:space="preserve">2）为本项目提供咨询服务的； </w:t>
      </w:r>
    </w:p>
    <w:p w:rsidR="00A3638B" w:rsidRDefault="00B11B3E">
      <w:pPr>
        <w:ind w:left="360" w:firstLineChars="27" w:firstLine="65"/>
        <w:rPr>
          <w:rFonts w:ascii="宋体" w:hAnsi="宋体" w:cs="Arial"/>
          <w:color w:val="000000"/>
          <w:szCs w:val="21"/>
        </w:rPr>
      </w:pPr>
      <w:r>
        <w:rPr>
          <w:rFonts w:ascii="宋体" w:hAnsi="宋体" w:cs="Arial" w:hint="eastAsia"/>
          <w:color w:val="000000"/>
          <w:szCs w:val="21"/>
        </w:rPr>
        <w:t>（</w:t>
      </w:r>
      <w:r>
        <w:rPr>
          <w:rFonts w:ascii="宋体" w:hAnsi="宋体" w:cs="Arial"/>
          <w:color w:val="000000"/>
          <w:szCs w:val="21"/>
        </w:rPr>
        <w:t xml:space="preserve">3）为本项目提供采购代理服务的； </w:t>
      </w:r>
    </w:p>
    <w:p w:rsidR="00A3638B" w:rsidRDefault="00B11B3E">
      <w:pPr>
        <w:ind w:left="360" w:firstLineChars="27" w:firstLine="65"/>
        <w:rPr>
          <w:rFonts w:ascii="宋体" w:hAnsi="宋体" w:cs="Arial"/>
          <w:color w:val="000000"/>
          <w:szCs w:val="21"/>
        </w:rPr>
      </w:pPr>
      <w:r>
        <w:rPr>
          <w:rFonts w:ascii="宋体" w:hAnsi="宋体" w:cs="Arial" w:hint="eastAsia"/>
          <w:color w:val="000000"/>
          <w:szCs w:val="21"/>
        </w:rPr>
        <w:t>（</w:t>
      </w:r>
      <w:r>
        <w:rPr>
          <w:rFonts w:ascii="宋体" w:hAnsi="宋体" w:cs="Arial"/>
          <w:color w:val="000000"/>
          <w:szCs w:val="21"/>
        </w:rPr>
        <w:t xml:space="preserve">4）被责令停业的； </w:t>
      </w:r>
    </w:p>
    <w:p w:rsidR="00A3638B" w:rsidRDefault="00B11B3E">
      <w:pPr>
        <w:ind w:left="360" w:firstLineChars="27" w:firstLine="65"/>
        <w:rPr>
          <w:rFonts w:ascii="宋体" w:hAnsi="宋体" w:cs="Arial"/>
          <w:color w:val="000000"/>
          <w:szCs w:val="21"/>
        </w:rPr>
      </w:pPr>
      <w:r>
        <w:rPr>
          <w:rFonts w:ascii="宋体" w:hAnsi="宋体" w:cs="Arial" w:hint="eastAsia"/>
          <w:color w:val="000000"/>
          <w:szCs w:val="21"/>
        </w:rPr>
        <w:t>（</w:t>
      </w:r>
      <w:r>
        <w:rPr>
          <w:rFonts w:ascii="宋体" w:hAnsi="宋体" w:cs="Arial"/>
          <w:color w:val="000000"/>
          <w:szCs w:val="21"/>
        </w:rPr>
        <w:t xml:space="preserve">5）被暂停或取消投标资格的； </w:t>
      </w:r>
    </w:p>
    <w:p w:rsidR="00A3638B" w:rsidRDefault="00B11B3E">
      <w:pPr>
        <w:ind w:left="360" w:firstLineChars="27" w:firstLine="65"/>
        <w:rPr>
          <w:rFonts w:ascii="宋体" w:hAnsi="宋体" w:cs="Arial"/>
          <w:color w:val="000000"/>
          <w:szCs w:val="21"/>
        </w:rPr>
      </w:pPr>
      <w:r>
        <w:rPr>
          <w:rFonts w:ascii="宋体" w:hAnsi="宋体" w:cs="Arial" w:hint="eastAsia"/>
          <w:color w:val="000000"/>
          <w:szCs w:val="21"/>
        </w:rPr>
        <w:t>（</w:t>
      </w:r>
      <w:r>
        <w:rPr>
          <w:rFonts w:ascii="宋体" w:hAnsi="宋体" w:cs="Arial"/>
          <w:color w:val="000000"/>
          <w:szCs w:val="21"/>
        </w:rPr>
        <w:t>6）财产被接管或冻结的；</w:t>
      </w:r>
    </w:p>
    <w:p w:rsidR="00A3638B" w:rsidRDefault="00B11B3E">
      <w:pPr>
        <w:ind w:left="360" w:firstLineChars="27" w:firstLine="65"/>
        <w:rPr>
          <w:rFonts w:ascii="宋体" w:hAnsi="宋体" w:cs="Arial"/>
          <w:color w:val="000000"/>
          <w:szCs w:val="21"/>
        </w:rPr>
      </w:pPr>
      <w:r>
        <w:rPr>
          <w:rFonts w:ascii="宋体" w:hAnsi="宋体" w:cs="Arial" w:hint="eastAsia"/>
          <w:color w:val="000000"/>
          <w:szCs w:val="21"/>
        </w:rPr>
        <w:t>（</w:t>
      </w:r>
      <w:r>
        <w:rPr>
          <w:rFonts w:ascii="宋体" w:hAnsi="宋体" w:cs="Arial"/>
          <w:color w:val="000000"/>
          <w:szCs w:val="21"/>
        </w:rPr>
        <w:t>7）其他有关法律、行政法规及部门规章禁止的。</w:t>
      </w:r>
    </w:p>
    <w:p w:rsidR="00A3638B" w:rsidRDefault="00B11B3E">
      <w:pPr>
        <w:pStyle w:val="21"/>
        <w:spacing w:line="360" w:lineRule="auto"/>
        <w:rPr>
          <w:color w:val="000000"/>
          <w:szCs w:val="21"/>
        </w:rPr>
      </w:pPr>
      <w:r>
        <w:rPr>
          <w:rFonts w:hint="eastAsia"/>
          <w:color w:val="000000"/>
          <w:szCs w:val="21"/>
        </w:rPr>
        <w:t xml:space="preserve">              </w:t>
      </w:r>
      <w:r>
        <w:rPr>
          <w:rFonts w:hint="eastAsia"/>
          <w:color w:val="000000"/>
          <w:szCs w:val="21"/>
        </w:rPr>
        <w:t>投标人名称（</w:t>
      </w:r>
      <w:r>
        <w:rPr>
          <w:rFonts w:ascii="宋体" w:hAnsi="宋体" w:cs="Arial" w:hint="eastAsia"/>
          <w:color w:val="000000"/>
          <w:szCs w:val="21"/>
        </w:rPr>
        <w:t>牵头单位）（</w:t>
      </w:r>
      <w:r>
        <w:rPr>
          <w:rFonts w:hint="eastAsia"/>
          <w:color w:val="000000"/>
          <w:szCs w:val="21"/>
        </w:rPr>
        <w:t>公章）：</w:t>
      </w:r>
    </w:p>
    <w:p w:rsidR="00A3638B" w:rsidRDefault="00B11B3E">
      <w:pPr>
        <w:pStyle w:val="21"/>
        <w:spacing w:line="360" w:lineRule="auto"/>
        <w:rPr>
          <w:color w:val="000000"/>
          <w:szCs w:val="21"/>
        </w:rPr>
      </w:pPr>
      <w:r>
        <w:rPr>
          <w:rFonts w:hint="eastAsia"/>
          <w:color w:val="000000"/>
          <w:szCs w:val="21"/>
        </w:rPr>
        <w:t xml:space="preserve">             </w:t>
      </w:r>
      <w:r>
        <w:rPr>
          <w:rFonts w:hint="eastAsia"/>
          <w:color w:val="000000"/>
          <w:szCs w:val="21"/>
        </w:rPr>
        <w:t>法定代表人或其委托代理人</w:t>
      </w:r>
      <w:r>
        <w:rPr>
          <w:rFonts w:ascii="宋体" w:hAnsi="宋体" w:cs="Arial" w:hint="eastAsia"/>
          <w:color w:val="000000"/>
          <w:szCs w:val="21"/>
        </w:rPr>
        <w:t>（牵头单位）</w:t>
      </w:r>
      <w:r>
        <w:rPr>
          <w:rFonts w:hint="eastAsia"/>
          <w:color w:val="000000"/>
          <w:szCs w:val="21"/>
        </w:rPr>
        <w:t>（签字）：</w:t>
      </w:r>
      <w:r>
        <w:rPr>
          <w:rFonts w:hint="eastAsia"/>
          <w:color w:val="000000"/>
          <w:szCs w:val="21"/>
        </w:rPr>
        <w:t xml:space="preserve">                    </w:t>
      </w:r>
    </w:p>
    <w:p w:rsidR="00A3638B" w:rsidRDefault="00B11B3E">
      <w:pPr>
        <w:pStyle w:val="21"/>
        <w:spacing w:line="360" w:lineRule="auto"/>
        <w:ind w:firstLineChars="100" w:firstLine="210"/>
        <w:rPr>
          <w:rFonts w:ascii="宋体" w:hAnsi="宋体"/>
          <w:color w:val="000000"/>
        </w:rPr>
      </w:pPr>
      <w:r>
        <w:rPr>
          <w:rFonts w:hint="eastAsia"/>
          <w:color w:val="000000"/>
          <w:szCs w:val="21"/>
        </w:rPr>
        <w:t xml:space="preserve">              </w:t>
      </w:r>
      <w:r>
        <w:rPr>
          <w:rFonts w:hint="eastAsia"/>
          <w:color w:val="000000"/>
          <w:szCs w:val="21"/>
        </w:rPr>
        <w:t>日</w:t>
      </w:r>
      <w:r>
        <w:rPr>
          <w:rFonts w:hint="eastAsia"/>
          <w:color w:val="000000"/>
          <w:szCs w:val="21"/>
        </w:rPr>
        <w:t xml:space="preserve">     </w:t>
      </w:r>
      <w:r>
        <w:rPr>
          <w:rFonts w:hint="eastAsia"/>
          <w:color w:val="000000"/>
          <w:szCs w:val="21"/>
        </w:rPr>
        <w:t>期：</w:t>
      </w:r>
    </w:p>
    <w:p w:rsidR="00A3638B" w:rsidRDefault="00B11B3E">
      <w:pPr>
        <w:pStyle w:val="3"/>
        <w:numPr>
          <w:ilvl w:val="0"/>
          <w:numId w:val="10"/>
        </w:numPr>
        <w:tabs>
          <w:tab w:val="clear" w:pos="284"/>
        </w:tabs>
        <w:spacing w:before="260" w:after="260"/>
        <w:jc w:val="both"/>
      </w:pPr>
      <w:bookmarkStart w:id="628" w:name="_Toc488064873"/>
      <w:r>
        <w:rPr>
          <w:rFonts w:hint="eastAsia"/>
        </w:rPr>
        <w:lastRenderedPageBreak/>
        <w:t>资本金出资承诺函</w:t>
      </w:r>
      <w:bookmarkEnd w:id="628"/>
    </w:p>
    <w:p w:rsidR="00A3638B" w:rsidRDefault="00A3638B">
      <w:pPr>
        <w:ind w:firstLine="480"/>
        <w:rPr>
          <w:color w:val="000000"/>
        </w:rPr>
      </w:pPr>
    </w:p>
    <w:p w:rsidR="00A3638B" w:rsidRDefault="00A3638B">
      <w:pPr>
        <w:ind w:firstLine="480"/>
        <w:rPr>
          <w:color w:val="000000"/>
        </w:rPr>
      </w:pPr>
    </w:p>
    <w:p w:rsidR="00A3638B" w:rsidRDefault="00B11B3E">
      <w:pPr>
        <w:ind w:firstLine="480"/>
        <w:rPr>
          <w:color w:val="000000"/>
          <w:u w:val="single"/>
        </w:rPr>
      </w:pPr>
      <w:r>
        <w:rPr>
          <w:rFonts w:hint="eastAsia"/>
          <w:color w:val="000000"/>
        </w:rPr>
        <w:t>致</w:t>
      </w:r>
      <w:r>
        <w:rPr>
          <w:rFonts w:hint="eastAsia"/>
          <w:color w:val="000000"/>
          <w:u w:val="single"/>
        </w:rPr>
        <w:t xml:space="preserve">            </w:t>
      </w:r>
      <w:r>
        <w:rPr>
          <w:rFonts w:hint="eastAsia"/>
          <w:color w:val="000000"/>
          <w:u w:val="single"/>
        </w:rPr>
        <w:t>（招标人）</w:t>
      </w:r>
      <w:r>
        <w:rPr>
          <w:rFonts w:hint="eastAsia"/>
          <w:color w:val="000000"/>
        </w:rPr>
        <w:t>：</w:t>
      </w:r>
    </w:p>
    <w:p w:rsidR="00A3638B" w:rsidRDefault="00A3638B">
      <w:pPr>
        <w:ind w:firstLine="480"/>
        <w:rPr>
          <w:color w:val="000000"/>
        </w:rPr>
      </w:pPr>
    </w:p>
    <w:p w:rsidR="00A3638B" w:rsidRDefault="00B11B3E">
      <w:pPr>
        <w:ind w:firstLine="480"/>
        <w:rPr>
          <w:color w:val="000000"/>
        </w:rPr>
      </w:pPr>
      <w:r>
        <w:rPr>
          <w:rFonts w:hint="eastAsia"/>
          <w:color w:val="000000"/>
        </w:rPr>
        <w:t xml:space="preserve">  </w:t>
      </w:r>
      <w:r>
        <w:rPr>
          <w:rFonts w:hint="eastAsia"/>
          <w:color w:val="000000"/>
        </w:rPr>
        <w:t>我方在</w:t>
      </w:r>
      <w:r>
        <w:rPr>
          <w:rFonts w:hint="eastAsia"/>
          <w:color w:val="000000"/>
          <w:u w:val="single"/>
        </w:rPr>
        <w:t xml:space="preserve">                      </w:t>
      </w:r>
      <w:r>
        <w:rPr>
          <w:rFonts w:hint="eastAsia"/>
          <w:color w:val="000000"/>
          <w:u w:val="single"/>
        </w:rPr>
        <w:t>（项目名称）</w:t>
      </w:r>
      <w:r>
        <w:rPr>
          <w:rFonts w:hint="eastAsia"/>
          <w:color w:val="000000"/>
        </w:rPr>
        <w:t>项目投标出资承诺：</w:t>
      </w:r>
    </w:p>
    <w:p w:rsidR="00A3638B" w:rsidRDefault="00A3638B">
      <w:pPr>
        <w:ind w:firstLine="480"/>
        <w:rPr>
          <w:color w:val="000000"/>
        </w:rPr>
      </w:pPr>
    </w:p>
    <w:p w:rsidR="00A3638B" w:rsidRDefault="00B11B3E">
      <w:pPr>
        <w:spacing w:line="480" w:lineRule="auto"/>
        <w:ind w:firstLine="480"/>
        <w:rPr>
          <w:color w:val="000000"/>
        </w:rPr>
      </w:pPr>
      <w:r>
        <w:rPr>
          <w:rFonts w:hint="eastAsia"/>
          <w:color w:val="000000"/>
        </w:rPr>
        <w:t xml:space="preserve">  </w:t>
      </w:r>
      <w:r>
        <w:rPr>
          <w:rFonts w:hint="eastAsia"/>
          <w:color w:val="000000"/>
        </w:rPr>
        <w:t>为实施本项目提供资本金元。</w:t>
      </w:r>
    </w:p>
    <w:p w:rsidR="00A3638B" w:rsidRDefault="00B11B3E">
      <w:pPr>
        <w:pStyle w:val="21"/>
        <w:spacing w:line="360" w:lineRule="auto"/>
        <w:rPr>
          <w:color w:val="000000"/>
          <w:szCs w:val="21"/>
        </w:rPr>
      </w:pPr>
      <w:r>
        <w:rPr>
          <w:rFonts w:hint="eastAsia"/>
          <w:color w:val="000000"/>
          <w:szCs w:val="21"/>
        </w:rPr>
        <w:t>投标人名称（</w:t>
      </w:r>
      <w:r>
        <w:rPr>
          <w:rFonts w:ascii="宋体" w:hAnsi="宋体" w:cs="Arial" w:hint="eastAsia"/>
          <w:color w:val="000000"/>
          <w:szCs w:val="21"/>
        </w:rPr>
        <w:t>牵头单位）：（</w:t>
      </w:r>
      <w:r>
        <w:rPr>
          <w:rFonts w:hint="eastAsia"/>
          <w:color w:val="000000"/>
          <w:szCs w:val="21"/>
        </w:rPr>
        <w:t>公章）</w:t>
      </w:r>
    </w:p>
    <w:p w:rsidR="00A3638B" w:rsidRDefault="00B11B3E">
      <w:pPr>
        <w:pStyle w:val="21"/>
        <w:spacing w:line="360" w:lineRule="auto"/>
        <w:rPr>
          <w:color w:val="000000"/>
          <w:szCs w:val="21"/>
        </w:rPr>
      </w:pPr>
      <w:r>
        <w:rPr>
          <w:rFonts w:hint="eastAsia"/>
          <w:color w:val="000000"/>
          <w:szCs w:val="21"/>
        </w:rPr>
        <w:t xml:space="preserve">            </w:t>
      </w:r>
      <w:r>
        <w:rPr>
          <w:rFonts w:hint="eastAsia"/>
          <w:color w:val="000000"/>
          <w:szCs w:val="21"/>
        </w:rPr>
        <w:t>法定代表人或其委托代理人</w:t>
      </w:r>
      <w:r>
        <w:rPr>
          <w:rFonts w:ascii="宋体" w:hAnsi="宋体" w:cs="Arial" w:hint="eastAsia"/>
          <w:color w:val="000000"/>
          <w:szCs w:val="21"/>
        </w:rPr>
        <w:t>（牵头单位）：</w:t>
      </w:r>
      <w:r>
        <w:rPr>
          <w:rFonts w:hint="eastAsia"/>
          <w:color w:val="000000"/>
          <w:szCs w:val="21"/>
        </w:rPr>
        <w:t>（签字）</w:t>
      </w:r>
      <w:r>
        <w:rPr>
          <w:rFonts w:hint="eastAsia"/>
          <w:color w:val="000000"/>
          <w:szCs w:val="21"/>
        </w:rPr>
        <w:t xml:space="preserve">                    </w:t>
      </w:r>
    </w:p>
    <w:p w:rsidR="00A3638B" w:rsidRDefault="00B11B3E">
      <w:pPr>
        <w:pStyle w:val="21"/>
        <w:spacing w:line="360" w:lineRule="auto"/>
        <w:ind w:firstLineChars="100" w:firstLine="210"/>
        <w:rPr>
          <w:rFonts w:ascii="宋体" w:hAnsi="宋体"/>
          <w:color w:val="000000"/>
        </w:rPr>
      </w:pPr>
      <w:r>
        <w:rPr>
          <w:rFonts w:hint="eastAsia"/>
          <w:color w:val="000000"/>
          <w:szCs w:val="21"/>
        </w:rPr>
        <w:t xml:space="preserve">                                      </w:t>
      </w:r>
      <w:r>
        <w:rPr>
          <w:rFonts w:hint="eastAsia"/>
          <w:color w:val="000000"/>
          <w:szCs w:val="21"/>
        </w:rPr>
        <w:t>日</w:t>
      </w:r>
      <w:r>
        <w:rPr>
          <w:rFonts w:hint="eastAsia"/>
          <w:color w:val="000000"/>
          <w:szCs w:val="21"/>
        </w:rPr>
        <w:t xml:space="preserve">     </w:t>
      </w:r>
      <w:r>
        <w:rPr>
          <w:rFonts w:hint="eastAsia"/>
          <w:color w:val="000000"/>
          <w:szCs w:val="21"/>
        </w:rPr>
        <w:t>期：</w:t>
      </w:r>
    </w:p>
    <w:p w:rsidR="00A3638B" w:rsidRDefault="00A3638B">
      <w:pPr>
        <w:spacing w:line="440" w:lineRule="exact"/>
        <w:ind w:right="210" w:firstLineChars="1750" w:firstLine="4200"/>
        <w:jc w:val="right"/>
        <w:rPr>
          <w:rFonts w:ascii="宋体" w:hAnsi="宋体" w:cs="Arial"/>
          <w:color w:val="000000"/>
        </w:rPr>
      </w:pPr>
    </w:p>
    <w:p w:rsidR="00A3638B" w:rsidRDefault="00B11B3E">
      <w:pPr>
        <w:widowControl/>
        <w:spacing w:line="240" w:lineRule="auto"/>
        <w:ind w:firstLineChars="0" w:firstLine="0"/>
        <w:jc w:val="left"/>
        <w:rPr>
          <w:b/>
          <w:bCs/>
          <w:szCs w:val="32"/>
        </w:rPr>
      </w:pPr>
      <w:r>
        <w:br w:type="page"/>
      </w:r>
    </w:p>
    <w:p w:rsidR="00A3638B" w:rsidRDefault="00B11B3E">
      <w:pPr>
        <w:pStyle w:val="3"/>
        <w:numPr>
          <w:ilvl w:val="0"/>
          <w:numId w:val="10"/>
        </w:numPr>
        <w:tabs>
          <w:tab w:val="clear" w:pos="284"/>
        </w:tabs>
        <w:spacing w:before="260" w:after="260"/>
        <w:jc w:val="both"/>
      </w:pPr>
      <w:bookmarkStart w:id="629" w:name="_Toc488064874"/>
      <w:r>
        <w:rPr>
          <w:rFonts w:hint="eastAsia"/>
        </w:rPr>
        <w:lastRenderedPageBreak/>
        <w:t>反商业贿赂承诺书</w:t>
      </w:r>
      <w:bookmarkEnd w:id="629"/>
    </w:p>
    <w:p w:rsidR="00A3638B" w:rsidRDefault="00A3638B">
      <w:pPr>
        <w:ind w:firstLine="480"/>
        <w:rPr>
          <w:color w:val="000000"/>
        </w:rPr>
      </w:pPr>
    </w:p>
    <w:p w:rsidR="00A3638B" w:rsidRDefault="00B11B3E">
      <w:pPr>
        <w:ind w:firstLine="480"/>
        <w:rPr>
          <w:rFonts w:ascii="宋体" w:hAnsi="宋体"/>
          <w:color w:val="000000"/>
          <w:szCs w:val="21"/>
        </w:rPr>
      </w:pPr>
      <w:r>
        <w:rPr>
          <w:rFonts w:ascii="宋体" w:hAnsi="宋体" w:hint="eastAsia"/>
          <w:color w:val="000000"/>
          <w:szCs w:val="21"/>
        </w:rPr>
        <w:t>我公司承诺：</w:t>
      </w:r>
    </w:p>
    <w:p w:rsidR="00A3638B" w:rsidRDefault="00B11B3E">
      <w:pPr>
        <w:ind w:firstLineChars="150" w:firstLine="360"/>
        <w:rPr>
          <w:rFonts w:ascii="宋体" w:hAnsi="宋体"/>
          <w:color w:val="000000"/>
          <w:szCs w:val="21"/>
        </w:rPr>
      </w:pPr>
      <w:r>
        <w:rPr>
          <w:rFonts w:ascii="宋体" w:hAnsi="宋体" w:hint="eastAsia"/>
          <w:color w:val="000000"/>
          <w:szCs w:val="21"/>
        </w:rPr>
        <w:t>在招标活动中，我公司保证做到：</w:t>
      </w:r>
    </w:p>
    <w:p w:rsidR="00A3638B" w:rsidRDefault="00B11B3E">
      <w:pPr>
        <w:ind w:firstLineChars="150" w:firstLine="360"/>
        <w:rPr>
          <w:rFonts w:ascii="宋体" w:hAnsi="宋体"/>
          <w:color w:val="000000"/>
          <w:szCs w:val="21"/>
        </w:rPr>
      </w:pPr>
      <w:r>
        <w:rPr>
          <w:rFonts w:ascii="宋体" w:hAnsi="宋体" w:hint="eastAsia"/>
          <w:color w:val="000000"/>
          <w:szCs w:val="21"/>
        </w:rPr>
        <w:t>一、公平竞争参加本次招标活动。</w:t>
      </w:r>
    </w:p>
    <w:p w:rsidR="00A3638B" w:rsidRDefault="00B11B3E">
      <w:pPr>
        <w:ind w:firstLineChars="150" w:firstLine="360"/>
        <w:rPr>
          <w:rFonts w:ascii="宋体" w:hAnsi="宋体"/>
          <w:color w:val="000000"/>
          <w:szCs w:val="21"/>
        </w:rPr>
      </w:pPr>
      <w:r>
        <w:rPr>
          <w:rFonts w:ascii="宋体" w:hAnsi="宋体" w:hint="eastAsia"/>
          <w:color w:val="000000"/>
          <w:szCs w:val="21"/>
        </w:rPr>
        <w:t>二、杜绝任何形式的商业贿赂行为。不向国家工作人员、政府采购代理机构工作人员、评审专家及亲属提供礼品礼金、有价证券、购物券、回扣、佣金、咨询费、劳务费、资助费、宣传费、宴请；不为其报销各种消费凭证，不支付其旅游、娱乐等费用。</w:t>
      </w:r>
    </w:p>
    <w:p w:rsidR="00A3638B" w:rsidRDefault="00B11B3E">
      <w:pPr>
        <w:ind w:firstLineChars="150" w:firstLine="360"/>
        <w:rPr>
          <w:rFonts w:ascii="宋体" w:hAnsi="宋体"/>
          <w:color w:val="000000"/>
          <w:szCs w:val="21"/>
        </w:rPr>
      </w:pPr>
      <w:r>
        <w:rPr>
          <w:rFonts w:ascii="宋体" w:hAnsi="宋体" w:hint="eastAsia"/>
          <w:color w:val="000000"/>
          <w:szCs w:val="21"/>
        </w:rPr>
        <w:t>三、若出现上述行为，我公司及参与投标的工作人员愿意接受按照国家法律法规等有关规定给予的处罚。</w:t>
      </w:r>
    </w:p>
    <w:p w:rsidR="00A3638B" w:rsidRDefault="00A3638B">
      <w:pPr>
        <w:ind w:firstLineChars="150" w:firstLine="360"/>
        <w:rPr>
          <w:rFonts w:ascii="宋体" w:hAnsi="宋体"/>
          <w:color w:val="000000"/>
          <w:szCs w:val="21"/>
        </w:rPr>
      </w:pPr>
    </w:p>
    <w:p w:rsidR="00A3638B" w:rsidRDefault="00B11B3E">
      <w:pPr>
        <w:pStyle w:val="21"/>
        <w:spacing w:line="360" w:lineRule="auto"/>
        <w:rPr>
          <w:color w:val="000000"/>
          <w:szCs w:val="21"/>
        </w:rPr>
      </w:pPr>
      <w:r>
        <w:rPr>
          <w:rFonts w:hint="eastAsia"/>
          <w:color w:val="000000"/>
          <w:szCs w:val="21"/>
        </w:rPr>
        <w:t xml:space="preserve">               </w:t>
      </w:r>
      <w:r>
        <w:rPr>
          <w:rFonts w:hint="eastAsia"/>
          <w:color w:val="000000"/>
          <w:szCs w:val="21"/>
        </w:rPr>
        <w:t>投标人名称（</w:t>
      </w:r>
      <w:r>
        <w:rPr>
          <w:rFonts w:ascii="宋体" w:hAnsi="宋体" w:cs="Arial" w:hint="eastAsia"/>
          <w:color w:val="000000"/>
          <w:szCs w:val="21"/>
        </w:rPr>
        <w:t>牵头单位）（</w:t>
      </w:r>
      <w:r>
        <w:rPr>
          <w:rFonts w:hint="eastAsia"/>
          <w:color w:val="000000"/>
          <w:szCs w:val="21"/>
        </w:rPr>
        <w:t>公章</w:t>
      </w:r>
      <w:r>
        <w:rPr>
          <w:rFonts w:hint="eastAsia"/>
          <w:color w:val="000000"/>
          <w:szCs w:val="21"/>
        </w:rPr>
        <w:t>)</w:t>
      </w:r>
    </w:p>
    <w:p w:rsidR="00A3638B" w:rsidRDefault="00B11B3E">
      <w:pPr>
        <w:pStyle w:val="21"/>
        <w:spacing w:line="360" w:lineRule="auto"/>
        <w:rPr>
          <w:color w:val="000000"/>
          <w:szCs w:val="21"/>
        </w:rPr>
      </w:pPr>
      <w:r>
        <w:rPr>
          <w:rFonts w:hint="eastAsia"/>
          <w:color w:val="000000"/>
          <w:szCs w:val="21"/>
        </w:rPr>
        <w:t xml:space="preserve">               </w:t>
      </w:r>
      <w:r>
        <w:rPr>
          <w:rFonts w:hint="eastAsia"/>
          <w:color w:val="000000"/>
          <w:szCs w:val="21"/>
        </w:rPr>
        <w:t>法定代表人或其委托代理人</w:t>
      </w:r>
      <w:r>
        <w:rPr>
          <w:rFonts w:ascii="宋体" w:hAnsi="宋体" w:cs="Arial" w:hint="eastAsia"/>
          <w:color w:val="000000"/>
          <w:szCs w:val="21"/>
        </w:rPr>
        <w:t>（牵头单位）</w:t>
      </w:r>
      <w:r>
        <w:rPr>
          <w:rFonts w:hint="eastAsia"/>
          <w:color w:val="000000"/>
          <w:szCs w:val="21"/>
        </w:rPr>
        <w:t>（签字）</w:t>
      </w:r>
      <w:r>
        <w:rPr>
          <w:rFonts w:hint="eastAsia"/>
          <w:color w:val="000000"/>
          <w:szCs w:val="21"/>
        </w:rPr>
        <w:t xml:space="preserve">                    </w:t>
      </w:r>
    </w:p>
    <w:p w:rsidR="00A3638B" w:rsidRDefault="00B11B3E">
      <w:pPr>
        <w:pStyle w:val="21"/>
        <w:spacing w:line="360" w:lineRule="auto"/>
        <w:ind w:firstLineChars="100" w:firstLine="210"/>
        <w:rPr>
          <w:color w:val="000000"/>
          <w:szCs w:val="21"/>
        </w:rPr>
      </w:pPr>
      <w:r>
        <w:rPr>
          <w:rFonts w:hint="eastAsia"/>
          <w:color w:val="000000"/>
          <w:szCs w:val="21"/>
        </w:rPr>
        <w:t xml:space="preserve">             </w:t>
      </w:r>
      <w:r>
        <w:rPr>
          <w:rFonts w:hint="eastAsia"/>
          <w:color w:val="000000"/>
          <w:szCs w:val="21"/>
        </w:rPr>
        <w:t>日</w:t>
      </w:r>
      <w:r>
        <w:rPr>
          <w:rFonts w:hint="eastAsia"/>
          <w:color w:val="000000"/>
          <w:szCs w:val="21"/>
        </w:rPr>
        <w:t xml:space="preserve">     </w:t>
      </w:r>
      <w:r>
        <w:rPr>
          <w:rFonts w:hint="eastAsia"/>
          <w:color w:val="000000"/>
          <w:szCs w:val="21"/>
        </w:rPr>
        <w:t>期：</w:t>
      </w:r>
    </w:p>
    <w:p w:rsidR="00A3638B" w:rsidRDefault="00B11B3E">
      <w:pPr>
        <w:widowControl/>
        <w:spacing w:line="240" w:lineRule="auto"/>
        <w:ind w:firstLineChars="0" w:firstLine="0"/>
        <w:jc w:val="left"/>
        <w:rPr>
          <w:b/>
          <w:bCs/>
          <w:szCs w:val="32"/>
        </w:rPr>
      </w:pPr>
      <w:r>
        <w:br w:type="page"/>
      </w:r>
    </w:p>
    <w:p w:rsidR="00A3638B" w:rsidRDefault="00B11B3E">
      <w:pPr>
        <w:pStyle w:val="3"/>
        <w:numPr>
          <w:ilvl w:val="0"/>
          <w:numId w:val="10"/>
        </w:numPr>
        <w:tabs>
          <w:tab w:val="clear" w:pos="284"/>
        </w:tabs>
        <w:spacing w:before="260" w:after="260"/>
        <w:jc w:val="both"/>
      </w:pPr>
      <w:bookmarkStart w:id="630" w:name="_Toc488064875"/>
      <w:r>
        <w:rPr>
          <w:rFonts w:hint="eastAsia"/>
        </w:rPr>
        <w:lastRenderedPageBreak/>
        <w:t>项目经理无在建工程承诺书</w:t>
      </w:r>
      <w:bookmarkEnd w:id="630"/>
    </w:p>
    <w:p w:rsidR="00A3638B" w:rsidRDefault="00A3638B">
      <w:pPr>
        <w:ind w:firstLine="482"/>
        <w:rPr>
          <w:rFonts w:ascii="宋体" w:hAnsi="宋体" w:cs="Arial"/>
          <w:b/>
          <w:color w:val="000000"/>
          <w:szCs w:val="21"/>
        </w:rPr>
      </w:pPr>
    </w:p>
    <w:p w:rsidR="00A3638B" w:rsidRDefault="00B11B3E" w:rsidP="009F5503">
      <w:pPr>
        <w:spacing w:afterLines="100"/>
        <w:ind w:firstLine="480"/>
        <w:rPr>
          <w:rFonts w:ascii="宋体" w:hAnsi="宋体"/>
          <w:color w:val="000000"/>
          <w:szCs w:val="21"/>
        </w:rPr>
      </w:pPr>
      <w:r>
        <w:rPr>
          <w:rFonts w:ascii="宋体" w:hAnsi="宋体" w:hint="eastAsia"/>
          <w:color w:val="000000"/>
          <w:position w:val="-7"/>
          <w:szCs w:val="21"/>
        </w:rPr>
        <w:t>————————</w:t>
      </w:r>
      <w:r>
        <w:rPr>
          <w:rFonts w:ascii="宋体" w:hAnsi="宋体" w:hint="eastAsia"/>
          <w:color w:val="000000"/>
          <w:szCs w:val="21"/>
        </w:rPr>
        <w:t>（招标人名称）：</w:t>
      </w:r>
    </w:p>
    <w:p w:rsidR="00A3638B" w:rsidRDefault="00B11B3E">
      <w:pPr>
        <w:ind w:firstLine="480"/>
        <w:rPr>
          <w:rFonts w:ascii="宋体" w:hAnsi="宋体"/>
          <w:color w:val="000000"/>
          <w:szCs w:val="21"/>
        </w:rPr>
      </w:pPr>
      <w:r>
        <w:rPr>
          <w:rFonts w:ascii="宋体" w:hAnsi="宋体" w:hint="eastAsia"/>
          <w:color w:val="000000"/>
          <w:szCs w:val="21"/>
        </w:rPr>
        <w:t>我方在此声明，我方拟派往</w:t>
      </w:r>
      <w:r>
        <w:rPr>
          <w:rFonts w:ascii="宋体" w:hAnsi="宋体"/>
          <w:color w:val="000000"/>
          <w:szCs w:val="21"/>
          <w:u w:val="single"/>
        </w:rPr>
        <w:t xml:space="preserve">           (项目名称)</w:t>
      </w:r>
      <w:r>
        <w:rPr>
          <w:rFonts w:ascii="宋体" w:hAnsi="宋体" w:hint="eastAsia"/>
          <w:color w:val="000000"/>
          <w:szCs w:val="21"/>
        </w:rPr>
        <w:t>（以下简称“本工程”）的项目经理</w:t>
      </w:r>
      <w:r>
        <w:rPr>
          <w:rFonts w:ascii="宋体" w:hAnsi="宋体"/>
          <w:color w:val="000000"/>
          <w:szCs w:val="21"/>
          <w:u w:val="single"/>
        </w:rPr>
        <w:t xml:space="preserve">            （项目经理姓名）</w:t>
      </w:r>
      <w:r>
        <w:rPr>
          <w:rFonts w:ascii="宋体" w:hAnsi="宋体" w:hint="eastAsia"/>
          <w:color w:val="000000"/>
          <w:szCs w:val="21"/>
        </w:rPr>
        <w:t>现阶段</w:t>
      </w:r>
      <w:r>
        <w:rPr>
          <w:rFonts w:ascii="宋体" w:hAnsi="宋体" w:cs="宋体" w:hint="eastAsia"/>
          <w:color w:val="000000"/>
          <w:kern w:val="0"/>
          <w:szCs w:val="21"/>
        </w:rPr>
        <w:t>没有承担其他在建工程项目经理职务</w:t>
      </w:r>
      <w:r>
        <w:rPr>
          <w:rFonts w:ascii="宋体" w:hAnsi="宋体" w:hint="eastAsia"/>
          <w:color w:val="000000"/>
          <w:szCs w:val="21"/>
        </w:rPr>
        <w:t>。</w:t>
      </w:r>
    </w:p>
    <w:p w:rsidR="00A3638B" w:rsidRDefault="00B11B3E">
      <w:pPr>
        <w:ind w:firstLine="480"/>
        <w:rPr>
          <w:rFonts w:ascii="宋体" w:hAnsi="宋体"/>
          <w:color w:val="000000"/>
          <w:szCs w:val="21"/>
        </w:rPr>
      </w:pPr>
      <w:r>
        <w:rPr>
          <w:rFonts w:ascii="宋体" w:hAnsi="宋体" w:hint="eastAsia"/>
          <w:color w:val="000000"/>
          <w:szCs w:val="21"/>
        </w:rPr>
        <w:t>我方保证上述信息的真实和准确，并愿意承担因我方就此弄虚作假所引起的一切法律后果。</w:t>
      </w:r>
    </w:p>
    <w:p w:rsidR="00A3638B" w:rsidRDefault="00A3638B">
      <w:pPr>
        <w:ind w:firstLine="480"/>
        <w:rPr>
          <w:rFonts w:ascii="宋体" w:hAnsi="宋体"/>
          <w:color w:val="000000"/>
          <w:szCs w:val="21"/>
        </w:rPr>
      </w:pPr>
    </w:p>
    <w:p w:rsidR="00A3638B" w:rsidRDefault="00B11B3E">
      <w:pPr>
        <w:ind w:firstLine="480"/>
        <w:rPr>
          <w:rFonts w:ascii="宋体" w:hAnsi="宋体"/>
          <w:color w:val="000000"/>
          <w:szCs w:val="21"/>
        </w:rPr>
      </w:pPr>
      <w:r>
        <w:rPr>
          <w:rFonts w:ascii="宋体" w:hAnsi="宋体" w:hint="eastAsia"/>
          <w:color w:val="000000"/>
          <w:szCs w:val="21"/>
        </w:rPr>
        <w:t>特此承诺</w:t>
      </w:r>
      <w:r>
        <w:rPr>
          <w:rFonts w:ascii="宋体" w:hAnsi="宋体"/>
          <w:color w:val="000000"/>
          <w:szCs w:val="21"/>
        </w:rPr>
        <w:t>!</w:t>
      </w:r>
    </w:p>
    <w:p w:rsidR="00A3638B" w:rsidRDefault="00A3638B">
      <w:pPr>
        <w:ind w:firstLine="480"/>
        <w:rPr>
          <w:rFonts w:ascii="宋体" w:hAnsi="宋体"/>
          <w:color w:val="000000"/>
          <w:szCs w:val="21"/>
        </w:rPr>
      </w:pPr>
    </w:p>
    <w:p w:rsidR="00A3638B" w:rsidRDefault="00B11B3E">
      <w:pPr>
        <w:pStyle w:val="21"/>
        <w:spacing w:line="360" w:lineRule="auto"/>
        <w:rPr>
          <w:color w:val="000000"/>
          <w:szCs w:val="21"/>
        </w:rPr>
      </w:pPr>
      <w:r>
        <w:rPr>
          <w:rFonts w:hint="eastAsia"/>
          <w:color w:val="000000"/>
          <w:szCs w:val="21"/>
        </w:rPr>
        <w:t xml:space="preserve">                  </w:t>
      </w:r>
      <w:r>
        <w:rPr>
          <w:rFonts w:hint="eastAsia"/>
          <w:color w:val="000000"/>
          <w:szCs w:val="21"/>
        </w:rPr>
        <w:t>投标人名称（</w:t>
      </w:r>
      <w:r>
        <w:rPr>
          <w:rFonts w:ascii="宋体" w:hAnsi="宋体" w:cs="Arial" w:hint="eastAsia"/>
          <w:color w:val="000000"/>
          <w:szCs w:val="21"/>
        </w:rPr>
        <w:t>牵头单位）（</w:t>
      </w:r>
      <w:r>
        <w:rPr>
          <w:rFonts w:hint="eastAsia"/>
          <w:color w:val="000000"/>
          <w:szCs w:val="21"/>
        </w:rPr>
        <w:t>公章</w:t>
      </w:r>
      <w:r>
        <w:rPr>
          <w:rFonts w:hint="eastAsia"/>
          <w:color w:val="000000"/>
          <w:szCs w:val="21"/>
        </w:rPr>
        <w:t>)</w:t>
      </w:r>
    </w:p>
    <w:p w:rsidR="00A3638B" w:rsidRDefault="00B11B3E">
      <w:pPr>
        <w:pStyle w:val="21"/>
        <w:spacing w:line="360" w:lineRule="auto"/>
        <w:rPr>
          <w:color w:val="000000"/>
          <w:szCs w:val="21"/>
        </w:rPr>
      </w:pPr>
      <w:r>
        <w:rPr>
          <w:rFonts w:hint="eastAsia"/>
          <w:color w:val="000000"/>
          <w:szCs w:val="21"/>
        </w:rPr>
        <w:t xml:space="preserve">                 </w:t>
      </w:r>
      <w:r>
        <w:rPr>
          <w:rFonts w:hint="eastAsia"/>
          <w:color w:val="000000"/>
          <w:szCs w:val="21"/>
        </w:rPr>
        <w:t>法定代表人或其委托代理人</w:t>
      </w:r>
      <w:r>
        <w:rPr>
          <w:rFonts w:ascii="宋体" w:hAnsi="宋体" w:cs="Arial" w:hint="eastAsia"/>
          <w:color w:val="000000"/>
          <w:szCs w:val="21"/>
        </w:rPr>
        <w:t>（牵头单位）</w:t>
      </w:r>
      <w:r>
        <w:rPr>
          <w:rFonts w:hint="eastAsia"/>
          <w:color w:val="000000"/>
          <w:szCs w:val="21"/>
        </w:rPr>
        <w:t>（签字）</w:t>
      </w:r>
      <w:r>
        <w:rPr>
          <w:rFonts w:hint="eastAsia"/>
          <w:color w:val="000000"/>
          <w:szCs w:val="21"/>
        </w:rPr>
        <w:t xml:space="preserve">                    </w:t>
      </w:r>
    </w:p>
    <w:p w:rsidR="00A3638B" w:rsidRDefault="00B11B3E">
      <w:pPr>
        <w:pStyle w:val="21"/>
        <w:spacing w:line="360" w:lineRule="auto"/>
        <w:ind w:firstLineChars="100" w:firstLine="210"/>
        <w:rPr>
          <w:color w:val="000000"/>
          <w:szCs w:val="21"/>
        </w:rPr>
      </w:pPr>
      <w:r>
        <w:rPr>
          <w:rFonts w:hint="eastAsia"/>
          <w:color w:val="000000"/>
          <w:szCs w:val="21"/>
        </w:rPr>
        <w:t xml:space="preserve">               </w:t>
      </w:r>
      <w:r>
        <w:rPr>
          <w:rFonts w:hint="eastAsia"/>
          <w:color w:val="000000"/>
          <w:szCs w:val="21"/>
        </w:rPr>
        <w:t>日</w:t>
      </w:r>
      <w:r>
        <w:rPr>
          <w:rFonts w:hint="eastAsia"/>
          <w:color w:val="000000"/>
          <w:szCs w:val="21"/>
        </w:rPr>
        <w:t xml:space="preserve">     </w:t>
      </w:r>
      <w:r>
        <w:rPr>
          <w:rFonts w:hint="eastAsia"/>
          <w:color w:val="000000"/>
          <w:szCs w:val="21"/>
        </w:rPr>
        <w:t>期：</w:t>
      </w:r>
      <w:bookmarkStart w:id="631" w:name="_GoBack"/>
      <w:bookmarkEnd w:id="631"/>
    </w:p>
    <w:p w:rsidR="00A3638B" w:rsidRDefault="00A3638B">
      <w:pPr>
        <w:pStyle w:val="21"/>
        <w:spacing w:line="360" w:lineRule="auto"/>
        <w:ind w:firstLineChars="100" w:firstLine="210"/>
        <w:rPr>
          <w:color w:val="000000"/>
          <w:szCs w:val="21"/>
        </w:rPr>
      </w:pPr>
    </w:p>
    <w:p w:rsidR="00A3638B" w:rsidRDefault="00A3638B">
      <w:pPr>
        <w:pStyle w:val="21"/>
        <w:spacing w:line="360" w:lineRule="auto"/>
        <w:ind w:firstLineChars="100" w:firstLine="210"/>
        <w:rPr>
          <w:color w:val="000000"/>
          <w:szCs w:val="21"/>
        </w:rPr>
      </w:pPr>
    </w:p>
    <w:p w:rsidR="00A3638B" w:rsidRDefault="00A3638B">
      <w:pPr>
        <w:pStyle w:val="21"/>
        <w:spacing w:line="360" w:lineRule="auto"/>
        <w:ind w:firstLineChars="100" w:firstLine="210"/>
        <w:rPr>
          <w:color w:val="000000"/>
          <w:szCs w:val="21"/>
        </w:rPr>
      </w:pPr>
    </w:p>
    <w:p w:rsidR="00A3638B" w:rsidRDefault="00A3638B">
      <w:pPr>
        <w:pStyle w:val="21"/>
        <w:spacing w:line="360" w:lineRule="auto"/>
        <w:ind w:firstLineChars="100" w:firstLine="210"/>
        <w:rPr>
          <w:color w:val="000000"/>
          <w:szCs w:val="21"/>
        </w:rPr>
      </w:pPr>
    </w:p>
    <w:p w:rsidR="00A3638B" w:rsidRDefault="00A3638B">
      <w:pPr>
        <w:widowControl/>
        <w:spacing w:line="240" w:lineRule="auto"/>
        <w:ind w:firstLineChars="0" w:firstLine="0"/>
        <w:jc w:val="left"/>
        <w:rPr>
          <w:b/>
          <w:bCs/>
          <w:szCs w:val="32"/>
        </w:rPr>
      </w:pPr>
      <w:bookmarkStart w:id="632" w:name="_Toc478356951"/>
      <w:bookmarkStart w:id="633" w:name="_Toc468710628"/>
      <w:bookmarkStart w:id="634" w:name="_Toc478659863"/>
      <w:bookmarkStart w:id="635" w:name="_Toc479239977"/>
    </w:p>
    <w:p w:rsidR="00A3638B" w:rsidRDefault="00B11B3E">
      <w:pPr>
        <w:pStyle w:val="3"/>
        <w:numPr>
          <w:ilvl w:val="0"/>
          <w:numId w:val="10"/>
        </w:numPr>
        <w:tabs>
          <w:tab w:val="clear" w:pos="284"/>
        </w:tabs>
        <w:spacing w:before="260" w:after="260"/>
        <w:jc w:val="both"/>
      </w:pPr>
      <w:bookmarkStart w:id="636" w:name="_Toc488064876"/>
      <w:r>
        <w:rPr>
          <w:rFonts w:hint="eastAsia"/>
        </w:rPr>
        <w:t>评审方法中涉及的内容本招标文件中没有列表的投标人自行列表（如有）</w:t>
      </w:r>
      <w:bookmarkEnd w:id="632"/>
      <w:bookmarkEnd w:id="633"/>
      <w:bookmarkEnd w:id="634"/>
      <w:bookmarkEnd w:id="635"/>
      <w:bookmarkEnd w:id="636"/>
    </w:p>
    <w:bookmarkEnd w:id="0"/>
    <w:bookmarkEnd w:id="1"/>
    <w:p w:rsidR="00A3638B" w:rsidRDefault="00A3638B">
      <w:pPr>
        <w:widowControl/>
        <w:spacing w:line="240" w:lineRule="auto"/>
        <w:ind w:firstLineChars="0" w:firstLine="0"/>
        <w:jc w:val="left"/>
        <w:rPr>
          <w:b/>
          <w:bCs/>
          <w:szCs w:val="32"/>
        </w:rPr>
      </w:pPr>
    </w:p>
    <w:p w:rsidR="00A3638B" w:rsidRDefault="00A3638B">
      <w:pPr>
        <w:ind w:firstLine="480"/>
      </w:pPr>
    </w:p>
    <w:p w:rsidR="00A3638B" w:rsidRDefault="00A3638B">
      <w:pPr>
        <w:spacing w:line="240" w:lineRule="auto"/>
        <w:ind w:firstLine="480"/>
      </w:pPr>
    </w:p>
    <w:p w:rsidR="00A3638B" w:rsidRDefault="00A3638B">
      <w:pPr>
        <w:ind w:firstLine="480"/>
      </w:pPr>
    </w:p>
    <w:p w:rsidR="00A3638B" w:rsidRDefault="00A3638B">
      <w:pPr>
        <w:spacing w:line="240" w:lineRule="auto"/>
        <w:ind w:firstLineChars="0" w:firstLine="0"/>
      </w:pPr>
    </w:p>
    <w:p w:rsidR="00A3638B" w:rsidRDefault="00A3638B">
      <w:pPr>
        <w:ind w:firstLineChars="0" w:firstLine="0"/>
      </w:pPr>
    </w:p>
    <w:sectPr w:rsidR="00A3638B" w:rsidSect="00A3638B">
      <w:type w:val="continuous"/>
      <w:pgSz w:w="11906" w:h="16838"/>
      <w:pgMar w:top="1588" w:right="1588" w:bottom="1304" w:left="1588" w:header="1134" w:footer="737" w:gutter="0"/>
      <w:cols w:space="425"/>
      <w:docGrid w:type="linesAndChar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46" w:author="Administrator" w:date="2017-08-02T18:49:00Z" w:initials="A">
    <w:p w:rsidR="00B11B3E" w:rsidRDefault="00B11B3E" w:rsidP="00B11B3E">
      <w:pPr>
        <w:pStyle w:val="a3"/>
        <w:ind w:firstLine="420"/>
      </w:pPr>
      <w:r>
        <w:rPr>
          <w:rStyle w:val="aa"/>
        </w:rPr>
        <w:annotationRef/>
      </w:r>
    </w:p>
  </w:comment>
  <w:comment w:id="547" w:author="Administrator" w:date="2017-08-02T18:49:00Z" w:initials="A">
    <w:p w:rsidR="00B11B3E" w:rsidRDefault="00B11B3E" w:rsidP="00B11B3E">
      <w:pPr>
        <w:pStyle w:val="a3"/>
        <w:ind w:firstLine="420"/>
      </w:pPr>
      <w:r>
        <w:rPr>
          <w:rStyle w:val="aa"/>
        </w:rPr>
        <w:annotationRef/>
      </w:r>
    </w:p>
  </w:comment>
  <w:comment w:id="548" w:author="Administrator" w:date="2017-08-02T18:50:00Z" w:initials="A">
    <w:p w:rsidR="00B11B3E" w:rsidRDefault="00B11B3E" w:rsidP="00B11B3E">
      <w:pPr>
        <w:pStyle w:val="a3"/>
        <w:ind w:firstLine="420"/>
      </w:pPr>
      <w:r>
        <w:rPr>
          <w:rStyle w:val="aa"/>
        </w:rPr>
        <w:annotationRef/>
      </w:r>
    </w:p>
  </w:comment>
  <w:comment w:id="549" w:author="Administrator" w:date="2017-08-02T18:50:00Z" w:initials="A">
    <w:p w:rsidR="00B11B3E" w:rsidRDefault="00B11B3E" w:rsidP="00B11B3E">
      <w:pPr>
        <w:pStyle w:val="a3"/>
        <w:ind w:firstLine="420"/>
      </w:pPr>
      <w:r>
        <w:rPr>
          <w:rStyle w:val="aa"/>
        </w:rPr>
        <w:annotationRef/>
      </w:r>
    </w:p>
  </w:comment>
  <w:comment w:id="550" w:author="Administrator" w:date="2017-08-02T18:50:00Z" w:initials="A">
    <w:p w:rsidR="00B11B3E" w:rsidRDefault="00B11B3E" w:rsidP="00B11B3E">
      <w:pPr>
        <w:pStyle w:val="a3"/>
        <w:ind w:firstLine="420"/>
      </w:pPr>
      <w:r>
        <w:rPr>
          <w:rStyle w:val="aa"/>
        </w:rPr>
        <w:annotationRef/>
      </w:r>
    </w:p>
  </w:comment>
  <w:comment w:id="551" w:author="Administrator" w:date="2017-08-02T18:50:00Z" w:initials="A">
    <w:p w:rsidR="00B11B3E" w:rsidRDefault="00B11B3E" w:rsidP="00B11B3E">
      <w:pPr>
        <w:pStyle w:val="a3"/>
        <w:ind w:firstLine="420"/>
      </w:pPr>
      <w:r>
        <w:rPr>
          <w:rStyle w:val="aa"/>
        </w:rPr>
        <w:annotationRef/>
      </w:r>
    </w:p>
  </w:comment>
  <w:comment w:id="552" w:author="Administrator" w:date="2017-08-02T18:50:00Z" w:initials="A">
    <w:p w:rsidR="00B11B3E" w:rsidRDefault="00B11B3E" w:rsidP="00B11B3E">
      <w:pPr>
        <w:pStyle w:val="a3"/>
        <w:ind w:firstLine="420"/>
      </w:pPr>
      <w:r>
        <w:rPr>
          <w:rStyle w:val="aa"/>
        </w:rPr>
        <w:annotationRef/>
      </w:r>
    </w:p>
  </w:comment>
  <w:comment w:id="553" w:author="Administrator" w:date="2017-08-02T18:50:00Z" w:initials="A">
    <w:p w:rsidR="00B11B3E" w:rsidRDefault="00B11B3E" w:rsidP="00B11B3E">
      <w:pPr>
        <w:pStyle w:val="a3"/>
        <w:ind w:firstLine="420"/>
      </w:pPr>
      <w:r>
        <w:rPr>
          <w:rStyle w:val="aa"/>
        </w:rPr>
        <w:annotationRef/>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170" w:rsidRDefault="00566170" w:rsidP="00B11B3E">
      <w:pPr>
        <w:spacing w:line="240" w:lineRule="auto"/>
        <w:ind w:firstLine="480"/>
      </w:pPr>
      <w:r>
        <w:separator/>
      </w:r>
    </w:p>
  </w:endnote>
  <w:endnote w:type="continuationSeparator" w:id="0">
    <w:p w:rsidR="00566170" w:rsidRDefault="00566170" w:rsidP="00B11B3E">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G Times">
    <w:altName w:val="Times New Roman"/>
    <w:charset w:val="00"/>
    <w:family w:val="roman"/>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B3E" w:rsidRDefault="00B11B3E">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B3E" w:rsidRDefault="008A46C0">
    <w:pPr>
      <w:pStyle w:val="a6"/>
      <w:ind w:firstLine="360"/>
    </w:pPr>
    <w: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filled="f" stroked="f" strokeweight=".5pt">
          <v:textbox style="mso-fit-shape-to-text:t" inset="0,0,0,0">
            <w:txbxContent>
              <w:p w:rsidR="00B11B3E" w:rsidRDefault="008A46C0">
                <w:pPr>
                  <w:snapToGrid w:val="0"/>
                  <w:ind w:firstLine="360"/>
                  <w:rPr>
                    <w:sz w:val="18"/>
                  </w:rPr>
                </w:pPr>
                <w:r>
                  <w:rPr>
                    <w:rFonts w:hint="eastAsia"/>
                    <w:sz w:val="18"/>
                  </w:rPr>
                  <w:fldChar w:fldCharType="begin"/>
                </w:r>
                <w:r w:rsidR="00B11B3E">
                  <w:rPr>
                    <w:rFonts w:hint="eastAsia"/>
                    <w:sz w:val="18"/>
                  </w:rPr>
                  <w:instrText xml:space="preserve"> PAGE  \* MERGEFORMAT </w:instrText>
                </w:r>
                <w:r>
                  <w:rPr>
                    <w:rFonts w:hint="eastAsia"/>
                    <w:sz w:val="18"/>
                  </w:rPr>
                  <w:fldChar w:fldCharType="separate"/>
                </w:r>
                <w:r w:rsidR="009F5503">
                  <w:rPr>
                    <w:noProof/>
                    <w:sz w:val="18"/>
                  </w:rPr>
                  <w:t>4</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B3E" w:rsidRDefault="00B11B3E">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170" w:rsidRDefault="00566170" w:rsidP="00B11B3E">
      <w:pPr>
        <w:spacing w:line="240" w:lineRule="auto"/>
        <w:ind w:firstLine="480"/>
      </w:pPr>
      <w:r>
        <w:separator/>
      </w:r>
    </w:p>
  </w:footnote>
  <w:footnote w:type="continuationSeparator" w:id="0">
    <w:p w:rsidR="00566170" w:rsidRDefault="00566170" w:rsidP="00B11B3E">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B3E" w:rsidRDefault="00B11B3E">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B3E" w:rsidRDefault="00B11B3E">
    <w:pPr>
      <w:pStyle w:val="a7"/>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B3E" w:rsidRDefault="00B11B3E">
    <w:pPr>
      <w:pStyle w:val="a7"/>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24549"/>
    <w:multiLevelType w:val="multilevel"/>
    <w:tmpl w:val="2C324549"/>
    <w:lvl w:ilvl="0">
      <w:start w:val="1"/>
      <w:numFmt w:val="japaneseCounting"/>
      <w:lvlText w:val="（%1）"/>
      <w:lvlJc w:val="left"/>
      <w:pPr>
        <w:ind w:left="1402" w:hanging="960"/>
      </w:pPr>
      <w:rPr>
        <w:rFonts w:hint="default"/>
      </w:rPr>
    </w:lvl>
    <w:lvl w:ilvl="1">
      <w:start w:val="1"/>
      <w:numFmt w:val="lowerLetter"/>
      <w:lvlText w:val="%2)"/>
      <w:lvlJc w:val="left"/>
      <w:pPr>
        <w:tabs>
          <w:tab w:val="left" w:pos="1282"/>
        </w:tabs>
        <w:ind w:left="1282" w:hanging="420"/>
      </w:pPr>
      <w:rPr>
        <w:rFonts w:cs="Times New Roman"/>
      </w:rPr>
    </w:lvl>
    <w:lvl w:ilvl="2">
      <w:start w:val="1"/>
      <w:numFmt w:val="lowerRoman"/>
      <w:lvlText w:val="%3."/>
      <w:lvlJc w:val="right"/>
      <w:pPr>
        <w:tabs>
          <w:tab w:val="left" w:pos="1702"/>
        </w:tabs>
        <w:ind w:left="1702" w:hanging="420"/>
      </w:pPr>
      <w:rPr>
        <w:rFonts w:cs="Times New Roman"/>
      </w:rPr>
    </w:lvl>
    <w:lvl w:ilvl="3">
      <w:start w:val="1"/>
      <w:numFmt w:val="decimal"/>
      <w:lvlText w:val="%4."/>
      <w:lvlJc w:val="left"/>
      <w:pPr>
        <w:tabs>
          <w:tab w:val="left" w:pos="2122"/>
        </w:tabs>
        <w:ind w:left="2122" w:hanging="420"/>
      </w:pPr>
      <w:rPr>
        <w:rFonts w:cs="Times New Roman"/>
      </w:rPr>
    </w:lvl>
    <w:lvl w:ilvl="4">
      <w:start w:val="1"/>
      <w:numFmt w:val="lowerLetter"/>
      <w:lvlText w:val="%5)"/>
      <w:lvlJc w:val="left"/>
      <w:pPr>
        <w:tabs>
          <w:tab w:val="left" w:pos="2542"/>
        </w:tabs>
        <w:ind w:left="2542" w:hanging="420"/>
      </w:pPr>
      <w:rPr>
        <w:rFonts w:cs="Times New Roman"/>
      </w:rPr>
    </w:lvl>
    <w:lvl w:ilvl="5">
      <w:start w:val="1"/>
      <w:numFmt w:val="lowerRoman"/>
      <w:lvlText w:val="%6."/>
      <w:lvlJc w:val="right"/>
      <w:pPr>
        <w:tabs>
          <w:tab w:val="left" w:pos="2962"/>
        </w:tabs>
        <w:ind w:left="2962" w:hanging="420"/>
      </w:pPr>
      <w:rPr>
        <w:rFonts w:cs="Times New Roman"/>
      </w:rPr>
    </w:lvl>
    <w:lvl w:ilvl="6">
      <w:start w:val="1"/>
      <w:numFmt w:val="decimal"/>
      <w:lvlText w:val="%7."/>
      <w:lvlJc w:val="left"/>
      <w:pPr>
        <w:tabs>
          <w:tab w:val="left" w:pos="3382"/>
        </w:tabs>
        <w:ind w:left="3382" w:hanging="420"/>
      </w:pPr>
      <w:rPr>
        <w:rFonts w:cs="Times New Roman"/>
      </w:rPr>
    </w:lvl>
    <w:lvl w:ilvl="7">
      <w:start w:val="1"/>
      <w:numFmt w:val="lowerLetter"/>
      <w:lvlText w:val="%8)"/>
      <w:lvlJc w:val="left"/>
      <w:pPr>
        <w:tabs>
          <w:tab w:val="left" w:pos="3802"/>
        </w:tabs>
        <w:ind w:left="3802" w:hanging="420"/>
      </w:pPr>
      <w:rPr>
        <w:rFonts w:cs="Times New Roman"/>
      </w:rPr>
    </w:lvl>
    <w:lvl w:ilvl="8">
      <w:start w:val="1"/>
      <w:numFmt w:val="lowerRoman"/>
      <w:lvlText w:val="%9."/>
      <w:lvlJc w:val="right"/>
      <w:pPr>
        <w:tabs>
          <w:tab w:val="left" w:pos="4222"/>
        </w:tabs>
        <w:ind w:left="4222" w:hanging="420"/>
      </w:pPr>
      <w:rPr>
        <w:rFonts w:cs="Times New Roman"/>
      </w:rPr>
    </w:lvl>
  </w:abstractNum>
  <w:abstractNum w:abstractNumId="1">
    <w:nsid w:val="2F517D7B"/>
    <w:multiLevelType w:val="multilevel"/>
    <w:tmpl w:val="2F517D7B"/>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306D125B"/>
    <w:multiLevelType w:val="multilevel"/>
    <w:tmpl w:val="306D125B"/>
    <w:lvl w:ilvl="0">
      <w:start w:val="1"/>
      <w:numFmt w:val="decimal"/>
      <w:suff w:val="nothing"/>
      <w:lvlText w:val="%1、"/>
      <w:lvlJc w:val="left"/>
      <w:pPr>
        <w:ind w:left="0" w:firstLine="454"/>
      </w:pPr>
      <w:rPr>
        <w:rFonts w:hint="default"/>
      </w:rPr>
    </w:lvl>
    <w:lvl w:ilvl="1">
      <w:start w:val="1"/>
      <w:numFmt w:val="lowerLetter"/>
      <w:lvlText w:val="%2)"/>
      <w:lvlJc w:val="left"/>
      <w:pPr>
        <w:ind w:left="1316" w:hanging="420"/>
      </w:pPr>
    </w:lvl>
    <w:lvl w:ilvl="2">
      <w:start w:val="1"/>
      <w:numFmt w:val="lowerRoman"/>
      <w:lvlText w:val="%3."/>
      <w:lvlJc w:val="right"/>
      <w:pPr>
        <w:ind w:left="1736" w:hanging="420"/>
      </w:pPr>
    </w:lvl>
    <w:lvl w:ilvl="3">
      <w:start w:val="1"/>
      <w:numFmt w:val="decimal"/>
      <w:lvlText w:val="%4."/>
      <w:lvlJc w:val="left"/>
      <w:pPr>
        <w:ind w:left="2156" w:hanging="420"/>
      </w:pPr>
    </w:lvl>
    <w:lvl w:ilvl="4">
      <w:start w:val="1"/>
      <w:numFmt w:val="lowerLetter"/>
      <w:lvlText w:val="%5)"/>
      <w:lvlJc w:val="left"/>
      <w:pPr>
        <w:ind w:left="2576" w:hanging="420"/>
      </w:pPr>
    </w:lvl>
    <w:lvl w:ilvl="5">
      <w:start w:val="1"/>
      <w:numFmt w:val="lowerRoman"/>
      <w:lvlText w:val="%6."/>
      <w:lvlJc w:val="right"/>
      <w:pPr>
        <w:ind w:left="2996" w:hanging="420"/>
      </w:pPr>
    </w:lvl>
    <w:lvl w:ilvl="6">
      <w:start w:val="1"/>
      <w:numFmt w:val="decimal"/>
      <w:lvlText w:val="%7."/>
      <w:lvlJc w:val="left"/>
      <w:pPr>
        <w:ind w:left="3416" w:hanging="420"/>
      </w:pPr>
    </w:lvl>
    <w:lvl w:ilvl="7">
      <w:start w:val="1"/>
      <w:numFmt w:val="lowerLetter"/>
      <w:lvlText w:val="%8)"/>
      <w:lvlJc w:val="left"/>
      <w:pPr>
        <w:ind w:left="3836" w:hanging="420"/>
      </w:pPr>
    </w:lvl>
    <w:lvl w:ilvl="8">
      <w:start w:val="1"/>
      <w:numFmt w:val="lowerRoman"/>
      <w:lvlText w:val="%9."/>
      <w:lvlJc w:val="right"/>
      <w:pPr>
        <w:ind w:left="4256" w:hanging="420"/>
      </w:pPr>
    </w:lvl>
  </w:abstractNum>
  <w:abstractNum w:abstractNumId="3">
    <w:nsid w:val="325644F1"/>
    <w:multiLevelType w:val="multilevel"/>
    <w:tmpl w:val="325644F1"/>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943AD2A"/>
    <w:multiLevelType w:val="multilevel"/>
    <w:tmpl w:val="5943AD2A"/>
    <w:lvl w:ilvl="0">
      <w:start w:val="1"/>
      <w:numFmt w:val="decimal"/>
      <w:suff w:val="nothing"/>
      <w:lvlText w:val="%1、"/>
      <w:lvlJc w:val="left"/>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DE45080"/>
    <w:multiLevelType w:val="multilevel"/>
    <w:tmpl w:val="5DE45080"/>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623B4625"/>
    <w:multiLevelType w:val="multilevel"/>
    <w:tmpl w:val="623B4625"/>
    <w:lvl w:ilvl="0">
      <w:start w:val="1"/>
      <w:numFmt w:val="chineseCountingThousand"/>
      <w:pStyle w:val="1"/>
      <w:lvlText w:val="第%1章  "/>
      <w:lvlJc w:val="left"/>
      <w:pPr>
        <w:ind w:left="432" w:hanging="432"/>
      </w:pPr>
      <w:rPr>
        <w:rFonts w:ascii="Arial" w:eastAsia="宋体" w:hAnsi="Arial" w:hint="default"/>
        <w:b/>
        <w:i w:val="0"/>
        <w:sz w:val="44"/>
      </w:rPr>
    </w:lvl>
    <w:lvl w:ilvl="1">
      <w:start w:val="1"/>
      <w:numFmt w:val="decimal"/>
      <w:pStyle w:val="2"/>
      <w:lvlText w:val="%2"/>
      <w:lvlJc w:val="left"/>
      <w:pPr>
        <w:ind w:left="576" w:hanging="576"/>
      </w:pPr>
      <w:rPr>
        <w:rFonts w:ascii="Arial" w:eastAsia="宋体" w:hAnsi="Arial" w:hint="default"/>
        <w:b/>
        <w:i w:val="0"/>
        <w:sz w:val="28"/>
      </w:rPr>
    </w:lvl>
    <w:lvl w:ilvl="2">
      <w:start w:val="1"/>
      <w:numFmt w:val="decimal"/>
      <w:pStyle w:val="3"/>
      <w:lvlText w:val="%2.%3"/>
      <w:lvlJc w:val="left"/>
      <w:pPr>
        <w:ind w:left="720" w:hanging="720"/>
      </w:pPr>
      <w:rPr>
        <w:rFonts w:ascii="Arial" w:eastAsia="宋体" w:hAnsi="Arial" w:hint="default"/>
        <w:b w:val="0"/>
        <w:i w:val="0"/>
        <w:sz w:val="24"/>
      </w:rPr>
    </w:lvl>
    <w:lvl w:ilvl="3">
      <w:start w:val="1"/>
      <w:numFmt w:val="decimal"/>
      <w:pStyle w:val="4"/>
      <w:lvlText w:val="%2.%3.%4"/>
      <w:lvlJc w:val="left"/>
      <w:pPr>
        <w:ind w:left="864" w:hanging="864"/>
      </w:pPr>
      <w:rPr>
        <w:rFonts w:hint="eastAsia"/>
        <w:i w:val="0"/>
        <w:iCs w:val="0"/>
        <w:caps w:val="0"/>
        <w:smallCaps w:val="0"/>
        <w:strike w:val="0"/>
        <w:dstrike w:val="0"/>
        <w:vanish w:val="0"/>
        <w:color w:val="000000"/>
        <w:spacing w:val="0"/>
        <w:position w:val="0"/>
        <w:u w:val="none"/>
        <w:vertAlign w:val="baseline"/>
      </w:rPr>
    </w:lvl>
    <w:lvl w:ilvl="4">
      <w:start w:val="1"/>
      <w:numFmt w:val="decimal"/>
      <w:lvlText w:val="%2.%3.%4.%5"/>
      <w:lvlJc w:val="left"/>
      <w:pPr>
        <w:ind w:left="1008" w:hanging="1008"/>
      </w:pPr>
      <w:rPr>
        <w:rFonts w:ascii="Arial" w:eastAsia="宋体" w:hAnsi="Arial" w:hint="default"/>
        <w:b w:val="0"/>
        <w:i w:val="0"/>
        <w:sz w:val="28"/>
      </w:rPr>
    </w:lvl>
    <w:lvl w:ilvl="5">
      <w:start w:val="1"/>
      <w:numFmt w:val="decimal"/>
      <w:pStyle w:val="6"/>
      <w:suff w:val="space"/>
      <w:lvlText w:val="（%6）"/>
      <w:lvlJc w:val="left"/>
      <w:pPr>
        <w:ind w:left="227" w:hanging="227"/>
      </w:pPr>
      <w:rPr>
        <w:rFonts w:hint="eastAsia"/>
        <w:b w:val="0"/>
        <w:i w:val="0"/>
        <w:iCs w:val="0"/>
        <w:caps w:val="0"/>
        <w:smallCaps w:val="0"/>
        <w:strike w:val="0"/>
        <w:dstrike w:val="0"/>
        <w:vanish w:val="0"/>
        <w:color w:val="000000"/>
        <w:spacing w:val="0"/>
        <w:position w:val="0"/>
        <w:u w:val="none"/>
        <w:vertAlign w:val="baseline"/>
      </w:rPr>
    </w:lvl>
    <w:lvl w:ilvl="6">
      <w:start w:val="1"/>
      <w:numFmt w:val="decimal"/>
      <w:lvlText w:val="%7）"/>
      <w:lvlJc w:val="left"/>
      <w:pPr>
        <w:ind w:left="1296" w:hanging="1296"/>
      </w:pPr>
      <w:rPr>
        <w:rFonts w:ascii="Arial" w:eastAsia="宋体" w:hAnsi="Arial" w:hint="default"/>
        <w:b w:val="0"/>
        <w:i w:val="0"/>
        <w:sz w:val="28"/>
      </w:rPr>
    </w:lvl>
    <w:lvl w:ilvl="7">
      <w:start w:val="1"/>
      <w:numFmt w:val="lowerLetter"/>
      <w:lvlText w:val="%8"/>
      <w:lvlJc w:val="left"/>
      <w:pPr>
        <w:ind w:left="1440" w:hanging="1440"/>
      </w:pPr>
      <w:rPr>
        <w:rFonts w:ascii="Arial" w:eastAsia="宋体" w:hAnsi="Arial" w:hint="default"/>
        <w:b w:val="0"/>
        <w:i w:val="0"/>
        <w:sz w:val="28"/>
      </w:rPr>
    </w:lvl>
    <w:lvl w:ilvl="8">
      <w:start w:val="1"/>
      <w:numFmt w:val="bullet"/>
      <w:lvlText w:val=""/>
      <w:lvlJc w:val="left"/>
      <w:pPr>
        <w:ind w:left="1584" w:hanging="1584"/>
      </w:pPr>
      <w:rPr>
        <w:rFonts w:ascii="Wingdings" w:eastAsia="宋体" w:hAnsi="Wingdings" w:hint="default"/>
        <w:b w:val="0"/>
        <w:i w:val="0"/>
        <w:sz w:val="28"/>
      </w:rPr>
    </w:lvl>
  </w:abstractNum>
  <w:abstractNum w:abstractNumId="7">
    <w:nsid w:val="723C286B"/>
    <w:multiLevelType w:val="multilevel"/>
    <w:tmpl w:val="723C286B"/>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77F13D76"/>
    <w:multiLevelType w:val="multilevel"/>
    <w:tmpl w:val="77F13D76"/>
    <w:lvl w:ilvl="0">
      <w:start w:val="1"/>
      <w:numFmt w:val="decimal"/>
      <w:lvlText w:val="（%1）."/>
      <w:lvlJc w:val="left"/>
      <w:pPr>
        <w:ind w:left="900" w:hanging="420"/>
      </w:pPr>
      <w:rPr>
        <w:rFonts w:hint="eastAsia"/>
      </w:rPr>
    </w:lvl>
    <w:lvl w:ilvl="1">
      <w:start w:val="2"/>
      <w:numFmt w:val="decimal"/>
      <w:lvlText w:val="%2、"/>
      <w:lvlJc w:val="left"/>
      <w:pPr>
        <w:ind w:left="1620" w:hanging="72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7B734726"/>
    <w:multiLevelType w:val="multilevel"/>
    <w:tmpl w:val="7B734726"/>
    <w:lvl w:ilvl="0">
      <w:start w:val="1"/>
      <w:numFmt w:val="japaneseCounting"/>
      <w:lvlText w:val="（%1）"/>
      <w:lvlJc w:val="left"/>
      <w:pPr>
        <w:ind w:left="1402" w:hanging="960"/>
      </w:pPr>
      <w:rPr>
        <w:rFonts w:hint="default"/>
      </w:rPr>
    </w:lvl>
    <w:lvl w:ilvl="1">
      <w:start w:val="1"/>
      <w:numFmt w:val="lowerLetter"/>
      <w:lvlText w:val="%2)"/>
      <w:lvlJc w:val="left"/>
      <w:pPr>
        <w:tabs>
          <w:tab w:val="left" w:pos="1282"/>
        </w:tabs>
        <w:ind w:left="1282" w:hanging="420"/>
      </w:pPr>
      <w:rPr>
        <w:rFonts w:cs="Times New Roman"/>
      </w:rPr>
    </w:lvl>
    <w:lvl w:ilvl="2">
      <w:start w:val="1"/>
      <w:numFmt w:val="lowerRoman"/>
      <w:lvlText w:val="%3."/>
      <w:lvlJc w:val="right"/>
      <w:pPr>
        <w:tabs>
          <w:tab w:val="left" w:pos="1702"/>
        </w:tabs>
        <w:ind w:left="1702" w:hanging="420"/>
      </w:pPr>
      <w:rPr>
        <w:rFonts w:cs="Times New Roman"/>
      </w:rPr>
    </w:lvl>
    <w:lvl w:ilvl="3">
      <w:start w:val="1"/>
      <w:numFmt w:val="decimal"/>
      <w:lvlText w:val="%4."/>
      <w:lvlJc w:val="left"/>
      <w:pPr>
        <w:tabs>
          <w:tab w:val="left" w:pos="2122"/>
        </w:tabs>
        <w:ind w:left="2122" w:hanging="420"/>
      </w:pPr>
      <w:rPr>
        <w:rFonts w:cs="Times New Roman"/>
      </w:rPr>
    </w:lvl>
    <w:lvl w:ilvl="4">
      <w:start w:val="1"/>
      <w:numFmt w:val="lowerLetter"/>
      <w:lvlText w:val="%5)"/>
      <w:lvlJc w:val="left"/>
      <w:pPr>
        <w:tabs>
          <w:tab w:val="left" w:pos="2542"/>
        </w:tabs>
        <w:ind w:left="2542" w:hanging="420"/>
      </w:pPr>
      <w:rPr>
        <w:rFonts w:cs="Times New Roman"/>
      </w:rPr>
    </w:lvl>
    <w:lvl w:ilvl="5">
      <w:start w:val="1"/>
      <w:numFmt w:val="lowerRoman"/>
      <w:lvlText w:val="%6."/>
      <w:lvlJc w:val="right"/>
      <w:pPr>
        <w:tabs>
          <w:tab w:val="left" w:pos="2962"/>
        </w:tabs>
        <w:ind w:left="2962" w:hanging="420"/>
      </w:pPr>
      <w:rPr>
        <w:rFonts w:cs="Times New Roman"/>
      </w:rPr>
    </w:lvl>
    <w:lvl w:ilvl="6">
      <w:start w:val="1"/>
      <w:numFmt w:val="decimal"/>
      <w:lvlText w:val="%7."/>
      <w:lvlJc w:val="left"/>
      <w:pPr>
        <w:tabs>
          <w:tab w:val="left" w:pos="3382"/>
        </w:tabs>
        <w:ind w:left="3382" w:hanging="420"/>
      </w:pPr>
      <w:rPr>
        <w:rFonts w:cs="Times New Roman"/>
      </w:rPr>
    </w:lvl>
    <w:lvl w:ilvl="7">
      <w:start w:val="1"/>
      <w:numFmt w:val="lowerLetter"/>
      <w:lvlText w:val="%8)"/>
      <w:lvlJc w:val="left"/>
      <w:pPr>
        <w:tabs>
          <w:tab w:val="left" w:pos="3802"/>
        </w:tabs>
        <w:ind w:left="3802" w:hanging="420"/>
      </w:pPr>
      <w:rPr>
        <w:rFonts w:cs="Times New Roman"/>
      </w:rPr>
    </w:lvl>
    <w:lvl w:ilvl="8">
      <w:start w:val="1"/>
      <w:numFmt w:val="lowerRoman"/>
      <w:lvlText w:val="%9."/>
      <w:lvlJc w:val="right"/>
      <w:pPr>
        <w:tabs>
          <w:tab w:val="left" w:pos="4222"/>
        </w:tabs>
        <w:ind w:left="4222" w:hanging="420"/>
      </w:pPr>
      <w:rPr>
        <w:rFonts w:cs="Times New Roman"/>
      </w:rPr>
    </w:lvl>
  </w:abstractNum>
  <w:num w:numId="1">
    <w:abstractNumId w:val="6"/>
  </w:num>
  <w:num w:numId="2">
    <w:abstractNumId w:val="7"/>
  </w:num>
  <w:num w:numId="3">
    <w:abstractNumId w:val="1"/>
  </w:num>
  <w:num w:numId="4">
    <w:abstractNumId w:val="8"/>
  </w:num>
  <w:num w:numId="5">
    <w:abstractNumId w:val="5"/>
  </w:num>
  <w:num w:numId="6">
    <w:abstractNumId w:val="4"/>
  </w:num>
  <w:num w:numId="7">
    <w:abstractNumId w:val="2"/>
  </w:num>
  <w:num w:numId="8">
    <w:abstractNumId w:val="9"/>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006595A"/>
    <w:rsid w:val="00010675"/>
    <w:rsid w:val="00022D26"/>
    <w:rsid w:val="000E1886"/>
    <w:rsid w:val="000E21E5"/>
    <w:rsid w:val="001A32DC"/>
    <w:rsid w:val="0025254E"/>
    <w:rsid w:val="003926A8"/>
    <w:rsid w:val="00406826"/>
    <w:rsid w:val="0043260A"/>
    <w:rsid w:val="004D3D47"/>
    <w:rsid w:val="0056457F"/>
    <w:rsid w:val="00566170"/>
    <w:rsid w:val="005D7F82"/>
    <w:rsid w:val="005F4299"/>
    <w:rsid w:val="00626353"/>
    <w:rsid w:val="00640968"/>
    <w:rsid w:val="00666737"/>
    <w:rsid w:val="00671923"/>
    <w:rsid w:val="00675748"/>
    <w:rsid w:val="006762E4"/>
    <w:rsid w:val="00684D7C"/>
    <w:rsid w:val="00694B09"/>
    <w:rsid w:val="006B31BA"/>
    <w:rsid w:val="006F125B"/>
    <w:rsid w:val="00717090"/>
    <w:rsid w:val="00816AF3"/>
    <w:rsid w:val="00822930"/>
    <w:rsid w:val="008323FD"/>
    <w:rsid w:val="00853C12"/>
    <w:rsid w:val="008541EF"/>
    <w:rsid w:val="00867801"/>
    <w:rsid w:val="008A46C0"/>
    <w:rsid w:val="009876EE"/>
    <w:rsid w:val="009A6F90"/>
    <w:rsid w:val="009B4250"/>
    <w:rsid w:val="009F14CF"/>
    <w:rsid w:val="009F5503"/>
    <w:rsid w:val="00A3638B"/>
    <w:rsid w:val="00A86C7F"/>
    <w:rsid w:val="00AC7FC7"/>
    <w:rsid w:val="00B11B3E"/>
    <w:rsid w:val="00B46E00"/>
    <w:rsid w:val="00B85F12"/>
    <w:rsid w:val="00B901D3"/>
    <w:rsid w:val="00BC768D"/>
    <w:rsid w:val="00CC4BFC"/>
    <w:rsid w:val="00D05FB2"/>
    <w:rsid w:val="00D64289"/>
    <w:rsid w:val="00D90FAF"/>
    <w:rsid w:val="00DE1F9F"/>
    <w:rsid w:val="00DF55E0"/>
    <w:rsid w:val="00EF53A7"/>
    <w:rsid w:val="00EF5A1E"/>
    <w:rsid w:val="00F766F5"/>
    <w:rsid w:val="00F93419"/>
    <w:rsid w:val="1878579A"/>
    <w:rsid w:val="25CD1929"/>
    <w:rsid w:val="29B509C9"/>
    <w:rsid w:val="300659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Body Tex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638B"/>
    <w:pPr>
      <w:widowControl w:val="0"/>
      <w:spacing w:line="360" w:lineRule="auto"/>
      <w:ind w:firstLineChars="200" w:firstLine="200"/>
      <w:jc w:val="both"/>
    </w:pPr>
    <w:rPr>
      <w:rFonts w:ascii="Arial" w:eastAsia="宋体" w:hAnsi="Arial" w:cs="Times New Roman"/>
      <w:kern w:val="2"/>
      <w:sz w:val="24"/>
      <w:szCs w:val="22"/>
    </w:rPr>
  </w:style>
  <w:style w:type="paragraph" w:styleId="1">
    <w:name w:val="heading 1"/>
    <w:basedOn w:val="a"/>
    <w:next w:val="a"/>
    <w:qFormat/>
    <w:rsid w:val="00A3638B"/>
    <w:pPr>
      <w:keepNext/>
      <w:keepLines/>
      <w:numPr>
        <w:numId w:val="1"/>
      </w:numPr>
      <w:tabs>
        <w:tab w:val="left" w:pos="280"/>
      </w:tabs>
      <w:spacing w:before="360" w:after="240"/>
      <w:ind w:firstLineChars="0" w:firstLine="0"/>
      <w:jc w:val="center"/>
      <w:outlineLvl w:val="0"/>
    </w:pPr>
    <w:rPr>
      <w:b/>
      <w:bCs/>
      <w:kern w:val="44"/>
      <w:sz w:val="44"/>
      <w:szCs w:val="44"/>
    </w:rPr>
  </w:style>
  <w:style w:type="paragraph" w:styleId="2">
    <w:name w:val="heading 2"/>
    <w:basedOn w:val="a"/>
    <w:next w:val="a"/>
    <w:unhideWhenUsed/>
    <w:qFormat/>
    <w:rsid w:val="00A3638B"/>
    <w:pPr>
      <w:keepNext/>
      <w:keepLines/>
      <w:numPr>
        <w:ilvl w:val="1"/>
        <w:numId w:val="1"/>
      </w:numPr>
      <w:tabs>
        <w:tab w:val="left" w:pos="0"/>
        <w:tab w:val="left" w:pos="280"/>
      </w:tabs>
      <w:spacing w:before="360" w:after="120"/>
      <w:ind w:firstLineChars="0" w:firstLine="0"/>
      <w:jc w:val="left"/>
      <w:outlineLvl w:val="1"/>
    </w:pPr>
    <w:rPr>
      <w:b/>
      <w:bCs/>
      <w:szCs w:val="32"/>
    </w:rPr>
  </w:style>
  <w:style w:type="paragraph" w:styleId="3">
    <w:name w:val="heading 3"/>
    <w:basedOn w:val="a"/>
    <w:next w:val="a"/>
    <w:unhideWhenUsed/>
    <w:qFormat/>
    <w:rsid w:val="00A3638B"/>
    <w:pPr>
      <w:keepNext/>
      <w:keepLines/>
      <w:numPr>
        <w:ilvl w:val="2"/>
        <w:numId w:val="1"/>
      </w:numPr>
      <w:tabs>
        <w:tab w:val="left" w:pos="284"/>
      </w:tabs>
      <w:spacing w:before="240" w:after="120"/>
      <w:ind w:firstLineChars="0" w:firstLine="0"/>
      <w:jc w:val="left"/>
      <w:outlineLvl w:val="2"/>
    </w:pPr>
    <w:rPr>
      <w:b/>
      <w:bCs/>
      <w:szCs w:val="32"/>
    </w:rPr>
  </w:style>
  <w:style w:type="paragraph" w:styleId="4">
    <w:name w:val="heading 4"/>
    <w:basedOn w:val="a"/>
    <w:next w:val="a"/>
    <w:unhideWhenUsed/>
    <w:qFormat/>
    <w:rsid w:val="00A3638B"/>
    <w:pPr>
      <w:keepNext/>
      <w:keepLines/>
      <w:numPr>
        <w:ilvl w:val="3"/>
        <w:numId w:val="1"/>
      </w:numPr>
      <w:spacing w:before="240" w:after="120"/>
      <w:ind w:firstLineChars="0" w:firstLine="0"/>
      <w:jc w:val="left"/>
      <w:outlineLvl w:val="3"/>
    </w:pPr>
    <w:rPr>
      <w:bCs/>
      <w:szCs w:val="28"/>
    </w:rPr>
  </w:style>
  <w:style w:type="paragraph" w:styleId="6">
    <w:name w:val="heading 6"/>
    <w:basedOn w:val="a"/>
    <w:next w:val="a"/>
    <w:unhideWhenUsed/>
    <w:qFormat/>
    <w:rsid w:val="00A3638B"/>
    <w:pPr>
      <w:keepNext/>
      <w:keepLines/>
      <w:numPr>
        <w:ilvl w:val="5"/>
        <w:numId w:val="1"/>
      </w:numPr>
      <w:ind w:firstLineChars="0" w:firstLine="0"/>
      <w:jc w:val="left"/>
      <w:outlineLvl w:val="5"/>
    </w:pPr>
    <w:rPr>
      <w:b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rsid w:val="00A3638B"/>
    <w:pPr>
      <w:jc w:val="left"/>
    </w:pPr>
  </w:style>
  <w:style w:type="paragraph" w:styleId="a4">
    <w:name w:val="Body Text"/>
    <w:basedOn w:val="a"/>
    <w:rsid w:val="00A3638B"/>
    <w:pPr>
      <w:spacing w:after="120" w:line="240" w:lineRule="auto"/>
      <w:ind w:firstLineChars="0" w:firstLine="0"/>
    </w:pPr>
    <w:rPr>
      <w:rFonts w:ascii="Calibri" w:hAnsi="Calibri"/>
      <w:szCs w:val="24"/>
    </w:rPr>
  </w:style>
  <w:style w:type="paragraph" w:styleId="30">
    <w:name w:val="toc 3"/>
    <w:basedOn w:val="a"/>
    <w:next w:val="a"/>
    <w:rsid w:val="00A3638B"/>
    <w:pPr>
      <w:tabs>
        <w:tab w:val="left" w:pos="1276"/>
        <w:tab w:val="right" w:leader="dot" w:pos="8720"/>
      </w:tabs>
      <w:ind w:left="560" w:firstLineChars="0" w:firstLine="0"/>
      <w:jc w:val="left"/>
    </w:pPr>
    <w:rPr>
      <w:rFonts w:ascii="Calibri" w:hAnsi="Calibri" w:cs="Calibri"/>
      <w:i/>
      <w:iCs/>
      <w:sz w:val="20"/>
      <w:szCs w:val="20"/>
    </w:rPr>
  </w:style>
  <w:style w:type="paragraph" w:styleId="a5">
    <w:name w:val="Balloon Text"/>
    <w:basedOn w:val="a"/>
    <w:link w:val="Char"/>
    <w:rsid w:val="00A3638B"/>
    <w:pPr>
      <w:spacing w:line="240" w:lineRule="auto"/>
    </w:pPr>
    <w:rPr>
      <w:sz w:val="18"/>
      <w:szCs w:val="18"/>
    </w:rPr>
  </w:style>
  <w:style w:type="paragraph" w:styleId="a6">
    <w:name w:val="footer"/>
    <w:basedOn w:val="a"/>
    <w:rsid w:val="00A3638B"/>
    <w:pPr>
      <w:tabs>
        <w:tab w:val="center" w:pos="4153"/>
        <w:tab w:val="right" w:pos="8306"/>
      </w:tabs>
      <w:snapToGrid w:val="0"/>
      <w:spacing w:line="240" w:lineRule="auto"/>
      <w:jc w:val="left"/>
    </w:pPr>
    <w:rPr>
      <w:sz w:val="18"/>
      <w:szCs w:val="18"/>
    </w:rPr>
  </w:style>
  <w:style w:type="paragraph" w:styleId="a7">
    <w:name w:val="header"/>
    <w:basedOn w:val="a"/>
    <w:qFormat/>
    <w:rsid w:val="00A3638B"/>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rsid w:val="00A3638B"/>
    <w:pPr>
      <w:tabs>
        <w:tab w:val="left" w:pos="1418"/>
        <w:tab w:val="right" w:leader="dot" w:pos="8720"/>
      </w:tabs>
      <w:ind w:firstLineChars="0" w:firstLine="0"/>
      <w:jc w:val="left"/>
    </w:pPr>
    <w:rPr>
      <w:rFonts w:cs="Calibri"/>
      <w:b/>
      <w:bCs/>
      <w:caps/>
      <w:szCs w:val="20"/>
    </w:rPr>
  </w:style>
  <w:style w:type="paragraph" w:styleId="20">
    <w:name w:val="toc 2"/>
    <w:basedOn w:val="a"/>
    <w:next w:val="a"/>
    <w:qFormat/>
    <w:rsid w:val="00A3638B"/>
    <w:pPr>
      <w:tabs>
        <w:tab w:val="left" w:pos="709"/>
        <w:tab w:val="right" w:leader="dot" w:pos="8720"/>
      </w:tabs>
      <w:ind w:left="280" w:firstLineChars="0" w:firstLine="0"/>
      <w:jc w:val="left"/>
    </w:pPr>
    <w:rPr>
      <w:rFonts w:ascii="Calibri" w:hAnsi="Calibri" w:cs="Calibri"/>
      <w:smallCaps/>
      <w:sz w:val="20"/>
      <w:szCs w:val="20"/>
    </w:rPr>
  </w:style>
  <w:style w:type="paragraph" w:styleId="21">
    <w:name w:val="Body Text 2"/>
    <w:basedOn w:val="a"/>
    <w:qFormat/>
    <w:rsid w:val="00A3638B"/>
    <w:pPr>
      <w:spacing w:after="120" w:line="480" w:lineRule="auto"/>
      <w:ind w:firstLineChars="0" w:firstLine="0"/>
    </w:pPr>
    <w:rPr>
      <w:rFonts w:ascii="Times New Roman" w:hAnsi="Times New Roman"/>
      <w:sz w:val="21"/>
      <w:szCs w:val="24"/>
    </w:rPr>
  </w:style>
  <w:style w:type="character" w:styleId="a8">
    <w:name w:val="Hyperlink"/>
    <w:rsid w:val="00A3638B"/>
    <w:rPr>
      <w:color w:val="0563C1"/>
      <w:u w:val="single"/>
    </w:rPr>
  </w:style>
  <w:style w:type="table" w:styleId="a9">
    <w:name w:val="Table Grid"/>
    <w:basedOn w:val="a1"/>
    <w:rsid w:val="00A3638B"/>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1">
    <w:name w:val="TOC 标题1"/>
    <w:basedOn w:val="1"/>
    <w:next w:val="a"/>
    <w:uiPriority w:val="39"/>
    <w:unhideWhenUsed/>
    <w:qFormat/>
    <w:rsid w:val="00A3638B"/>
    <w:pPr>
      <w:widowControl/>
      <w:numPr>
        <w:numId w:val="0"/>
      </w:numPr>
      <w:tabs>
        <w:tab w:val="clear" w:pos="280"/>
      </w:tabs>
      <w:spacing w:before="240" w:after="0" w:line="259" w:lineRule="auto"/>
      <w:jc w:val="left"/>
      <w:outlineLvl w:val="9"/>
    </w:pPr>
    <w:rPr>
      <w:rFonts w:ascii="Calibri Light" w:hAnsi="Calibri Light"/>
      <w:b w:val="0"/>
      <w:bCs w:val="0"/>
      <w:color w:val="2E74B5"/>
      <w:kern w:val="0"/>
      <w:sz w:val="32"/>
      <w:szCs w:val="32"/>
    </w:rPr>
  </w:style>
  <w:style w:type="paragraph" w:customStyle="1" w:styleId="-2">
    <w:name w:val="标题-2"/>
    <w:basedOn w:val="2"/>
    <w:qFormat/>
    <w:rsid w:val="00A3638B"/>
    <w:pPr>
      <w:keepLines w:val="0"/>
      <w:ind w:hanging="576"/>
    </w:pPr>
  </w:style>
  <w:style w:type="paragraph" w:customStyle="1" w:styleId="Default">
    <w:name w:val="Default"/>
    <w:qFormat/>
    <w:rsid w:val="00A3638B"/>
    <w:pPr>
      <w:widowControl w:val="0"/>
      <w:autoSpaceDE w:val="0"/>
      <w:autoSpaceDN w:val="0"/>
      <w:adjustRightInd w:val="0"/>
    </w:pPr>
    <w:rPr>
      <w:rFonts w:ascii="宋体" w:eastAsia="宋体" w:hAnsi="Times New Roman" w:cs="宋体"/>
      <w:color w:val="000000"/>
      <w:sz w:val="24"/>
      <w:szCs w:val="24"/>
    </w:rPr>
  </w:style>
  <w:style w:type="paragraph" w:customStyle="1" w:styleId="11">
    <w:name w:val="列出段落1"/>
    <w:basedOn w:val="a"/>
    <w:uiPriority w:val="99"/>
    <w:unhideWhenUsed/>
    <w:qFormat/>
    <w:rsid w:val="00A3638B"/>
    <w:pPr>
      <w:ind w:firstLine="420"/>
    </w:pPr>
  </w:style>
  <w:style w:type="paragraph" w:customStyle="1" w:styleId="-3">
    <w:name w:val="标题-3"/>
    <w:basedOn w:val="3"/>
    <w:qFormat/>
    <w:rsid w:val="00A3638B"/>
    <w:pPr>
      <w:keepNext w:val="0"/>
      <w:keepLines w:val="0"/>
      <w:ind w:left="0"/>
    </w:pPr>
    <w:rPr>
      <w:b w:val="0"/>
    </w:rPr>
  </w:style>
  <w:style w:type="paragraph" w:customStyle="1" w:styleId="-4">
    <w:name w:val="标题-4"/>
    <w:basedOn w:val="4"/>
    <w:qFormat/>
    <w:rsid w:val="00A3638B"/>
    <w:pPr>
      <w:keepNext w:val="0"/>
      <w:keepLines w:val="0"/>
      <w:ind w:left="720" w:hangingChars="300" w:hanging="720"/>
      <w:jc w:val="both"/>
    </w:pPr>
  </w:style>
  <w:style w:type="paragraph" w:customStyle="1" w:styleId="-5">
    <w:name w:val="标题-5"/>
    <w:basedOn w:val="6"/>
    <w:qFormat/>
    <w:rsid w:val="00A3638B"/>
    <w:pPr>
      <w:keepLines w:val="0"/>
      <w:tabs>
        <w:tab w:val="left" w:pos="0"/>
        <w:tab w:val="left" w:pos="1200"/>
      </w:tabs>
      <w:ind w:left="567"/>
    </w:pPr>
  </w:style>
  <w:style w:type="paragraph" w:customStyle="1" w:styleId="31">
    <w:name w:val="列出段落3"/>
    <w:basedOn w:val="a"/>
    <w:uiPriority w:val="99"/>
    <w:qFormat/>
    <w:rsid w:val="00A3638B"/>
    <w:pPr>
      <w:ind w:firstLine="420"/>
    </w:pPr>
  </w:style>
  <w:style w:type="paragraph" w:customStyle="1" w:styleId="22">
    <w:name w:val="列出段落2"/>
    <w:basedOn w:val="a"/>
    <w:uiPriority w:val="34"/>
    <w:qFormat/>
    <w:rsid w:val="00A3638B"/>
    <w:pPr>
      <w:spacing w:beforeLines="100" w:afterLines="50" w:line="240" w:lineRule="auto"/>
    </w:pPr>
    <w:rPr>
      <w:rFonts w:ascii="Calibri" w:hAnsi="Calibri"/>
      <w:sz w:val="21"/>
    </w:rPr>
  </w:style>
  <w:style w:type="character" w:customStyle="1" w:styleId="Char">
    <w:name w:val="批注框文本 Char"/>
    <w:basedOn w:val="a0"/>
    <w:link w:val="a5"/>
    <w:qFormat/>
    <w:rsid w:val="00A3638B"/>
    <w:rPr>
      <w:rFonts w:ascii="Arial" w:eastAsia="宋体" w:hAnsi="Arial" w:cs="Times New Roman"/>
      <w:kern w:val="2"/>
      <w:sz w:val="18"/>
      <w:szCs w:val="18"/>
    </w:rPr>
  </w:style>
  <w:style w:type="paragraph" w:customStyle="1" w:styleId="40">
    <w:name w:val="列出段落4"/>
    <w:basedOn w:val="a"/>
    <w:uiPriority w:val="99"/>
    <w:unhideWhenUsed/>
    <w:rsid w:val="00A3638B"/>
    <w:pPr>
      <w:ind w:firstLine="420"/>
    </w:pPr>
  </w:style>
  <w:style w:type="character" w:styleId="aa">
    <w:name w:val="annotation reference"/>
    <w:basedOn w:val="a0"/>
    <w:rsid w:val="00A3638B"/>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omments" Target="commen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221.14.6.70:8088/ggzy/eps/public/RegistAllJcxx.html"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93858C-B00A-436B-8407-23B1963B2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65</Pages>
  <Words>5346</Words>
  <Characters>30478</Characters>
  <Application>Microsoft Office Word</Application>
  <DocSecurity>0</DocSecurity>
  <Lines>253</Lines>
  <Paragraphs>71</Paragraphs>
  <ScaleCrop>false</ScaleCrop>
  <Company>Sky123.Org</Company>
  <LinksUpToDate>false</LinksUpToDate>
  <CharactersWithSpaces>35753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许昌市公共资源交易中心:沙鑫</cp:lastModifiedBy>
  <cp:revision>36</cp:revision>
  <cp:lastPrinted>2017-08-04T08:28:00Z</cp:lastPrinted>
  <dcterms:created xsi:type="dcterms:W3CDTF">2017-08-01T10:49:00Z</dcterms:created>
  <dcterms:modified xsi:type="dcterms:W3CDTF">2017-08-04T08:55:00Z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